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1E9B27" w14:textId="77777777" w:rsidR="0059209E" w:rsidRPr="00C8579C" w:rsidRDefault="0059209E" w:rsidP="00752F7D">
      <w:pPr>
        <w:keepLines/>
        <w:widowControl w:val="0"/>
        <w:ind w:right="1274"/>
      </w:pPr>
      <w:bookmarkStart w:id="0" w:name="_GoBack"/>
      <w:bookmarkEnd w:id="0"/>
    </w:p>
    <w:p w14:paraId="1932D118" w14:textId="77777777" w:rsidR="007C70A1" w:rsidRPr="00C8579C" w:rsidRDefault="007C70A1" w:rsidP="00752F7D">
      <w:pPr>
        <w:keepLines/>
        <w:widowControl w:val="0"/>
        <w:ind w:right="1274"/>
        <w:rPr>
          <w:rFonts w:ascii="Tahoma" w:hAnsi="Tahoma" w:cs="Tahoma"/>
          <w:b/>
        </w:rPr>
      </w:pPr>
      <w:r w:rsidRPr="00C8579C">
        <w:rPr>
          <w:rFonts w:ascii="Tahoma" w:hAnsi="Tahoma" w:cs="Tahoma"/>
          <w:b/>
        </w:rPr>
        <w:t>Naročnik:</w:t>
      </w:r>
    </w:p>
    <w:p w14:paraId="4D8C3E1A" w14:textId="77777777" w:rsidR="007C70A1" w:rsidRPr="00C8579C" w:rsidRDefault="007C70A1" w:rsidP="00752F7D">
      <w:pPr>
        <w:keepLines/>
        <w:widowControl w:val="0"/>
        <w:rPr>
          <w:rFonts w:ascii="Tahoma" w:hAnsi="Tahoma" w:cs="Tahoma"/>
          <w:b/>
        </w:rPr>
      </w:pPr>
    </w:p>
    <w:p w14:paraId="18374C5E" w14:textId="77777777" w:rsidR="0094613F" w:rsidRPr="00C8579C" w:rsidRDefault="00CC4B44" w:rsidP="00752F7D">
      <w:pPr>
        <w:keepLines/>
        <w:widowControl w:val="0"/>
        <w:rPr>
          <w:rFonts w:ascii="Tahoma" w:hAnsi="Tahoma" w:cs="Tahoma"/>
          <w:b/>
          <w:bCs/>
        </w:rPr>
      </w:pPr>
      <w:r>
        <w:rPr>
          <w:rFonts w:ascii="Tahoma" w:hAnsi="Tahoma" w:cs="Tahoma"/>
          <w:b/>
          <w:bCs/>
        </w:rPr>
        <w:t>JAVNO PODJETJE LJUBLJANSKI POTNIŠKI PROMET, d.o.o.</w:t>
      </w:r>
    </w:p>
    <w:p w14:paraId="1C7976EF" w14:textId="77777777" w:rsidR="0094613F" w:rsidRPr="00C8579C" w:rsidRDefault="00CC4B44" w:rsidP="00752F7D">
      <w:pPr>
        <w:keepLines/>
        <w:widowControl w:val="0"/>
        <w:rPr>
          <w:rFonts w:ascii="Tahoma" w:hAnsi="Tahoma" w:cs="Tahoma"/>
        </w:rPr>
      </w:pPr>
      <w:r>
        <w:rPr>
          <w:rFonts w:ascii="Tahoma" w:hAnsi="Tahoma" w:cs="Tahoma"/>
        </w:rPr>
        <w:t>Celovška cesta 160</w:t>
      </w:r>
    </w:p>
    <w:p w14:paraId="7AD47EEB" w14:textId="77777777" w:rsidR="0094613F" w:rsidRPr="00C8579C" w:rsidRDefault="0094613F" w:rsidP="00752F7D">
      <w:pPr>
        <w:keepLines/>
        <w:widowControl w:val="0"/>
        <w:rPr>
          <w:rFonts w:ascii="Tahoma" w:hAnsi="Tahoma" w:cs="Tahoma"/>
        </w:rPr>
      </w:pPr>
      <w:r w:rsidRPr="00C8579C">
        <w:rPr>
          <w:rFonts w:ascii="Tahoma" w:hAnsi="Tahoma" w:cs="Tahoma"/>
        </w:rPr>
        <w:t>1000 Ljubljana</w:t>
      </w:r>
    </w:p>
    <w:p w14:paraId="4516043E" w14:textId="77777777" w:rsidR="007C70A1" w:rsidRPr="00C8579C" w:rsidRDefault="007C70A1" w:rsidP="00752F7D">
      <w:pPr>
        <w:keepLines/>
        <w:widowControl w:val="0"/>
        <w:rPr>
          <w:rFonts w:ascii="Tahoma" w:hAnsi="Tahoma" w:cs="Tahoma"/>
        </w:rPr>
      </w:pPr>
    </w:p>
    <w:p w14:paraId="78AD9690" w14:textId="77777777" w:rsidR="007C70A1" w:rsidRPr="00C8579C" w:rsidRDefault="007C70A1" w:rsidP="00752F7D">
      <w:pPr>
        <w:keepLines/>
        <w:widowControl w:val="0"/>
        <w:rPr>
          <w:rFonts w:ascii="Tahoma" w:hAnsi="Tahoma" w:cs="Tahoma"/>
          <w:b/>
        </w:rPr>
      </w:pPr>
      <w:r w:rsidRPr="00C8579C">
        <w:rPr>
          <w:rFonts w:ascii="Tahoma" w:hAnsi="Tahoma" w:cs="Tahoma"/>
          <w:b/>
        </w:rPr>
        <w:t>Po pooblastilu javno naročilo vodi:</w:t>
      </w:r>
    </w:p>
    <w:p w14:paraId="3675FC90" w14:textId="77777777" w:rsidR="007C70A1" w:rsidRPr="00C8579C" w:rsidRDefault="007C70A1" w:rsidP="00752F7D">
      <w:pPr>
        <w:keepLines/>
        <w:widowControl w:val="0"/>
        <w:rPr>
          <w:rFonts w:ascii="Tahoma" w:hAnsi="Tahoma" w:cs="Tahoma"/>
        </w:rPr>
      </w:pPr>
    </w:p>
    <w:p w14:paraId="6766E9AA" w14:textId="77777777" w:rsidR="00A04160" w:rsidRPr="00C8579C" w:rsidRDefault="00A04160" w:rsidP="00752F7D">
      <w:pPr>
        <w:keepLines/>
        <w:widowControl w:val="0"/>
        <w:rPr>
          <w:rFonts w:ascii="Tahoma" w:hAnsi="Tahoma" w:cs="Tahoma"/>
          <w:b/>
          <w:bCs/>
        </w:rPr>
      </w:pPr>
      <w:r w:rsidRPr="00C8579C">
        <w:rPr>
          <w:rFonts w:ascii="Tahoma" w:hAnsi="Tahoma" w:cs="Tahoma"/>
          <w:b/>
          <w:bCs/>
        </w:rPr>
        <w:t xml:space="preserve">JAVNI HOLDING Ljubljana, d.o.o. </w:t>
      </w:r>
    </w:p>
    <w:p w14:paraId="721F184A" w14:textId="77777777" w:rsidR="007C70A1" w:rsidRPr="00C8579C" w:rsidRDefault="00AA024E" w:rsidP="00752F7D">
      <w:pPr>
        <w:keepLines/>
        <w:widowControl w:val="0"/>
        <w:rPr>
          <w:rFonts w:ascii="Tahoma" w:hAnsi="Tahoma" w:cs="Tahoma"/>
        </w:rPr>
      </w:pPr>
      <w:r w:rsidRPr="00C8579C">
        <w:rPr>
          <w:rFonts w:ascii="Tahoma" w:hAnsi="Tahoma" w:cs="Tahoma"/>
        </w:rPr>
        <w:t>Verovškova ulica 70</w:t>
      </w:r>
    </w:p>
    <w:p w14:paraId="2DF3C08D" w14:textId="77777777" w:rsidR="00A04160" w:rsidRPr="00C8579C" w:rsidRDefault="00A04160" w:rsidP="00752F7D">
      <w:pPr>
        <w:keepLines/>
        <w:widowControl w:val="0"/>
        <w:rPr>
          <w:rFonts w:ascii="Tahoma" w:hAnsi="Tahoma" w:cs="Tahoma"/>
        </w:rPr>
      </w:pPr>
      <w:r w:rsidRPr="00C8579C">
        <w:rPr>
          <w:rFonts w:ascii="Tahoma" w:hAnsi="Tahoma" w:cs="Tahoma"/>
        </w:rPr>
        <w:t>1000 Ljubljana</w:t>
      </w:r>
    </w:p>
    <w:p w14:paraId="7B2EA9D3" w14:textId="77777777" w:rsidR="007C70A1" w:rsidRPr="00C8579C" w:rsidRDefault="007C70A1" w:rsidP="00752F7D">
      <w:pPr>
        <w:keepLines/>
        <w:widowControl w:val="0"/>
        <w:rPr>
          <w:rFonts w:ascii="Tahoma" w:hAnsi="Tahoma" w:cs="Tahoma"/>
          <w:b/>
        </w:rPr>
      </w:pPr>
    </w:p>
    <w:p w14:paraId="4836043B" w14:textId="77777777" w:rsidR="007C70A1" w:rsidRPr="00C8579C" w:rsidRDefault="007C70A1" w:rsidP="00752F7D">
      <w:pPr>
        <w:keepLines/>
        <w:widowControl w:val="0"/>
        <w:jc w:val="center"/>
        <w:rPr>
          <w:rFonts w:ascii="Tahoma" w:hAnsi="Tahoma" w:cs="Tahoma"/>
        </w:rPr>
      </w:pPr>
    </w:p>
    <w:p w14:paraId="5B4D1995" w14:textId="36E54F60" w:rsidR="004958CB" w:rsidRDefault="007C70A1" w:rsidP="00752F7D">
      <w:pPr>
        <w:keepLines/>
        <w:widowControl w:val="0"/>
        <w:rPr>
          <w:rFonts w:ascii="Tahoma" w:hAnsi="Tahoma" w:cs="Tahoma"/>
          <w:b/>
        </w:rPr>
      </w:pPr>
      <w:r w:rsidRPr="00C8579C">
        <w:rPr>
          <w:rFonts w:ascii="Tahoma" w:hAnsi="Tahoma" w:cs="Tahoma"/>
        </w:rPr>
        <w:t xml:space="preserve">Številka: </w:t>
      </w:r>
      <w:r w:rsidR="00CC4B44">
        <w:rPr>
          <w:rFonts w:ascii="Tahoma" w:hAnsi="Tahoma" w:cs="Tahoma"/>
          <w:b/>
        </w:rPr>
        <w:t>LPP-</w:t>
      </w:r>
      <w:r w:rsidR="0081495C">
        <w:rPr>
          <w:rFonts w:ascii="Tahoma" w:hAnsi="Tahoma" w:cs="Tahoma"/>
          <w:b/>
        </w:rPr>
        <w:t>65/23</w:t>
      </w:r>
    </w:p>
    <w:p w14:paraId="7AF3E924" w14:textId="47295F3D" w:rsidR="003C2B40" w:rsidRDefault="003C2B40" w:rsidP="00752F7D">
      <w:pPr>
        <w:keepLines/>
        <w:widowControl w:val="0"/>
        <w:rPr>
          <w:rFonts w:ascii="Tahoma" w:hAnsi="Tahoma" w:cs="Tahoma"/>
          <w:b/>
        </w:rPr>
      </w:pPr>
    </w:p>
    <w:p w14:paraId="193780C7" w14:textId="77777777" w:rsidR="003C2B40" w:rsidRPr="00C8579C" w:rsidRDefault="003C2B40" w:rsidP="00752F7D">
      <w:pPr>
        <w:keepLines/>
        <w:widowControl w:val="0"/>
        <w:rPr>
          <w:rFonts w:ascii="Tahoma" w:hAnsi="Tahoma" w:cs="Tahoma"/>
          <w:b/>
        </w:rPr>
      </w:pPr>
    </w:p>
    <w:p w14:paraId="37DB5447" w14:textId="77777777" w:rsidR="00171035" w:rsidRDefault="00171035" w:rsidP="00752F7D">
      <w:pPr>
        <w:keepLines/>
        <w:widowControl w:val="0"/>
        <w:rPr>
          <w:rFonts w:ascii="Tahoma" w:hAnsi="Tahoma" w:cs="Tahoma"/>
        </w:rPr>
      </w:pPr>
    </w:p>
    <w:p w14:paraId="743CF7E3" w14:textId="77777777" w:rsidR="00510D8C" w:rsidRPr="00C8579C" w:rsidRDefault="00510D8C" w:rsidP="00752F7D">
      <w:pPr>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060BA949" w14:textId="77777777">
        <w:trPr>
          <w:trHeight w:val="851"/>
        </w:trPr>
        <w:tc>
          <w:tcPr>
            <w:tcW w:w="7094" w:type="dxa"/>
            <w:shd w:val="pct12" w:color="auto" w:fill="FFFFFF"/>
            <w:vAlign w:val="center"/>
          </w:tcPr>
          <w:p w14:paraId="61FEC656" w14:textId="77777777" w:rsidR="007C70A1" w:rsidRPr="00C8579C" w:rsidRDefault="006A1CBC" w:rsidP="00752F7D">
            <w:pPr>
              <w:keepLines/>
              <w:widowControl w:val="0"/>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086A1969" w14:textId="77777777" w:rsidR="0047238D" w:rsidRPr="00C8579C" w:rsidRDefault="0047238D" w:rsidP="00752F7D">
      <w:pPr>
        <w:keepLines/>
        <w:widowControl w:val="0"/>
        <w:ind w:right="424"/>
        <w:jc w:val="center"/>
        <w:rPr>
          <w:rFonts w:ascii="Tahoma" w:hAnsi="Tahoma" w:cs="Tahoma"/>
          <w:b/>
        </w:rPr>
      </w:pPr>
    </w:p>
    <w:p w14:paraId="695D73FC" w14:textId="77777777" w:rsidR="004958CB" w:rsidRPr="00C8579C" w:rsidRDefault="00654AC8" w:rsidP="00752F7D">
      <w:pPr>
        <w:keepLines/>
        <w:widowControl w:val="0"/>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F047D9" w:rsidRPr="00C8579C">
        <w:rPr>
          <w:rFonts w:ascii="Tahoma" w:hAnsi="Tahoma" w:cs="Tahoma"/>
          <w:sz w:val="24"/>
        </w:rPr>
        <w:t>POSTOPKU</w:t>
      </w:r>
      <w:r w:rsidR="005B06B7">
        <w:rPr>
          <w:rFonts w:ascii="Tahoma" w:hAnsi="Tahoma" w:cs="Tahoma"/>
          <w:sz w:val="24"/>
        </w:rPr>
        <w:t xml:space="preserve"> NAROČILA MALE VREDNOSTI</w:t>
      </w:r>
    </w:p>
    <w:p w14:paraId="41377625" w14:textId="77777777" w:rsidR="004958CB" w:rsidRPr="00C8579C" w:rsidRDefault="004958CB" w:rsidP="00752F7D">
      <w:pPr>
        <w:keepLines/>
        <w:widowControl w:val="0"/>
        <w:ind w:right="424"/>
        <w:jc w:val="center"/>
        <w:rPr>
          <w:rFonts w:ascii="Tahoma" w:hAnsi="Tahoma" w:cs="Tahoma"/>
        </w:rPr>
      </w:pPr>
    </w:p>
    <w:p w14:paraId="07BC3CFD" w14:textId="77777777" w:rsidR="00444E72" w:rsidRPr="00C8579C" w:rsidRDefault="00444E72" w:rsidP="00752F7D">
      <w:pPr>
        <w:keepLines/>
        <w:widowControl w:val="0"/>
        <w:ind w:right="424"/>
        <w:jc w:val="center"/>
        <w:rPr>
          <w:rFonts w:ascii="Tahoma" w:hAnsi="Tahoma" w:cs="Tahoma"/>
        </w:rPr>
      </w:pPr>
    </w:p>
    <w:p w14:paraId="5B7C7DB1" w14:textId="77777777" w:rsidR="004958CB" w:rsidRPr="00E5130C" w:rsidRDefault="00CC4B44" w:rsidP="00752F7D">
      <w:pPr>
        <w:keepLines/>
        <w:widowControl w:val="0"/>
        <w:ind w:right="424"/>
        <w:jc w:val="center"/>
        <w:rPr>
          <w:rFonts w:ascii="Tahoma" w:hAnsi="Tahoma" w:cs="Tahoma"/>
          <w:b/>
        </w:rPr>
      </w:pPr>
      <w:r>
        <w:rPr>
          <w:rFonts w:ascii="Tahoma" w:hAnsi="Tahoma" w:cs="Tahoma"/>
          <w:b/>
          <w:sz w:val="28"/>
          <w:szCs w:val="28"/>
        </w:rPr>
        <w:t>Dobava srajc in bluz</w:t>
      </w:r>
      <w:r w:rsidR="003B7F03" w:rsidRPr="00E5130C" w:rsidDel="00E5130C">
        <w:rPr>
          <w:rFonts w:ascii="Tahoma" w:hAnsi="Tahoma" w:cs="Tahoma"/>
          <w:b/>
          <w:color w:val="000000"/>
          <w:sz w:val="28"/>
          <w:szCs w:val="28"/>
        </w:rPr>
        <w:t xml:space="preserve"> </w:t>
      </w:r>
    </w:p>
    <w:p w14:paraId="51EEC997" w14:textId="77777777" w:rsidR="004958CB" w:rsidRPr="00E5130C" w:rsidRDefault="004958CB" w:rsidP="00752F7D">
      <w:pPr>
        <w:keepLines/>
        <w:widowControl w:val="0"/>
        <w:ind w:right="424"/>
        <w:jc w:val="center"/>
        <w:rPr>
          <w:rFonts w:ascii="Tahoma" w:hAnsi="Tahoma" w:cs="Tahoma"/>
          <w:b/>
        </w:rPr>
      </w:pPr>
    </w:p>
    <w:p w14:paraId="50B87AF9" w14:textId="77777777" w:rsidR="007C70A1" w:rsidRPr="00C8579C" w:rsidRDefault="007C70A1" w:rsidP="00752F7D">
      <w:pPr>
        <w:keepLines/>
        <w:widowControl w:val="0"/>
        <w:ind w:right="424"/>
        <w:jc w:val="center"/>
        <w:rPr>
          <w:rFonts w:ascii="Tahoma" w:hAnsi="Tahoma" w:cs="Tahoma"/>
        </w:rPr>
      </w:pPr>
    </w:p>
    <w:p w14:paraId="5052897C" w14:textId="77777777" w:rsidR="00F46CA6" w:rsidRPr="00C8579C" w:rsidRDefault="00F46CA6" w:rsidP="00752F7D">
      <w:pPr>
        <w:keepLines/>
        <w:widowControl w:val="0"/>
        <w:ind w:right="424"/>
        <w:jc w:val="center"/>
        <w:rPr>
          <w:rFonts w:ascii="Tahoma" w:hAnsi="Tahoma" w:cs="Tahoma"/>
          <w:noProof/>
        </w:rPr>
      </w:pPr>
    </w:p>
    <w:p w14:paraId="09712A86" w14:textId="77777777" w:rsidR="00650419" w:rsidRPr="00C8579C" w:rsidRDefault="00650419" w:rsidP="00752F7D">
      <w:pPr>
        <w:keepLines/>
        <w:widowControl w:val="0"/>
        <w:ind w:right="424"/>
        <w:jc w:val="center"/>
        <w:rPr>
          <w:rFonts w:ascii="Tahoma" w:hAnsi="Tahoma" w:cs="Tahoma"/>
          <w:noProof/>
        </w:rPr>
      </w:pPr>
    </w:p>
    <w:p w14:paraId="55790D4D" w14:textId="77777777" w:rsidR="00F46CA6" w:rsidRPr="00C8579C" w:rsidRDefault="00F46CA6" w:rsidP="00752F7D">
      <w:pPr>
        <w:keepLines/>
        <w:widowControl w:val="0"/>
        <w:ind w:right="424"/>
        <w:jc w:val="center"/>
        <w:rPr>
          <w:rFonts w:ascii="Tahoma" w:hAnsi="Tahoma" w:cs="Tahoma"/>
          <w:noProof/>
        </w:rPr>
      </w:pPr>
    </w:p>
    <w:p w14:paraId="20002CC6" w14:textId="5780974C" w:rsidR="00413199" w:rsidRPr="00C8579C" w:rsidRDefault="000D748B" w:rsidP="00752F7D">
      <w:pPr>
        <w:keepLines/>
        <w:widowControl w:val="0"/>
        <w:tabs>
          <w:tab w:val="left" w:pos="567"/>
        </w:tabs>
        <w:jc w:val="center"/>
        <w:rPr>
          <w:rFonts w:ascii="Tahoma" w:hAnsi="Tahoma" w:cs="Tahoma"/>
          <w:noProof/>
        </w:rPr>
        <w:sectPr w:rsidR="00413199" w:rsidRPr="00C8579C" w:rsidSect="00080D8C">
          <w:headerReference w:type="default" r:id="rId8"/>
          <w:footerReference w:type="default" r:id="rId9"/>
          <w:headerReference w:type="first" r:id="rId10"/>
          <w:footerReference w:type="first" r:id="rId11"/>
          <w:type w:val="continuous"/>
          <w:pgSz w:w="11906" w:h="16838" w:code="9"/>
          <w:pgMar w:top="709" w:right="1276" w:bottom="1474" w:left="1276" w:header="426" w:footer="212" w:gutter="0"/>
          <w:cols w:space="708"/>
        </w:sectPr>
      </w:pPr>
      <w:r w:rsidRPr="00C8579C">
        <w:rPr>
          <w:rFonts w:ascii="Tahoma" w:hAnsi="Tahoma" w:cs="Tahoma"/>
          <w:noProof/>
        </w:rPr>
        <w:t>Ljubljana,</w:t>
      </w:r>
      <w:r w:rsidR="00AF2BCA" w:rsidRPr="00C8579C">
        <w:rPr>
          <w:rFonts w:ascii="Tahoma" w:hAnsi="Tahoma" w:cs="Tahoma"/>
          <w:noProof/>
        </w:rPr>
        <w:t xml:space="preserve"> </w:t>
      </w:r>
      <w:r w:rsidR="0081495C">
        <w:rPr>
          <w:rFonts w:ascii="Tahoma" w:hAnsi="Tahoma" w:cs="Tahoma"/>
          <w:noProof/>
        </w:rPr>
        <w:t>junij</w:t>
      </w:r>
      <w:r w:rsidR="000F2937">
        <w:rPr>
          <w:rFonts w:ascii="Tahoma" w:hAnsi="Tahoma" w:cs="Tahoma"/>
          <w:noProof/>
        </w:rPr>
        <w:t xml:space="preserve"> 2023</w:t>
      </w:r>
    </w:p>
    <w:p w14:paraId="41C26DB0" w14:textId="77777777" w:rsidR="00510D8C" w:rsidRDefault="00510D8C" w:rsidP="00752F7D">
      <w:pPr>
        <w:pStyle w:val="Naslov1"/>
        <w:keepNext w:val="0"/>
        <w:keepLines/>
        <w:widowControl w:val="0"/>
        <w:jc w:val="center"/>
        <w:rPr>
          <w:rFonts w:ascii="Tahoma" w:hAnsi="Tahoma" w:cs="Tahoma"/>
          <w:sz w:val="28"/>
          <w:szCs w:val="28"/>
          <w:lang w:val="sl-SI"/>
        </w:rPr>
      </w:pPr>
      <w:bookmarkStart w:id="1" w:name="_Toc178483388"/>
    </w:p>
    <w:p w14:paraId="5AF6D6E5" w14:textId="77777777" w:rsidR="00510D8C" w:rsidRDefault="00510D8C" w:rsidP="00752F7D">
      <w:pPr>
        <w:pStyle w:val="Naslov1"/>
        <w:keepNext w:val="0"/>
        <w:keepLines/>
        <w:widowControl w:val="0"/>
        <w:jc w:val="center"/>
        <w:rPr>
          <w:rFonts w:ascii="Tahoma" w:hAnsi="Tahoma" w:cs="Tahoma"/>
          <w:sz w:val="28"/>
          <w:szCs w:val="28"/>
          <w:lang w:val="sl-SI"/>
        </w:rPr>
      </w:pPr>
    </w:p>
    <w:p w14:paraId="4A9F06DA" w14:textId="77777777" w:rsidR="00510D8C" w:rsidRDefault="00510D8C" w:rsidP="00752F7D">
      <w:pPr>
        <w:pStyle w:val="Naslov1"/>
        <w:keepNext w:val="0"/>
        <w:keepLines/>
        <w:widowControl w:val="0"/>
        <w:jc w:val="center"/>
        <w:rPr>
          <w:rFonts w:ascii="Tahoma" w:hAnsi="Tahoma" w:cs="Tahoma"/>
          <w:sz w:val="28"/>
          <w:szCs w:val="28"/>
          <w:lang w:val="sl-SI"/>
        </w:rPr>
      </w:pPr>
    </w:p>
    <w:p w14:paraId="51D6B61B" w14:textId="77777777" w:rsidR="00510D8C" w:rsidRDefault="00510D8C" w:rsidP="00752F7D">
      <w:pPr>
        <w:pStyle w:val="Naslov1"/>
        <w:keepNext w:val="0"/>
        <w:keepLines/>
        <w:widowControl w:val="0"/>
        <w:jc w:val="center"/>
        <w:rPr>
          <w:rFonts w:ascii="Tahoma" w:hAnsi="Tahoma" w:cs="Tahoma"/>
          <w:sz w:val="28"/>
          <w:szCs w:val="28"/>
          <w:lang w:val="sl-SI"/>
        </w:rPr>
      </w:pPr>
    </w:p>
    <w:p w14:paraId="35150CA4" w14:textId="77777777" w:rsidR="007C70A1" w:rsidRPr="00C8579C" w:rsidRDefault="007C70A1" w:rsidP="00752F7D">
      <w:pPr>
        <w:pStyle w:val="Naslov1"/>
        <w:keepNext w:val="0"/>
        <w:keepLines/>
        <w:widowControl w:val="0"/>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1"/>
      <w:r w:rsidR="00037AB0" w:rsidRPr="00C8579C">
        <w:rPr>
          <w:rFonts w:ascii="Tahoma" w:hAnsi="Tahoma" w:cs="Tahoma"/>
          <w:sz w:val="28"/>
          <w:szCs w:val="28"/>
          <w:lang w:val="sl-SI"/>
        </w:rPr>
        <w:t>PONUDBE</w:t>
      </w:r>
    </w:p>
    <w:p w14:paraId="0392B976" w14:textId="77777777" w:rsidR="007C70A1" w:rsidRPr="00C8579C" w:rsidRDefault="007C70A1" w:rsidP="00752F7D">
      <w:pPr>
        <w:keepLines/>
        <w:widowControl w:val="0"/>
        <w:tabs>
          <w:tab w:val="left" w:pos="2895"/>
        </w:tabs>
        <w:rPr>
          <w:rFonts w:ascii="Tahoma" w:hAnsi="Tahoma" w:cs="Tahoma"/>
        </w:rPr>
      </w:pPr>
      <w:r w:rsidRPr="00C8579C">
        <w:rPr>
          <w:rFonts w:ascii="Tahoma" w:hAnsi="Tahoma" w:cs="Tahoma"/>
        </w:rPr>
        <w:tab/>
      </w:r>
    </w:p>
    <w:p w14:paraId="2EE19B17" w14:textId="77777777" w:rsidR="007C70A1" w:rsidRPr="00C8579C" w:rsidRDefault="007C70A1" w:rsidP="00752F7D">
      <w:pPr>
        <w:keepLines/>
        <w:widowControl w:val="0"/>
        <w:rPr>
          <w:rFonts w:ascii="Tahoma" w:hAnsi="Tahoma" w:cs="Tahoma"/>
        </w:rPr>
      </w:pPr>
    </w:p>
    <w:p w14:paraId="2007962D" w14:textId="77777777" w:rsidR="007C70A1" w:rsidRPr="00C8579C" w:rsidRDefault="007C70A1" w:rsidP="00752F7D">
      <w:pPr>
        <w:keepLines/>
        <w:widowControl w:val="0"/>
        <w:rPr>
          <w:rFonts w:ascii="Tahoma" w:hAnsi="Tahoma" w:cs="Tahoma"/>
        </w:rPr>
      </w:pPr>
    </w:p>
    <w:p w14:paraId="5E190780" w14:textId="77777777" w:rsidR="007C70A1" w:rsidRPr="00C8579C" w:rsidRDefault="007C70A1" w:rsidP="00752F7D">
      <w:pPr>
        <w:keepLines/>
        <w:widowControl w:val="0"/>
        <w:rPr>
          <w:rFonts w:ascii="Tahoma" w:hAnsi="Tahoma" w:cs="Tahoma"/>
        </w:rPr>
      </w:pPr>
    </w:p>
    <w:p w14:paraId="01419A76" w14:textId="77777777" w:rsidR="007C70A1" w:rsidRPr="00C8579C" w:rsidRDefault="00A04160" w:rsidP="00752F7D">
      <w:pPr>
        <w:keepLines/>
        <w:widowControl w:val="0"/>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CC4B44">
        <w:rPr>
          <w:rFonts w:ascii="Tahoma" w:hAnsi="Tahoma" w:cs="Tahoma"/>
          <w:bCs/>
          <w:noProof/>
        </w:rPr>
        <w:t>JAVNO PODJETJE LJUBLJANSKI POTNIŠKI PROMET, d.o.o.</w:t>
      </w:r>
      <w:r w:rsidR="000778AC" w:rsidRPr="00C8579C">
        <w:rPr>
          <w:rFonts w:ascii="Tahoma" w:hAnsi="Tahoma" w:cs="Tahoma"/>
          <w:bCs/>
        </w:rPr>
        <w:t xml:space="preserve">, </w:t>
      </w:r>
    </w:p>
    <w:p w14:paraId="4CCF55FE" w14:textId="77777777" w:rsidR="007C70A1" w:rsidRPr="00C8579C" w:rsidRDefault="007C70A1" w:rsidP="00752F7D">
      <w:pPr>
        <w:keepLines/>
        <w:widowControl w:val="0"/>
        <w:rPr>
          <w:rFonts w:ascii="Tahoma" w:hAnsi="Tahoma" w:cs="Tahoma"/>
        </w:rPr>
      </w:pPr>
    </w:p>
    <w:p w14:paraId="4922C2CC" w14:textId="77777777" w:rsidR="007C70A1" w:rsidRPr="00C8579C" w:rsidRDefault="007C70A1" w:rsidP="00752F7D">
      <w:pPr>
        <w:keepLines/>
        <w:widowControl w:val="0"/>
        <w:jc w:val="center"/>
        <w:rPr>
          <w:rFonts w:ascii="Tahoma" w:hAnsi="Tahoma" w:cs="Tahoma"/>
        </w:rPr>
      </w:pPr>
    </w:p>
    <w:p w14:paraId="5597E306" w14:textId="77777777" w:rsidR="007C70A1" w:rsidRPr="00C8579C" w:rsidRDefault="007C70A1" w:rsidP="00752F7D">
      <w:pPr>
        <w:keepLines/>
        <w:widowControl w:val="0"/>
        <w:rPr>
          <w:rFonts w:ascii="Tahoma" w:hAnsi="Tahoma" w:cs="Tahoma"/>
          <w:b/>
        </w:rPr>
      </w:pPr>
      <w:r w:rsidRPr="00C8579C">
        <w:rPr>
          <w:rFonts w:ascii="Tahoma" w:hAnsi="Tahoma" w:cs="Tahoma"/>
          <w:b/>
        </w:rPr>
        <w:t xml:space="preserve"> vabi </w:t>
      </w:r>
    </w:p>
    <w:p w14:paraId="3EED51FE" w14:textId="77777777" w:rsidR="007C70A1" w:rsidRPr="00C8579C" w:rsidRDefault="007C70A1" w:rsidP="00752F7D">
      <w:pPr>
        <w:keepLines/>
        <w:widowControl w:val="0"/>
        <w:jc w:val="center"/>
        <w:rPr>
          <w:rFonts w:ascii="Tahoma" w:hAnsi="Tahoma" w:cs="Tahoma"/>
        </w:rPr>
      </w:pPr>
    </w:p>
    <w:p w14:paraId="316F5DEF" w14:textId="77777777" w:rsidR="007C70A1" w:rsidRPr="00C8579C" w:rsidRDefault="007C70A1" w:rsidP="00752F7D">
      <w:pPr>
        <w:keepLines/>
        <w:widowControl w:val="0"/>
        <w:jc w:val="center"/>
        <w:rPr>
          <w:rFonts w:ascii="Tahoma" w:hAnsi="Tahoma" w:cs="Tahoma"/>
        </w:rPr>
      </w:pPr>
    </w:p>
    <w:p w14:paraId="18735971" w14:textId="77777777" w:rsidR="00D9227D" w:rsidRPr="00C8579C" w:rsidRDefault="00D9227D" w:rsidP="00752F7D">
      <w:pPr>
        <w:keepLines/>
        <w:widowControl w:val="0"/>
        <w:jc w:val="center"/>
        <w:rPr>
          <w:rFonts w:ascii="Tahoma" w:hAnsi="Tahoma" w:cs="Tahoma"/>
        </w:rPr>
      </w:pPr>
    </w:p>
    <w:p w14:paraId="1C3AFFB2" w14:textId="77777777" w:rsidR="007C70A1" w:rsidRPr="00C8579C" w:rsidRDefault="007C70A1" w:rsidP="00752F7D">
      <w:pPr>
        <w:keepLines/>
        <w:widowControl w:val="0"/>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1E70199F" w14:textId="77777777" w:rsidR="007C70A1" w:rsidRPr="00C8579C" w:rsidRDefault="007C70A1" w:rsidP="00752F7D">
      <w:pPr>
        <w:keepLines/>
        <w:widowControl w:val="0"/>
        <w:rPr>
          <w:rFonts w:ascii="Tahoma" w:hAnsi="Tahoma" w:cs="Tahoma"/>
        </w:rPr>
      </w:pPr>
    </w:p>
    <w:p w14:paraId="4D93A6F4" w14:textId="77777777" w:rsidR="001B10C8" w:rsidRDefault="001B10C8" w:rsidP="00752F7D">
      <w:pPr>
        <w:keepLines/>
        <w:widowControl w:val="0"/>
        <w:rPr>
          <w:rFonts w:ascii="Tahoma" w:hAnsi="Tahoma" w:cs="Tahoma"/>
        </w:rPr>
      </w:pPr>
    </w:p>
    <w:p w14:paraId="3478AF57" w14:textId="77777777" w:rsidR="00510D8C" w:rsidRDefault="00510D8C" w:rsidP="00752F7D">
      <w:pPr>
        <w:keepLines/>
        <w:widowControl w:val="0"/>
        <w:rPr>
          <w:rFonts w:ascii="Tahoma" w:hAnsi="Tahoma" w:cs="Tahoma"/>
        </w:rPr>
      </w:pPr>
    </w:p>
    <w:p w14:paraId="14EB6823" w14:textId="77777777" w:rsidR="00510D8C" w:rsidRPr="00C8579C" w:rsidRDefault="00510D8C" w:rsidP="00752F7D">
      <w:pPr>
        <w:keepLines/>
        <w:widowControl w:val="0"/>
        <w:rPr>
          <w:rFonts w:ascii="Tahoma" w:hAnsi="Tahoma" w:cs="Tahoma"/>
        </w:rPr>
      </w:pPr>
    </w:p>
    <w:p w14:paraId="2606BDCA" w14:textId="77777777" w:rsidR="009A5F76" w:rsidRPr="00510D8C" w:rsidRDefault="00FF0BBB" w:rsidP="00752F7D">
      <w:pPr>
        <w:keepLines/>
        <w:widowControl w:val="0"/>
        <w:ind w:right="424"/>
        <w:jc w:val="center"/>
        <w:rPr>
          <w:rFonts w:ascii="Tahoma" w:hAnsi="Tahoma" w:cs="Tahoma"/>
          <w:b/>
        </w:rPr>
      </w:pPr>
      <w:r w:rsidRPr="00C8579C">
        <w:rPr>
          <w:rFonts w:ascii="Tahoma" w:hAnsi="Tahoma" w:cs="Tahoma"/>
          <w:b/>
          <w:color w:val="000000"/>
          <w:sz w:val="28"/>
          <w:szCs w:val="28"/>
        </w:rPr>
        <w:t>»</w:t>
      </w:r>
      <w:r w:rsidR="00CC4B44">
        <w:rPr>
          <w:rFonts w:ascii="Tahoma" w:hAnsi="Tahoma" w:cs="Tahoma"/>
          <w:b/>
          <w:sz w:val="28"/>
          <w:szCs w:val="28"/>
        </w:rPr>
        <w:t>Dobava srajc in bluz</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6BABB543" w14:textId="77777777" w:rsidR="007C70A1" w:rsidRPr="00C8579C" w:rsidRDefault="007C70A1" w:rsidP="00752F7D">
      <w:pPr>
        <w:keepLines/>
        <w:widowControl w:val="0"/>
        <w:jc w:val="center"/>
        <w:rPr>
          <w:rFonts w:ascii="Tahoma" w:hAnsi="Tahoma" w:cs="Tahoma"/>
        </w:rPr>
      </w:pPr>
    </w:p>
    <w:p w14:paraId="3555C519" w14:textId="77777777" w:rsidR="007D7739" w:rsidRPr="00C8579C" w:rsidRDefault="007D7739" w:rsidP="00752F7D">
      <w:pPr>
        <w:keepLines/>
        <w:widowControl w:val="0"/>
        <w:jc w:val="center"/>
        <w:rPr>
          <w:rFonts w:ascii="Tahoma" w:hAnsi="Tahoma" w:cs="Tahoma"/>
        </w:rPr>
      </w:pPr>
    </w:p>
    <w:p w14:paraId="3677305E" w14:textId="77777777" w:rsidR="007F3A0A" w:rsidRPr="00C8579C" w:rsidRDefault="007F3A0A" w:rsidP="00752F7D">
      <w:pPr>
        <w:keepLines/>
        <w:widowControl w:val="0"/>
        <w:jc w:val="both"/>
        <w:rPr>
          <w:rFonts w:ascii="Tahoma" w:hAnsi="Tahoma" w:cs="Tahoma"/>
        </w:rPr>
      </w:pPr>
    </w:p>
    <w:p w14:paraId="15874949" w14:textId="77777777" w:rsidR="00D9227D" w:rsidRPr="00C8579C" w:rsidRDefault="00D9227D" w:rsidP="00752F7D">
      <w:pPr>
        <w:keepLines/>
        <w:widowControl w:val="0"/>
        <w:rPr>
          <w:rFonts w:ascii="Tahoma" w:hAnsi="Tahoma" w:cs="Tahoma"/>
        </w:rPr>
      </w:pPr>
    </w:p>
    <w:p w14:paraId="021345C6" w14:textId="77777777" w:rsidR="001079F2" w:rsidRDefault="001079F2" w:rsidP="003F6F1A">
      <w:pPr>
        <w:keepLines/>
        <w:widowControl w:val="0"/>
        <w:jc w:val="both"/>
        <w:rPr>
          <w:rFonts w:ascii="Tahoma" w:hAnsi="Tahoma" w:cs="Tahoma"/>
        </w:rPr>
      </w:pPr>
      <w:r w:rsidRPr="001079F2">
        <w:rPr>
          <w:rFonts w:ascii="Tahoma" w:hAnsi="Tahoma" w:cs="Tahoma"/>
        </w:rPr>
        <w:t>Dokumentacija v zvezi z oddajo javnega naročila (v nadaljevanju tudi: razpisna dokumentacija) natančno določa predmet javnega naročila ter pogoje i</w:t>
      </w:r>
      <w:r w:rsidR="003F6F1A">
        <w:rPr>
          <w:rFonts w:ascii="Tahoma" w:hAnsi="Tahoma" w:cs="Tahoma"/>
        </w:rPr>
        <w:t>n merila za izbiro najugodnejšega</w:t>
      </w:r>
      <w:r w:rsidRPr="001079F2">
        <w:rPr>
          <w:rFonts w:ascii="Tahoma" w:hAnsi="Tahoma" w:cs="Tahoma"/>
        </w:rPr>
        <w:t xml:space="preserve"> ponudnik</w:t>
      </w:r>
      <w:r w:rsidR="003F6F1A">
        <w:rPr>
          <w:rFonts w:ascii="Tahoma" w:hAnsi="Tahoma" w:cs="Tahoma"/>
        </w:rPr>
        <w:t>a</w:t>
      </w:r>
      <w:r w:rsidRPr="001079F2">
        <w:rPr>
          <w:rFonts w:ascii="Tahoma" w:hAnsi="Tahoma" w:cs="Tahoma"/>
        </w:rPr>
        <w:t>, s katerim</w:t>
      </w:r>
      <w:r w:rsidR="003F6F1A">
        <w:rPr>
          <w:rFonts w:ascii="Tahoma" w:hAnsi="Tahoma" w:cs="Tahoma"/>
        </w:rPr>
        <w:t xml:space="preserve"> bo</w:t>
      </w:r>
      <w:r w:rsidRPr="001079F2">
        <w:rPr>
          <w:rFonts w:ascii="Tahoma" w:hAnsi="Tahoma" w:cs="Tahoma"/>
        </w:rPr>
        <w:t xml:space="preserve"> sklenjen okvirni sporazum</w:t>
      </w:r>
      <w:r w:rsidR="003F6F1A">
        <w:rPr>
          <w:rFonts w:ascii="Tahoma" w:hAnsi="Tahoma" w:cs="Tahoma"/>
        </w:rPr>
        <w:t>.</w:t>
      </w:r>
    </w:p>
    <w:p w14:paraId="38685EA6" w14:textId="77777777" w:rsidR="003F6F1A" w:rsidRPr="001079F2" w:rsidRDefault="003F6F1A" w:rsidP="003F6F1A">
      <w:pPr>
        <w:keepLines/>
        <w:widowControl w:val="0"/>
        <w:jc w:val="both"/>
        <w:rPr>
          <w:rFonts w:ascii="Tahoma" w:hAnsi="Tahoma" w:cs="Tahoma"/>
          <w:color w:val="FF0000"/>
        </w:rPr>
      </w:pPr>
    </w:p>
    <w:p w14:paraId="1703D61C" w14:textId="77777777" w:rsidR="001079F2" w:rsidRPr="001079F2" w:rsidRDefault="001079F2" w:rsidP="00752F7D">
      <w:pPr>
        <w:keepLines/>
        <w:widowControl w:val="0"/>
        <w:jc w:val="both"/>
        <w:rPr>
          <w:rFonts w:ascii="Tahoma" w:hAnsi="Tahoma" w:cs="Tahoma"/>
        </w:rPr>
      </w:pPr>
      <w:r w:rsidRPr="001079F2">
        <w:rPr>
          <w:rFonts w:ascii="Tahoma" w:hAnsi="Tahoma" w:cs="Tahoma"/>
        </w:rPr>
        <w:t>Sestavni del razpisne dokumentacije so tudi morebitne spremembe, dopolnitve in pojasnila razpisne dokumentacije ter odgovori na vprašanja gospodarskih subjektov.</w:t>
      </w:r>
    </w:p>
    <w:p w14:paraId="0939A573" w14:textId="77777777" w:rsidR="007C70A1" w:rsidRPr="00C8579C" w:rsidRDefault="007C70A1" w:rsidP="00752F7D">
      <w:pPr>
        <w:keepLines/>
        <w:widowControl w:val="0"/>
        <w:rPr>
          <w:rFonts w:ascii="Tahoma" w:hAnsi="Tahoma" w:cs="Tahoma"/>
          <w:color w:val="FF0000"/>
        </w:rPr>
      </w:pPr>
    </w:p>
    <w:p w14:paraId="038CE5E0" w14:textId="77777777" w:rsidR="007C70A1" w:rsidRPr="00C8579C" w:rsidRDefault="007C70A1" w:rsidP="00752F7D">
      <w:pPr>
        <w:keepLines/>
        <w:widowControl w:val="0"/>
        <w:rPr>
          <w:rFonts w:ascii="Tahoma" w:hAnsi="Tahoma" w:cs="Tahoma"/>
          <w:color w:val="FF0000"/>
        </w:rPr>
      </w:pPr>
    </w:p>
    <w:p w14:paraId="4F5B8596" w14:textId="77777777" w:rsidR="007C70A1" w:rsidRPr="00C8579C" w:rsidRDefault="007C70A1" w:rsidP="00752F7D">
      <w:pPr>
        <w:keepLines/>
        <w:widowControl w:val="0"/>
        <w:rPr>
          <w:rFonts w:ascii="Tahoma" w:hAnsi="Tahoma" w:cs="Tahoma"/>
          <w:color w:val="000000"/>
        </w:rPr>
      </w:pPr>
      <w:r w:rsidRPr="00C8579C">
        <w:rPr>
          <w:rFonts w:ascii="Tahoma" w:hAnsi="Tahoma" w:cs="Tahoma"/>
          <w:color w:val="000000"/>
        </w:rPr>
        <w:t>S spoštovanjem!</w:t>
      </w:r>
    </w:p>
    <w:p w14:paraId="0520A2B6" w14:textId="77777777" w:rsidR="00325548" w:rsidRPr="00C8579C" w:rsidRDefault="00325548" w:rsidP="00752F7D">
      <w:pPr>
        <w:keepLines/>
        <w:widowControl w:val="0"/>
        <w:autoSpaceDE w:val="0"/>
        <w:autoSpaceDN w:val="0"/>
        <w:adjustRightInd w:val="0"/>
        <w:rPr>
          <w:rFonts w:ascii="Tahoma" w:hAnsi="Tahoma" w:cs="Tahoma"/>
        </w:rPr>
      </w:pPr>
    </w:p>
    <w:p w14:paraId="500EE414" w14:textId="77777777" w:rsidR="00D9227D" w:rsidRPr="00C8579C" w:rsidRDefault="00D9227D" w:rsidP="00752F7D">
      <w:pPr>
        <w:keepLines/>
        <w:widowControl w:val="0"/>
        <w:autoSpaceDE w:val="0"/>
        <w:autoSpaceDN w:val="0"/>
        <w:adjustRightInd w:val="0"/>
        <w:jc w:val="right"/>
        <w:rPr>
          <w:rFonts w:ascii="Tahoma" w:hAnsi="Tahoma" w:cs="Tahoma"/>
          <w:bCs/>
        </w:rPr>
      </w:pPr>
    </w:p>
    <w:p w14:paraId="6650A370" w14:textId="77777777" w:rsidR="00325548" w:rsidRPr="00C8579C" w:rsidRDefault="00325548" w:rsidP="00752F7D">
      <w:pPr>
        <w:keepLines/>
        <w:widowControl w:val="0"/>
        <w:autoSpaceDE w:val="0"/>
        <w:autoSpaceDN w:val="0"/>
        <w:adjustRightInd w:val="0"/>
        <w:jc w:val="right"/>
        <w:rPr>
          <w:rFonts w:ascii="Tahoma" w:hAnsi="Tahoma" w:cs="Tahoma"/>
          <w:bCs/>
        </w:rPr>
      </w:pPr>
    </w:p>
    <w:p w14:paraId="3E9AE72A" w14:textId="77777777" w:rsidR="00325548" w:rsidRPr="00C8579C" w:rsidRDefault="00325548" w:rsidP="00752F7D">
      <w:pPr>
        <w:keepLines/>
        <w:widowControl w:val="0"/>
        <w:autoSpaceDE w:val="0"/>
        <w:autoSpaceDN w:val="0"/>
        <w:adjustRightInd w:val="0"/>
        <w:jc w:val="right"/>
        <w:rPr>
          <w:rFonts w:ascii="Tahoma" w:hAnsi="Tahoma" w:cs="Tahoma"/>
          <w:bCs/>
        </w:rPr>
      </w:pPr>
    </w:p>
    <w:p w14:paraId="57A30A2D" w14:textId="77777777" w:rsidR="00325548" w:rsidRPr="00C8579C" w:rsidRDefault="00325548" w:rsidP="00752F7D">
      <w:pPr>
        <w:keepLines/>
        <w:widowControl w:val="0"/>
        <w:autoSpaceDE w:val="0"/>
        <w:autoSpaceDN w:val="0"/>
        <w:adjustRightInd w:val="0"/>
        <w:jc w:val="right"/>
        <w:rPr>
          <w:rFonts w:ascii="Tahoma" w:hAnsi="Tahoma" w:cs="Tahoma"/>
          <w:bCs/>
        </w:rPr>
      </w:pPr>
    </w:p>
    <w:p w14:paraId="24CA4AF9" w14:textId="77777777" w:rsidR="00325548" w:rsidRPr="00C8579C" w:rsidRDefault="001F195B" w:rsidP="00752F7D">
      <w:pPr>
        <w:keepLines/>
        <w:widowControl w:val="0"/>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0F2937">
        <w:rPr>
          <w:rFonts w:ascii="Tahoma" w:hAnsi="Tahoma" w:cs="Tahoma"/>
          <w:bCs/>
        </w:rPr>
        <w:t>Direktor</w:t>
      </w:r>
    </w:p>
    <w:p w14:paraId="7FAAF823" w14:textId="77777777" w:rsidR="007C70A1" w:rsidRPr="00C8579C" w:rsidRDefault="000F2937" w:rsidP="00752F7D">
      <w:pPr>
        <w:keepLines/>
        <w:widowControl w:val="0"/>
        <w:ind w:left="4956" w:firstLine="708"/>
        <w:rPr>
          <w:rFonts w:ascii="Tahoma" w:hAnsi="Tahoma" w:cs="Tahoma"/>
        </w:rPr>
      </w:pPr>
      <w:r>
        <w:rPr>
          <w:rFonts w:ascii="Tahoma" w:hAnsi="Tahoma" w:cs="Tahoma"/>
          <w:bCs/>
        </w:rPr>
        <w:t xml:space="preserve">               Krištof Mlakar</w:t>
      </w:r>
    </w:p>
    <w:p w14:paraId="5CFE5412" w14:textId="77777777" w:rsidR="007C70A1" w:rsidRPr="00C8579C" w:rsidRDefault="007C70A1" w:rsidP="00752F7D">
      <w:pPr>
        <w:keepLines/>
        <w:widowControl w:val="0"/>
        <w:rPr>
          <w:rFonts w:ascii="Tahoma" w:hAnsi="Tahoma" w:cs="Tahoma"/>
        </w:rPr>
      </w:pPr>
    </w:p>
    <w:p w14:paraId="23EC0C09" w14:textId="77777777" w:rsidR="00325548" w:rsidRPr="00C8579C" w:rsidRDefault="00325548" w:rsidP="00752F7D">
      <w:pPr>
        <w:keepLines/>
        <w:widowControl w:val="0"/>
        <w:rPr>
          <w:rFonts w:ascii="Tahoma" w:hAnsi="Tahoma" w:cs="Tahoma"/>
        </w:rPr>
      </w:pPr>
    </w:p>
    <w:p w14:paraId="3196726A" w14:textId="77777777" w:rsidR="00325548" w:rsidRPr="00C8579C" w:rsidRDefault="00325548" w:rsidP="00752F7D">
      <w:pPr>
        <w:keepLines/>
        <w:widowControl w:val="0"/>
        <w:rPr>
          <w:rFonts w:ascii="Tahoma" w:hAnsi="Tahoma" w:cs="Tahoma"/>
        </w:rPr>
      </w:pPr>
    </w:p>
    <w:p w14:paraId="73B0085F" w14:textId="77777777" w:rsidR="00325548" w:rsidRPr="00C8579C" w:rsidRDefault="00325548" w:rsidP="00752F7D">
      <w:pPr>
        <w:keepLines/>
        <w:widowControl w:val="0"/>
        <w:rPr>
          <w:rFonts w:ascii="Tahoma" w:hAnsi="Tahoma" w:cs="Tahoma"/>
        </w:rPr>
      </w:pPr>
    </w:p>
    <w:p w14:paraId="433E29BC" w14:textId="77777777" w:rsidR="00325548" w:rsidRPr="00C8579C" w:rsidRDefault="00325548" w:rsidP="00752F7D">
      <w:pPr>
        <w:keepLines/>
        <w:widowControl w:val="0"/>
        <w:rPr>
          <w:rFonts w:ascii="Tahoma" w:hAnsi="Tahoma" w:cs="Tahoma"/>
        </w:rPr>
      </w:pPr>
    </w:p>
    <w:p w14:paraId="42D3E9A3" w14:textId="77777777" w:rsidR="00325548" w:rsidRPr="00C8579C" w:rsidRDefault="00325548" w:rsidP="00752F7D">
      <w:pPr>
        <w:keepLines/>
        <w:widowControl w:val="0"/>
        <w:rPr>
          <w:rFonts w:ascii="Tahoma" w:hAnsi="Tahoma" w:cs="Tahoma"/>
        </w:rPr>
      </w:pPr>
    </w:p>
    <w:p w14:paraId="56B6F1F9" w14:textId="77777777" w:rsidR="00542462" w:rsidRPr="00C8579C" w:rsidRDefault="00890FA5" w:rsidP="00752F7D">
      <w:pPr>
        <w:keepLines/>
        <w:widowControl w:val="0"/>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t xml:space="preserve">SPLOŠNA DOLOČILA </w:t>
      </w:r>
    </w:p>
    <w:p w14:paraId="436DBC8B" w14:textId="77777777" w:rsidR="007C70A1" w:rsidRPr="00C8579C" w:rsidRDefault="007C70A1" w:rsidP="00752F7D">
      <w:pPr>
        <w:keepLines/>
        <w:widowControl w:val="0"/>
        <w:jc w:val="both"/>
        <w:rPr>
          <w:rFonts w:ascii="Tahoma" w:hAnsi="Tahoma" w:cs="Tahoma"/>
          <w:b/>
          <w:sz w:val="16"/>
          <w:szCs w:val="16"/>
        </w:rPr>
      </w:pPr>
    </w:p>
    <w:p w14:paraId="63E6E73A"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 xml:space="preserve">Predmet javnega naročila </w:t>
      </w:r>
    </w:p>
    <w:p w14:paraId="2C4187E5" w14:textId="77777777" w:rsidR="007C70A1" w:rsidRPr="00C8579C" w:rsidRDefault="007C70A1" w:rsidP="00752F7D">
      <w:pPr>
        <w:keepLines/>
        <w:widowControl w:val="0"/>
        <w:jc w:val="both"/>
        <w:rPr>
          <w:rFonts w:ascii="Tahoma" w:hAnsi="Tahoma" w:cs="Tahoma"/>
          <w:b/>
        </w:rPr>
      </w:pPr>
    </w:p>
    <w:p w14:paraId="69071E47" w14:textId="4B1EF782" w:rsidR="003F6F1A" w:rsidRPr="00B30B7F" w:rsidRDefault="003F6F1A" w:rsidP="003F6F1A">
      <w:pPr>
        <w:keepNext/>
        <w:keepLines/>
        <w:widowControl w:val="0"/>
        <w:tabs>
          <w:tab w:val="left" w:pos="3139"/>
        </w:tabs>
        <w:jc w:val="both"/>
        <w:rPr>
          <w:rFonts w:ascii="Tahoma" w:hAnsi="Tahoma" w:cs="Tahoma"/>
        </w:rPr>
      </w:pPr>
      <w:r>
        <w:rPr>
          <w:rFonts w:ascii="Tahoma" w:hAnsi="Tahoma" w:cs="Tahoma"/>
        </w:rPr>
        <w:t xml:space="preserve">Predmet javnega naročila je </w:t>
      </w:r>
      <w:r w:rsidRPr="00B30B7F">
        <w:rPr>
          <w:rFonts w:ascii="Tahoma" w:hAnsi="Tahoma" w:cs="Tahoma"/>
        </w:rPr>
        <w:t>»</w:t>
      </w:r>
      <w:r w:rsidR="00CC4B44">
        <w:rPr>
          <w:rFonts w:ascii="Tahoma" w:hAnsi="Tahoma" w:cs="Tahoma"/>
        </w:rPr>
        <w:t>Dobava srajc in bluz</w:t>
      </w:r>
      <w:r w:rsidR="00B51683">
        <w:rPr>
          <w:rFonts w:ascii="Tahoma" w:hAnsi="Tahoma" w:cs="Tahoma"/>
        </w:rPr>
        <w:t xml:space="preserve">« </w:t>
      </w:r>
      <w:r>
        <w:rPr>
          <w:rFonts w:ascii="Tahoma" w:hAnsi="Tahoma" w:cs="Tahoma"/>
        </w:rPr>
        <w:t xml:space="preserve">za obdobje </w:t>
      </w:r>
      <w:r w:rsidR="00563130">
        <w:rPr>
          <w:rFonts w:ascii="Tahoma" w:hAnsi="Tahoma" w:cs="Tahoma"/>
        </w:rPr>
        <w:t>štiriindvajset</w:t>
      </w:r>
      <w:r w:rsidR="0080768E">
        <w:rPr>
          <w:rFonts w:ascii="Tahoma" w:hAnsi="Tahoma" w:cs="Tahoma"/>
        </w:rPr>
        <w:t xml:space="preserve"> </w:t>
      </w:r>
      <w:r w:rsidR="00563130">
        <w:rPr>
          <w:rFonts w:ascii="Tahoma" w:hAnsi="Tahoma" w:cs="Tahoma"/>
        </w:rPr>
        <w:t>(</w:t>
      </w:r>
      <w:r w:rsidR="0033386A">
        <w:rPr>
          <w:rFonts w:ascii="Tahoma" w:hAnsi="Tahoma" w:cs="Tahoma"/>
        </w:rPr>
        <w:t>24</w:t>
      </w:r>
      <w:r w:rsidR="00563130">
        <w:rPr>
          <w:rFonts w:ascii="Tahoma" w:hAnsi="Tahoma" w:cs="Tahoma"/>
        </w:rPr>
        <w:t>)</w:t>
      </w:r>
      <w:r w:rsidR="0033386A">
        <w:rPr>
          <w:rFonts w:ascii="Tahoma" w:hAnsi="Tahoma" w:cs="Tahoma"/>
        </w:rPr>
        <w:t xml:space="preserve"> mesecev</w:t>
      </w:r>
      <w:r w:rsidRPr="00B30B7F">
        <w:rPr>
          <w:rFonts w:ascii="Tahoma" w:hAnsi="Tahoma" w:cs="Tahoma"/>
        </w:rPr>
        <w:t xml:space="preserve"> od dneva sklenitve okvirnega sporazuma.</w:t>
      </w:r>
      <w:r>
        <w:rPr>
          <w:rFonts w:ascii="Tahoma" w:hAnsi="Tahoma" w:cs="Tahoma"/>
        </w:rPr>
        <w:t xml:space="preserve"> </w:t>
      </w:r>
    </w:p>
    <w:p w14:paraId="51216B93" w14:textId="77777777" w:rsidR="00A82DF1" w:rsidRPr="00A82DF1" w:rsidRDefault="00A82DF1" w:rsidP="00A82DF1">
      <w:pPr>
        <w:keepNext/>
        <w:keepLines/>
        <w:tabs>
          <w:tab w:val="left" w:pos="1702"/>
        </w:tabs>
        <w:jc w:val="both"/>
        <w:rPr>
          <w:rFonts w:ascii="Tahoma" w:hAnsi="Tahoma" w:cs="Tahoma"/>
        </w:rPr>
      </w:pPr>
    </w:p>
    <w:p w14:paraId="0A28C1D2" w14:textId="52FA7755" w:rsidR="00A82DF1" w:rsidRPr="00A82DF1" w:rsidRDefault="00A82DF1" w:rsidP="00A82DF1">
      <w:pPr>
        <w:keepNext/>
        <w:keepLines/>
        <w:jc w:val="both"/>
        <w:rPr>
          <w:rFonts w:ascii="Tahoma" w:hAnsi="Tahoma" w:cs="Tahoma"/>
        </w:rPr>
      </w:pPr>
      <w:r w:rsidRPr="00A82DF1">
        <w:rPr>
          <w:rFonts w:ascii="Tahoma" w:hAnsi="Tahoma" w:cs="Tahoma"/>
        </w:rPr>
        <w:t xml:space="preserve">Izdelava </w:t>
      </w:r>
      <w:r w:rsidR="00563130">
        <w:rPr>
          <w:rFonts w:ascii="Tahoma" w:hAnsi="Tahoma" w:cs="Tahoma"/>
        </w:rPr>
        <w:t>srajc in bluz</w:t>
      </w:r>
      <w:r w:rsidRPr="00A82DF1">
        <w:rPr>
          <w:rFonts w:ascii="Tahoma" w:hAnsi="Tahoma" w:cs="Tahoma"/>
        </w:rPr>
        <w:t xml:space="preserve"> se izdela po naročilu za naročnika in se vrši po konfekcijskih številkah, ki so glede na izvedena merjenja individualno prilagojena </w:t>
      </w:r>
      <w:r>
        <w:rPr>
          <w:rFonts w:ascii="Tahoma" w:hAnsi="Tahoma" w:cs="Tahoma"/>
        </w:rPr>
        <w:t>glede dolžine</w:t>
      </w:r>
      <w:r w:rsidR="008026C3">
        <w:rPr>
          <w:rFonts w:ascii="Tahoma" w:hAnsi="Tahoma" w:cs="Tahoma"/>
        </w:rPr>
        <w:t xml:space="preserve"> (Priloga 1 k RD)</w:t>
      </w:r>
      <w:r w:rsidRPr="00A82DF1">
        <w:rPr>
          <w:rFonts w:ascii="Tahoma" w:hAnsi="Tahoma" w:cs="Tahoma"/>
        </w:rPr>
        <w:t xml:space="preserve">. </w:t>
      </w:r>
    </w:p>
    <w:p w14:paraId="58A0397A" w14:textId="77777777" w:rsidR="00A82DF1" w:rsidRDefault="00A82DF1" w:rsidP="00A82DF1">
      <w:pPr>
        <w:keepNext/>
        <w:keepLines/>
        <w:jc w:val="both"/>
        <w:rPr>
          <w:rFonts w:ascii="Tahoma" w:hAnsi="Tahoma" w:cs="Tahoma"/>
        </w:rPr>
      </w:pPr>
    </w:p>
    <w:p w14:paraId="15C9F343" w14:textId="77777777" w:rsidR="00A82DF1" w:rsidRPr="00A82DF1" w:rsidRDefault="00A82DF1" w:rsidP="00A82DF1">
      <w:pPr>
        <w:keepNext/>
        <w:keepLines/>
        <w:jc w:val="both"/>
        <w:rPr>
          <w:rFonts w:ascii="Tahoma" w:hAnsi="Tahoma" w:cs="Tahoma"/>
        </w:rPr>
      </w:pPr>
      <w:r w:rsidRPr="00A82DF1">
        <w:rPr>
          <w:rFonts w:ascii="Tahoma" w:hAnsi="Tahoma" w:cs="Tahoma"/>
        </w:rPr>
        <w:t xml:space="preserve">Predmet ponudbe mora izpolnjevati obvezne tehnične zahteve, ki so navedene v tehnični specifikaciji predmeta javnega naročila. </w:t>
      </w:r>
    </w:p>
    <w:p w14:paraId="7F860111" w14:textId="77777777" w:rsidR="00A82DF1" w:rsidRPr="00A82DF1" w:rsidRDefault="00A82DF1" w:rsidP="00A82DF1">
      <w:pPr>
        <w:keepNext/>
        <w:keepLines/>
        <w:jc w:val="both"/>
        <w:rPr>
          <w:rFonts w:ascii="Tahoma" w:hAnsi="Tahoma" w:cs="Tahoma"/>
        </w:rPr>
      </w:pPr>
    </w:p>
    <w:p w14:paraId="52E3DE10" w14:textId="4896DD9E" w:rsidR="00A82DF1" w:rsidRPr="00A82DF1" w:rsidRDefault="00A82DF1" w:rsidP="00A82DF1">
      <w:pPr>
        <w:keepNext/>
        <w:keepLines/>
        <w:jc w:val="both"/>
        <w:rPr>
          <w:rFonts w:ascii="Tahoma" w:hAnsi="Tahoma" w:cs="Tahoma"/>
        </w:rPr>
      </w:pPr>
      <w:r w:rsidRPr="00A82DF1">
        <w:rPr>
          <w:rFonts w:ascii="Tahoma" w:hAnsi="Tahoma" w:cs="Tahoma"/>
        </w:rPr>
        <w:t xml:space="preserve">V primeru, da ponujene </w:t>
      </w:r>
      <w:r w:rsidR="00563130">
        <w:rPr>
          <w:rFonts w:ascii="Tahoma" w:hAnsi="Tahoma" w:cs="Tahoma"/>
        </w:rPr>
        <w:t>srajce in bluze ne bodo izpolnjevale</w:t>
      </w:r>
      <w:r w:rsidRPr="00A82DF1">
        <w:rPr>
          <w:rFonts w:ascii="Tahoma" w:hAnsi="Tahoma" w:cs="Tahoma"/>
        </w:rPr>
        <w:t xml:space="preserve"> tehničnih zahtev, bo naročnik tako ponudbo izločil iz nadaljnje obravnave.</w:t>
      </w:r>
    </w:p>
    <w:p w14:paraId="0ACAF371" w14:textId="77777777" w:rsidR="00A82DF1" w:rsidRPr="00A82DF1" w:rsidRDefault="00A82DF1" w:rsidP="00A82DF1">
      <w:pPr>
        <w:keepNext/>
        <w:keepLines/>
        <w:jc w:val="both"/>
        <w:rPr>
          <w:rFonts w:ascii="Tahoma" w:hAnsi="Tahoma" w:cs="Tahoma"/>
          <w:i/>
          <w:u w:val="single"/>
        </w:rPr>
      </w:pPr>
    </w:p>
    <w:p w14:paraId="26E9F18C"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Podatki o naročniku</w:t>
      </w:r>
    </w:p>
    <w:p w14:paraId="77E443E0" w14:textId="77777777" w:rsidR="007C70A1" w:rsidRPr="00C8579C" w:rsidRDefault="007C70A1" w:rsidP="00752F7D">
      <w:pPr>
        <w:keepLines/>
        <w:widowControl w:val="0"/>
        <w:jc w:val="both"/>
        <w:rPr>
          <w:rFonts w:ascii="Tahoma" w:hAnsi="Tahoma" w:cs="Tahoma"/>
        </w:rPr>
      </w:pPr>
    </w:p>
    <w:p w14:paraId="0B0CD52D" w14:textId="77777777" w:rsidR="00A82DF1" w:rsidRPr="000D063B" w:rsidRDefault="00A82DF1" w:rsidP="00A82DF1">
      <w:pPr>
        <w:keepNext/>
        <w:keepLines/>
        <w:jc w:val="both"/>
        <w:rPr>
          <w:rFonts w:ascii="Tahoma" w:hAnsi="Tahoma" w:cs="Tahoma"/>
        </w:rPr>
      </w:pPr>
      <w:r w:rsidRPr="000D063B">
        <w:rPr>
          <w:rFonts w:ascii="Tahoma" w:hAnsi="Tahoma" w:cs="Tahoma"/>
        </w:rPr>
        <w:t xml:space="preserve">Naročnik javnega naročila je </w:t>
      </w:r>
      <w:r w:rsidRPr="000D063B">
        <w:rPr>
          <w:rFonts w:ascii="Tahoma" w:hAnsi="Tahoma" w:cs="Tahoma"/>
          <w:b/>
        </w:rPr>
        <w:t>JAVNO PODJETJE LJUBLJANSKI POTNIŠKI PROMET, d.o.o., Celovška cesta 160, 1000 Ljubljana</w:t>
      </w:r>
      <w:r w:rsidRPr="000D063B">
        <w:rPr>
          <w:rFonts w:ascii="Tahoma" w:hAnsi="Tahoma" w:cs="Tahoma"/>
        </w:rPr>
        <w:t xml:space="preserve">, ki je na podlagi pooblastila, prenesel izvedbo postopka oddaje predmetnega javnega naročila na JAVNI HOLDING Ljubljana, d.o.o., Verovškova ulica 70, 1000 Ljubljana. </w:t>
      </w:r>
    </w:p>
    <w:p w14:paraId="065AC8F0" w14:textId="77777777" w:rsidR="00E9188F" w:rsidRPr="00C8579C" w:rsidRDefault="00C46133" w:rsidP="00752F7D">
      <w:pPr>
        <w:keepLines/>
        <w:widowControl w:val="0"/>
        <w:ind w:left="708"/>
        <w:jc w:val="both"/>
        <w:rPr>
          <w:rFonts w:ascii="Tahoma" w:hAnsi="Tahoma" w:cs="Tahoma"/>
          <w:b/>
        </w:rPr>
      </w:pPr>
      <w:r>
        <w:rPr>
          <w:rFonts w:ascii="Tahoma" w:hAnsi="Tahoma" w:cs="Tahoma"/>
          <w:b/>
        </w:rPr>
        <w:t xml:space="preserve"> </w:t>
      </w:r>
    </w:p>
    <w:p w14:paraId="63DB4B65" w14:textId="77777777" w:rsidR="007C70A1" w:rsidRPr="00C8579C" w:rsidRDefault="007C70A1" w:rsidP="00752F7D">
      <w:pPr>
        <w:keepLines/>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C8579C">
        <w:rPr>
          <w:rFonts w:ascii="Tahoma" w:hAnsi="Tahoma" w:cs="Tahoma"/>
          <w:b/>
        </w:rPr>
        <w:t>Pravna podlaga</w:t>
      </w:r>
      <w:r w:rsidR="00606533" w:rsidRPr="00C8579C">
        <w:rPr>
          <w:rFonts w:ascii="Tahoma" w:hAnsi="Tahoma" w:cs="Tahoma"/>
          <w:b/>
        </w:rPr>
        <w:t xml:space="preserve"> in opredelitev postopka</w:t>
      </w:r>
    </w:p>
    <w:p w14:paraId="6EE841F9" w14:textId="77777777" w:rsidR="007C70A1" w:rsidRPr="00C8579C" w:rsidRDefault="007C70A1" w:rsidP="00752F7D">
      <w:pPr>
        <w:keepLines/>
        <w:widowControl w:val="0"/>
        <w:jc w:val="both"/>
      </w:pPr>
    </w:p>
    <w:p w14:paraId="5F37D6F4" w14:textId="77777777" w:rsidR="00D96294" w:rsidRPr="00C8579C" w:rsidRDefault="00D96294" w:rsidP="00752F7D">
      <w:pPr>
        <w:pStyle w:val="Telobesedila3"/>
        <w:keepLines/>
        <w:widowControl w:val="0"/>
        <w:rPr>
          <w:rFonts w:ascii="Tahoma" w:hAnsi="Tahoma" w:cs="Tahoma"/>
          <w:lang w:val="sl-SI"/>
        </w:rPr>
      </w:pPr>
      <w:r w:rsidRPr="00C8579C">
        <w:rPr>
          <w:rFonts w:ascii="Tahoma" w:hAnsi="Tahoma" w:cs="Tahoma"/>
          <w:lang w:val="sl-SI"/>
        </w:rPr>
        <w:t>Ja</w:t>
      </w:r>
      <w:r w:rsidR="00292D4D">
        <w:rPr>
          <w:rFonts w:ascii="Tahoma" w:hAnsi="Tahoma" w:cs="Tahoma"/>
          <w:lang w:val="sl-SI"/>
        </w:rPr>
        <w:t>vno naročilo se izvaja skladno z</w:t>
      </w:r>
      <w:r w:rsidRPr="00C8579C">
        <w:rPr>
          <w:rFonts w:ascii="Tahoma" w:hAnsi="Tahoma" w:cs="Tahoma"/>
          <w:lang w:val="sl-SI"/>
        </w:rPr>
        <w:t xml:space="preserve"> določbami:</w:t>
      </w:r>
    </w:p>
    <w:p w14:paraId="7C3E4540" w14:textId="77777777" w:rsidR="00D96294" w:rsidRPr="00C8579C" w:rsidRDefault="00D96294" w:rsidP="00F751AD">
      <w:pPr>
        <w:keepLines/>
        <w:widowControl w:val="0"/>
        <w:numPr>
          <w:ilvl w:val="0"/>
          <w:numId w:val="4"/>
        </w:numPr>
        <w:jc w:val="both"/>
        <w:rPr>
          <w:rFonts w:ascii="Tahoma" w:hAnsi="Tahoma" w:cs="Tahoma"/>
        </w:rPr>
      </w:pPr>
      <w:r w:rsidRPr="00C8579C">
        <w:rPr>
          <w:rFonts w:ascii="Tahoma" w:hAnsi="Tahoma" w:cs="Tahoma"/>
        </w:rPr>
        <w:t>Zakona o javnem naročanju (Ur. l. RS, št. 91/15</w:t>
      </w:r>
      <w:r>
        <w:rPr>
          <w:rFonts w:ascii="Tahoma" w:hAnsi="Tahoma" w:cs="Tahoma"/>
        </w:rPr>
        <w:t xml:space="preserve"> </w:t>
      </w:r>
      <w:r w:rsidR="00EE2388">
        <w:rPr>
          <w:rFonts w:ascii="Tahoma" w:hAnsi="Tahoma" w:cs="Tahoma"/>
        </w:rPr>
        <w:t xml:space="preserve">s spremembami; </w:t>
      </w:r>
      <w:r w:rsidRPr="00C8579C">
        <w:rPr>
          <w:rFonts w:ascii="Tahoma" w:hAnsi="Tahoma" w:cs="Tahoma"/>
        </w:rPr>
        <w:t>v nadaljevanju: ZJN-3),</w:t>
      </w:r>
    </w:p>
    <w:p w14:paraId="7BF396B1" w14:textId="77777777" w:rsidR="00EE2388"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Zakona o pravnem varstvu v postopkih javnega naročanja (Uradni list RS, št. 43/2</w:t>
      </w:r>
      <w:r w:rsidR="00B51683">
        <w:rPr>
          <w:rFonts w:ascii="Tahoma" w:hAnsi="Tahoma"/>
          <w:lang w:eastAsia="x-none"/>
        </w:rPr>
        <w:t xml:space="preserve">011, 60/2011 – ZTP-D, 63/2013, </w:t>
      </w:r>
      <w:r w:rsidRPr="00C24AB6">
        <w:rPr>
          <w:rFonts w:ascii="Tahoma" w:hAnsi="Tahoma"/>
          <w:lang w:eastAsia="x-none"/>
        </w:rPr>
        <w:t>90/2014 – ZDU-1I</w:t>
      </w:r>
      <w:r>
        <w:rPr>
          <w:rFonts w:ascii="Tahoma" w:hAnsi="Tahoma"/>
          <w:lang w:eastAsia="x-none"/>
        </w:rPr>
        <w:t>,</w:t>
      </w:r>
      <w:r w:rsidRPr="00C24AB6">
        <w:rPr>
          <w:rFonts w:ascii="Tahoma" w:hAnsi="Tahoma"/>
          <w:lang w:eastAsia="x-none"/>
        </w:rPr>
        <w:t xml:space="preserve"> 60/2017</w:t>
      </w:r>
      <w:r>
        <w:rPr>
          <w:rFonts w:ascii="Tahoma" w:hAnsi="Tahoma"/>
          <w:lang w:eastAsia="x-none"/>
        </w:rPr>
        <w:t xml:space="preserve"> in </w:t>
      </w:r>
      <w:r w:rsidRPr="00222228">
        <w:rPr>
          <w:rFonts w:ascii="Tahoma" w:hAnsi="Tahoma"/>
          <w:lang w:eastAsia="x-none"/>
        </w:rPr>
        <w:t>72/19</w:t>
      </w:r>
      <w:r w:rsidRPr="00C24AB6">
        <w:rPr>
          <w:rFonts w:ascii="Tahoma" w:hAnsi="Tahoma"/>
          <w:lang w:eastAsia="x-none"/>
        </w:rPr>
        <w:t>; v nadaljevanju: ZPVPJN),</w:t>
      </w:r>
    </w:p>
    <w:p w14:paraId="4AE8FA9D" w14:textId="77777777" w:rsidR="00A82DF1" w:rsidRPr="000D063B" w:rsidRDefault="00A82DF1" w:rsidP="00A82DF1">
      <w:pPr>
        <w:keepNext/>
        <w:keepLines/>
        <w:numPr>
          <w:ilvl w:val="0"/>
          <w:numId w:val="4"/>
        </w:numPr>
        <w:ind w:left="714" w:hanging="357"/>
        <w:jc w:val="both"/>
        <w:rPr>
          <w:rFonts w:ascii="Tahoma" w:hAnsi="Tahoma" w:cs="Tahoma"/>
        </w:rPr>
      </w:pPr>
      <w:r w:rsidRPr="000D063B">
        <w:rPr>
          <w:rFonts w:ascii="Tahoma" w:hAnsi="Tahoma" w:cs="Tahoma"/>
        </w:rPr>
        <w:t>Uredbe o zelenem javnem naročanju (Ur. l. RS, št. 51/17, s spremembami),</w:t>
      </w:r>
    </w:p>
    <w:p w14:paraId="66E32BAE" w14:textId="77777777" w:rsidR="00EE2388" w:rsidRPr="00C24AB6" w:rsidRDefault="00EE2388" w:rsidP="00F751AD">
      <w:pPr>
        <w:pStyle w:val="BESEDILO"/>
        <w:numPr>
          <w:ilvl w:val="0"/>
          <w:numId w:val="4"/>
        </w:numPr>
        <w:tabs>
          <w:tab w:val="clear" w:pos="2155"/>
        </w:tabs>
        <w:rPr>
          <w:rFonts w:ascii="Tahoma" w:hAnsi="Tahoma"/>
          <w:lang w:eastAsia="x-none"/>
        </w:rPr>
      </w:pPr>
      <w:r w:rsidRPr="00C24AB6">
        <w:rPr>
          <w:rFonts w:ascii="Tahoma" w:hAnsi="Tahoma"/>
          <w:lang w:eastAsia="x-none"/>
        </w:rPr>
        <w:t>ostalih predpisov, ki temeljijo na zgoraj navedenih zakonih ter veljavno zakonodajo, ki se nanaša na predmet javnega naročila.</w:t>
      </w:r>
    </w:p>
    <w:p w14:paraId="340F9977" w14:textId="77777777" w:rsidR="00D96294" w:rsidRPr="00C8579C" w:rsidRDefault="00D96294" w:rsidP="00752F7D">
      <w:pPr>
        <w:keepLines/>
        <w:widowControl w:val="0"/>
        <w:ind w:left="720"/>
        <w:jc w:val="both"/>
        <w:rPr>
          <w:rFonts w:ascii="Tahoma" w:hAnsi="Tahoma" w:cs="Tahoma"/>
        </w:rPr>
      </w:pPr>
    </w:p>
    <w:p w14:paraId="557F293F" w14:textId="77777777" w:rsidR="001E2754" w:rsidRDefault="001E2754" w:rsidP="00752F7D">
      <w:pPr>
        <w:keepLines/>
        <w:widowControl w:val="0"/>
        <w:jc w:val="both"/>
        <w:rPr>
          <w:rFonts w:ascii="Tahoma" w:hAnsi="Tahoma" w:cs="Tahoma"/>
        </w:rPr>
      </w:pPr>
      <w:r w:rsidRPr="00E530E2">
        <w:rPr>
          <w:rFonts w:ascii="Tahoma" w:hAnsi="Tahoma" w:cs="Tahoma"/>
        </w:rPr>
        <w:t xml:space="preserve">Naročnik bo predmet javnega naročila izvedel </w:t>
      </w:r>
      <w:r w:rsidRPr="00E530E2">
        <w:rPr>
          <w:rFonts w:ascii="Tahoma" w:hAnsi="Tahoma" w:cs="Tahoma"/>
          <w:b/>
          <w:u w:val="single"/>
        </w:rPr>
        <w:t xml:space="preserve">po postopku naročila male vrednosti </w:t>
      </w:r>
      <w:r w:rsidRPr="00E530E2">
        <w:rPr>
          <w:rFonts w:ascii="Arial" w:hAnsi="Arial" w:cs="Arial"/>
          <w:b/>
          <w:u w:val="single"/>
        </w:rPr>
        <w:t xml:space="preserve">z </w:t>
      </w:r>
      <w:r w:rsidRPr="00E530E2">
        <w:rPr>
          <w:rFonts w:ascii="Tahoma" w:hAnsi="Tahoma" w:cs="Tahoma"/>
          <w:b/>
          <w:u w:val="single"/>
        </w:rPr>
        <w:t>upoštevanjem 47. člena ZJN-3</w:t>
      </w:r>
      <w:r w:rsidRPr="00E530E2">
        <w:rPr>
          <w:rFonts w:ascii="Tahoma" w:hAnsi="Tahoma" w:cs="Tahoma"/>
        </w:rPr>
        <w:t>.</w:t>
      </w:r>
      <w:r w:rsidRPr="00E530E2">
        <w:rPr>
          <w:rFonts w:ascii="Arial" w:hAnsi="Arial"/>
          <w:b/>
        </w:rPr>
        <w:t xml:space="preserve"> </w:t>
      </w:r>
      <w:r w:rsidRPr="00E530E2">
        <w:rPr>
          <w:rFonts w:ascii="Tahoma" w:hAnsi="Tahoma" w:cs="Tahoma"/>
        </w:rPr>
        <w:t>Naročnik bo po pregledu in ocenjevanju ponudb izbral ponudnika z najugodnejšo ponudbo glede na postavljena merila.</w:t>
      </w:r>
    </w:p>
    <w:p w14:paraId="0A5E2683" w14:textId="77777777" w:rsidR="003F6F1A" w:rsidRPr="00E530E2" w:rsidRDefault="003F6F1A" w:rsidP="00752F7D">
      <w:pPr>
        <w:keepLines/>
        <w:widowControl w:val="0"/>
        <w:jc w:val="both"/>
        <w:rPr>
          <w:rFonts w:ascii="Tahoma" w:hAnsi="Tahoma" w:cs="Tahoma"/>
        </w:rPr>
      </w:pPr>
    </w:p>
    <w:p w14:paraId="58F83426" w14:textId="77777777" w:rsidR="00D96294" w:rsidRDefault="00D96294" w:rsidP="00752F7D">
      <w:pPr>
        <w:keepLines/>
        <w:widowControl w:val="0"/>
        <w:jc w:val="both"/>
        <w:rPr>
          <w:rFonts w:ascii="Tahoma" w:hAnsi="Tahoma" w:cs="Tahoma"/>
        </w:rPr>
      </w:pPr>
      <w:r w:rsidRPr="001D5D59">
        <w:rPr>
          <w:rFonts w:ascii="Tahoma" w:hAnsi="Tahoma" w:cs="Tahoma"/>
        </w:rPr>
        <w:t xml:space="preserve">Naročnik bo o vseh odločitvah v skladu s 90. členom ZJN-3 obvestil ponudnike na način, da bo podpisano odločitev iz tega člena objavil na portalu javnih naročil. </w:t>
      </w:r>
    </w:p>
    <w:p w14:paraId="44F5775D" w14:textId="77777777" w:rsidR="007A7C0C" w:rsidRDefault="007A7C0C" w:rsidP="00752F7D">
      <w:pPr>
        <w:keepLines/>
        <w:widowControl w:val="0"/>
        <w:jc w:val="both"/>
        <w:rPr>
          <w:rFonts w:ascii="Tahoma" w:hAnsi="Tahoma" w:cs="Tahoma"/>
        </w:rPr>
      </w:pPr>
    </w:p>
    <w:p w14:paraId="17F0F14C" w14:textId="77777777" w:rsidR="00D96294" w:rsidRDefault="007A7C0C" w:rsidP="00752F7D">
      <w:pPr>
        <w:keepLines/>
        <w:widowControl w:val="0"/>
        <w:jc w:val="both"/>
        <w:rPr>
          <w:rFonts w:ascii="Tahoma" w:hAnsi="Tahoma" w:cs="Tahoma"/>
        </w:rPr>
      </w:pPr>
      <w:r w:rsidRPr="00CE01A0">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w:t>
      </w:r>
      <w:r>
        <w:rPr>
          <w:rFonts w:ascii="Tahoma" w:hAnsi="Tahoma" w:cs="Tahoma"/>
        </w:rPr>
        <w:t>jave na Portalu javnih naročil.</w:t>
      </w:r>
    </w:p>
    <w:p w14:paraId="1165A12B" w14:textId="77777777" w:rsidR="007A7C0C" w:rsidRDefault="007A7C0C" w:rsidP="00752F7D">
      <w:pPr>
        <w:keepLines/>
        <w:widowControl w:val="0"/>
        <w:jc w:val="both"/>
        <w:rPr>
          <w:rFonts w:ascii="Tahoma" w:hAnsi="Tahoma" w:cs="Tahoma"/>
        </w:rPr>
      </w:pPr>
    </w:p>
    <w:p w14:paraId="02E496B6"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Jezik in denarna enota</w:t>
      </w:r>
    </w:p>
    <w:p w14:paraId="16767E6A" w14:textId="77777777" w:rsidR="007C70A1" w:rsidRPr="00C8579C" w:rsidRDefault="007C70A1" w:rsidP="00752F7D">
      <w:pPr>
        <w:keepLines/>
        <w:widowControl w:val="0"/>
        <w:jc w:val="both"/>
        <w:rPr>
          <w:rFonts w:ascii="Tahoma" w:hAnsi="Tahoma" w:cs="Tahoma"/>
          <w:b/>
        </w:rPr>
      </w:pPr>
    </w:p>
    <w:p w14:paraId="5ADC681F" w14:textId="77777777" w:rsidR="00137300" w:rsidRPr="00C8579C" w:rsidRDefault="002A23A6" w:rsidP="00752F7D">
      <w:pPr>
        <w:keepLines/>
        <w:widowControl w:val="0"/>
        <w:jc w:val="both"/>
        <w:rPr>
          <w:rFonts w:ascii="Tahoma" w:hAnsi="Tahoma" w:cs="Tahoma"/>
          <w:color w:val="000000"/>
        </w:rPr>
      </w:pPr>
      <w:r w:rsidRPr="00C8579C">
        <w:rPr>
          <w:rFonts w:ascii="Tahoma" w:hAnsi="Tahoma" w:cs="Tahoma"/>
        </w:rPr>
        <w:t>Ponudniki predložijo ponudbo v slovenskem jeziku.</w:t>
      </w:r>
      <w:r w:rsidR="0002142C" w:rsidRPr="00C8579C">
        <w:rPr>
          <w:rFonts w:ascii="Tahoma" w:hAnsi="Tahoma" w:cs="Tahoma"/>
        </w:rPr>
        <w:t xml:space="preserve"> </w:t>
      </w:r>
      <w:r w:rsidR="00137300" w:rsidRPr="00C8579C">
        <w:rPr>
          <w:rFonts w:ascii="Tahoma" w:hAnsi="Tahoma" w:cs="Tahoma"/>
        </w:rPr>
        <w:t>V kolikor ponudnik v ponudbi priloži dokument</w:t>
      </w:r>
      <w:r w:rsidR="002D4194" w:rsidRPr="00C8579C">
        <w:rPr>
          <w:rFonts w:ascii="Tahoma" w:hAnsi="Tahoma" w:cs="Tahoma"/>
        </w:rPr>
        <w:t xml:space="preserve"> ponudbe ali del </w:t>
      </w:r>
      <w:r w:rsidR="00137300" w:rsidRPr="00C8579C">
        <w:rPr>
          <w:rFonts w:ascii="Tahoma" w:hAnsi="Tahoma" w:cs="Tahoma"/>
        </w:rPr>
        <w:t xml:space="preserve">ponudbe v tujem jeziku, si naročnik pridržuje pravico, da v fazi pregledovanja in ocenjevanja ponudb od ponudnika zahteva, da na lastne </w:t>
      </w:r>
      <w:r w:rsidR="002A4934" w:rsidRPr="00C8579C">
        <w:rPr>
          <w:rFonts w:ascii="Tahoma" w:hAnsi="Tahoma" w:cs="Tahoma"/>
          <w:color w:val="000000"/>
        </w:rPr>
        <w:t xml:space="preserve">stroške (tj. stroške ponudnika) predloži uradne prevode sodnega </w:t>
      </w:r>
      <w:r w:rsidR="00606533" w:rsidRPr="00C8579C">
        <w:rPr>
          <w:rFonts w:ascii="Tahoma" w:hAnsi="Tahoma" w:cs="Tahoma"/>
          <w:color w:val="000000"/>
        </w:rPr>
        <w:t>tolmača</w:t>
      </w:r>
      <w:r w:rsidR="00E53959" w:rsidRPr="00C8579C">
        <w:rPr>
          <w:rFonts w:ascii="Tahoma" w:hAnsi="Tahoma" w:cs="Tahoma"/>
          <w:color w:val="000000"/>
        </w:rPr>
        <w:t xml:space="preserve"> </w:t>
      </w:r>
      <w:r w:rsidR="002A4934" w:rsidRPr="00C8579C">
        <w:rPr>
          <w:rFonts w:ascii="Tahoma" w:hAnsi="Tahoma" w:cs="Tahoma"/>
          <w:color w:val="000000"/>
        </w:rPr>
        <w:t xml:space="preserve">za slovenski jezik, </w:t>
      </w:r>
      <w:r w:rsidR="00E53959" w:rsidRPr="00C8579C">
        <w:rPr>
          <w:rFonts w:ascii="Tahoma" w:hAnsi="Tahoma" w:cs="Tahoma"/>
          <w:color w:val="000000"/>
        </w:rPr>
        <w:t xml:space="preserve">dokumentov/dokazil, </w:t>
      </w:r>
      <w:r w:rsidR="002A4934" w:rsidRPr="00C8579C">
        <w:rPr>
          <w:rFonts w:ascii="Tahoma" w:hAnsi="Tahoma" w:cs="Tahoma"/>
          <w:color w:val="000000"/>
        </w:rPr>
        <w:t>ki so predloženi v tujem jeziku.</w:t>
      </w:r>
    </w:p>
    <w:p w14:paraId="54936645" w14:textId="77777777" w:rsidR="0094613F" w:rsidRPr="00C8579C" w:rsidRDefault="0094613F" w:rsidP="00752F7D">
      <w:pPr>
        <w:keepLines/>
        <w:widowControl w:val="0"/>
        <w:jc w:val="both"/>
        <w:rPr>
          <w:rFonts w:ascii="Tahoma" w:hAnsi="Tahoma" w:cs="Tahoma"/>
        </w:rPr>
      </w:pPr>
    </w:p>
    <w:p w14:paraId="35C74C52" w14:textId="77777777" w:rsidR="002A23A6" w:rsidRDefault="002A23A6" w:rsidP="00752F7D">
      <w:pPr>
        <w:keepLines/>
        <w:widowControl w:val="0"/>
        <w:jc w:val="both"/>
        <w:rPr>
          <w:rFonts w:ascii="Tahoma" w:hAnsi="Tahoma" w:cs="Tahoma"/>
        </w:rPr>
      </w:pPr>
      <w:r w:rsidRPr="00C8579C">
        <w:rPr>
          <w:rFonts w:ascii="Tahoma" w:hAnsi="Tahoma" w:cs="Tahoma"/>
        </w:rPr>
        <w:t>Finančni podatki morajo biti podani v evrih, na do dve (2) decimalni mesti natančno.</w:t>
      </w:r>
    </w:p>
    <w:p w14:paraId="3B0A4376" w14:textId="43E762AD" w:rsidR="00A82DF1" w:rsidRPr="00C8579C" w:rsidRDefault="00A82DF1" w:rsidP="00752F7D">
      <w:pPr>
        <w:keepLines/>
        <w:widowControl w:val="0"/>
        <w:jc w:val="both"/>
        <w:rPr>
          <w:rFonts w:ascii="Tahoma" w:hAnsi="Tahoma" w:cs="Tahoma"/>
        </w:rPr>
      </w:pPr>
    </w:p>
    <w:p w14:paraId="13CACA6E" w14:textId="77777777" w:rsidR="007C70A1" w:rsidRPr="00C8579C" w:rsidRDefault="007A7C0C" w:rsidP="00752F7D">
      <w:pPr>
        <w:keepLines/>
        <w:widowControl w:val="0"/>
        <w:numPr>
          <w:ilvl w:val="1"/>
          <w:numId w:val="2"/>
        </w:numPr>
        <w:jc w:val="both"/>
        <w:rPr>
          <w:rFonts w:ascii="Tahoma" w:hAnsi="Tahoma" w:cs="Tahoma"/>
          <w:b/>
        </w:rPr>
      </w:pPr>
      <w:r>
        <w:rPr>
          <w:rFonts w:ascii="Tahoma" w:hAnsi="Tahoma" w:cs="Tahoma"/>
          <w:b/>
        </w:rPr>
        <w:t>Vprašanja oziroma d</w:t>
      </w:r>
      <w:r w:rsidR="007C70A1" w:rsidRPr="00C8579C">
        <w:rPr>
          <w:rFonts w:ascii="Tahoma" w:hAnsi="Tahoma" w:cs="Tahoma"/>
          <w:b/>
        </w:rPr>
        <w:t>odatna pojasnila ponudnikom</w:t>
      </w:r>
      <w:bookmarkEnd w:id="2"/>
      <w:bookmarkEnd w:id="3"/>
      <w:bookmarkEnd w:id="4"/>
      <w:bookmarkEnd w:id="5"/>
      <w:bookmarkEnd w:id="6"/>
    </w:p>
    <w:p w14:paraId="65C49927" w14:textId="77777777" w:rsidR="007C70A1" w:rsidRPr="00C8579C" w:rsidRDefault="007C70A1" w:rsidP="00752F7D">
      <w:pPr>
        <w:keepLines/>
        <w:widowControl w:val="0"/>
        <w:jc w:val="both"/>
        <w:rPr>
          <w:rFonts w:ascii="Tahoma" w:hAnsi="Tahoma" w:cs="Tahoma"/>
        </w:rPr>
      </w:pPr>
    </w:p>
    <w:p w14:paraId="42345A0A" w14:textId="50CE6554" w:rsidR="0094613F" w:rsidRPr="00C8579C" w:rsidRDefault="0094613F" w:rsidP="00752F7D">
      <w:pPr>
        <w:keepLines/>
        <w:widowControl w:val="0"/>
        <w:jc w:val="both"/>
        <w:rPr>
          <w:rFonts w:ascii="Tahoma" w:hAnsi="Tahoma"/>
        </w:rPr>
      </w:pPr>
      <w:r w:rsidRPr="00136F70">
        <w:rPr>
          <w:rFonts w:ascii="Tahoma" w:hAnsi="Tahoma"/>
        </w:rPr>
        <w:t xml:space="preserve">Dodatna pojasnila ali vprašanja o </w:t>
      </w:r>
      <w:r w:rsidRPr="00136F70">
        <w:rPr>
          <w:rFonts w:ascii="Tahoma" w:hAnsi="Tahoma" w:cs="Tahoma"/>
        </w:rPr>
        <w:t xml:space="preserve">razpisni dokumentaciji </w:t>
      </w:r>
      <w:r w:rsidRPr="00136F70">
        <w:rPr>
          <w:rFonts w:ascii="Tahoma" w:hAnsi="Tahoma"/>
        </w:rPr>
        <w:t xml:space="preserve">lahko zainteresirani ponudniki zahtevajo samo </w:t>
      </w:r>
      <w:r w:rsidRPr="00136F70">
        <w:rPr>
          <w:rFonts w:ascii="Tahoma" w:hAnsi="Tahoma"/>
          <w:b/>
        </w:rPr>
        <w:t>preko Portala javnih naročil</w:t>
      </w:r>
      <w:r w:rsidRPr="00136F70">
        <w:rPr>
          <w:rFonts w:ascii="Tahoma" w:hAnsi="Tahoma"/>
        </w:rPr>
        <w:t xml:space="preserve">, vendar </w:t>
      </w:r>
      <w:r w:rsidR="005804E9" w:rsidRPr="00136F70">
        <w:rPr>
          <w:rFonts w:ascii="Tahoma" w:hAnsi="Tahoma"/>
          <w:b/>
        </w:rPr>
        <w:t xml:space="preserve">najkasneje </w:t>
      </w:r>
      <w:r w:rsidR="0005742C" w:rsidRPr="00136F70">
        <w:rPr>
          <w:rFonts w:ascii="Tahoma" w:hAnsi="Tahoma"/>
          <w:b/>
        </w:rPr>
        <w:t xml:space="preserve">do </w:t>
      </w:r>
      <w:r w:rsidR="00B04C3E" w:rsidRPr="00136F70">
        <w:rPr>
          <w:rFonts w:ascii="Tahoma" w:hAnsi="Tahoma"/>
          <w:b/>
        </w:rPr>
        <w:t>21.</w:t>
      </w:r>
      <w:r w:rsidR="0080768E" w:rsidRPr="00136F70">
        <w:rPr>
          <w:rFonts w:ascii="Tahoma" w:hAnsi="Tahoma"/>
          <w:b/>
        </w:rPr>
        <w:t>6.</w:t>
      </w:r>
      <w:r w:rsidR="000F2937" w:rsidRPr="00136F70">
        <w:rPr>
          <w:rFonts w:ascii="Tahoma" w:hAnsi="Tahoma"/>
          <w:b/>
        </w:rPr>
        <w:t>2023</w:t>
      </w:r>
      <w:r w:rsidRPr="00136F70">
        <w:rPr>
          <w:rFonts w:ascii="Tahoma" w:hAnsi="Tahoma"/>
          <w:b/>
        </w:rPr>
        <w:t xml:space="preserve"> do </w:t>
      </w:r>
      <w:r w:rsidR="0038396D" w:rsidRPr="00136F70">
        <w:rPr>
          <w:rFonts w:ascii="Tahoma" w:hAnsi="Tahoma"/>
          <w:b/>
        </w:rPr>
        <w:t>10:00</w:t>
      </w:r>
      <w:r w:rsidR="00280444" w:rsidRPr="00136F70">
        <w:rPr>
          <w:rFonts w:ascii="Tahoma" w:hAnsi="Tahoma"/>
          <w:b/>
        </w:rPr>
        <w:t xml:space="preserve"> </w:t>
      </w:r>
      <w:r w:rsidRPr="00136F70">
        <w:rPr>
          <w:rFonts w:ascii="Tahoma" w:hAnsi="Tahoma"/>
          <w:b/>
        </w:rPr>
        <w:t>ure</w:t>
      </w:r>
      <w:r w:rsidRPr="00136F70">
        <w:rPr>
          <w:rFonts w:ascii="Tahoma" w:hAnsi="Tahoma"/>
        </w:rPr>
        <w:t>. Odgovori oziroma pojasnila bodo objavljeni na Port</w:t>
      </w:r>
      <w:r w:rsidR="006056BB" w:rsidRPr="00136F70">
        <w:rPr>
          <w:rFonts w:ascii="Tahoma" w:hAnsi="Tahoma"/>
        </w:rPr>
        <w:t xml:space="preserve">alu javnih naročil, najkasneje </w:t>
      </w:r>
      <w:r w:rsidR="006056BB" w:rsidRPr="00136F70">
        <w:rPr>
          <w:rFonts w:ascii="Tahoma" w:hAnsi="Tahoma"/>
          <w:b/>
        </w:rPr>
        <w:t xml:space="preserve">do vključno </w:t>
      </w:r>
      <w:r w:rsidR="00B04C3E" w:rsidRPr="00136F70">
        <w:rPr>
          <w:rFonts w:ascii="Tahoma" w:hAnsi="Tahoma"/>
          <w:b/>
        </w:rPr>
        <w:t>23.6</w:t>
      </w:r>
      <w:r w:rsidR="0080768E" w:rsidRPr="00136F70">
        <w:rPr>
          <w:rFonts w:ascii="Tahoma" w:hAnsi="Tahoma"/>
          <w:b/>
        </w:rPr>
        <w:t>.</w:t>
      </w:r>
      <w:r w:rsidR="000F2937" w:rsidRPr="00136F70">
        <w:rPr>
          <w:rFonts w:ascii="Tahoma" w:hAnsi="Tahoma"/>
          <w:b/>
        </w:rPr>
        <w:t>2023</w:t>
      </w:r>
      <w:r w:rsidR="00AB1441" w:rsidRPr="00136F70">
        <w:rPr>
          <w:rFonts w:ascii="Tahoma" w:hAnsi="Tahoma"/>
          <w:b/>
        </w:rPr>
        <w:t xml:space="preserve">, </w:t>
      </w:r>
      <w:r w:rsidR="00AF1B5A" w:rsidRPr="00136F70">
        <w:rPr>
          <w:rFonts w:ascii="Tahoma" w:hAnsi="Tahoma"/>
          <w:b/>
        </w:rPr>
        <w:t xml:space="preserve"> </w:t>
      </w:r>
      <w:r w:rsidRPr="00136F70">
        <w:rPr>
          <w:rFonts w:ascii="Tahoma" w:hAnsi="Tahoma"/>
        </w:rPr>
        <w:t>pod pogojem, da bo zahteva posredovana pravočasno. Na drugače posredovane zahteve za dodatna pojasnila ali vprašanja</w:t>
      </w:r>
      <w:r w:rsidRPr="00855909">
        <w:rPr>
          <w:rFonts w:ascii="Tahoma" w:hAnsi="Tahoma"/>
        </w:rPr>
        <w:t xml:space="preserve"> naročnik ni dolžan odgovoriti.</w:t>
      </w:r>
    </w:p>
    <w:p w14:paraId="6D6F088C" w14:textId="77777777" w:rsidR="005B06B7" w:rsidRPr="00C8579C" w:rsidRDefault="005B06B7" w:rsidP="00752F7D">
      <w:pPr>
        <w:keepLines/>
        <w:widowControl w:val="0"/>
        <w:jc w:val="both"/>
        <w:rPr>
          <w:rFonts w:ascii="Tahoma" w:hAnsi="Tahoma"/>
        </w:rPr>
      </w:pPr>
    </w:p>
    <w:p w14:paraId="57A7D7AC"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Variantna ponudba</w:t>
      </w:r>
    </w:p>
    <w:p w14:paraId="5D09C237" w14:textId="77777777" w:rsidR="007C70A1" w:rsidRPr="00C8579C" w:rsidRDefault="007C70A1" w:rsidP="00752F7D">
      <w:pPr>
        <w:pStyle w:val="BESEDILO"/>
        <w:tabs>
          <w:tab w:val="clear" w:pos="2155"/>
        </w:tabs>
        <w:rPr>
          <w:rFonts w:ascii="Tahoma" w:hAnsi="Tahoma" w:cs="Tahoma"/>
          <w:kern w:val="0"/>
        </w:rPr>
      </w:pPr>
    </w:p>
    <w:p w14:paraId="5A6CA4ED" w14:textId="77777777" w:rsidR="00465160" w:rsidRDefault="00606533" w:rsidP="00752F7D">
      <w:pPr>
        <w:keepLines/>
        <w:widowControl w:val="0"/>
        <w:jc w:val="both"/>
        <w:rPr>
          <w:rFonts w:ascii="Tahoma" w:hAnsi="Tahoma" w:cs="Tahoma"/>
        </w:rPr>
      </w:pPr>
      <w:r w:rsidRPr="00C8579C">
        <w:rPr>
          <w:rFonts w:ascii="Tahoma" w:hAnsi="Tahoma" w:cs="Tahoma"/>
        </w:rPr>
        <w:t>Naročnik ne dopušča predložitve variantne ponudbe. Naročnik bo tako ponudbo zavrnil kot nedopustno.</w:t>
      </w:r>
    </w:p>
    <w:p w14:paraId="14FFF5FC" w14:textId="77777777" w:rsidR="005530EB" w:rsidRDefault="005530EB" w:rsidP="00752F7D">
      <w:pPr>
        <w:keepLines/>
        <w:widowControl w:val="0"/>
        <w:jc w:val="both"/>
        <w:rPr>
          <w:rFonts w:ascii="Tahoma" w:hAnsi="Tahoma" w:cs="Tahoma"/>
        </w:rPr>
      </w:pPr>
    </w:p>
    <w:p w14:paraId="3A8C8EE0" w14:textId="77777777" w:rsidR="004F2EA8" w:rsidRPr="00C8579C" w:rsidRDefault="004F2EA8" w:rsidP="00752F7D">
      <w:pPr>
        <w:keepLines/>
        <w:widowControl w:val="0"/>
        <w:numPr>
          <w:ilvl w:val="1"/>
          <w:numId w:val="2"/>
        </w:numPr>
        <w:jc w:val="both"/>
        <w:rPr>
          <w:rFonts w:ascii="Tahoma" w:hAnsi="Tahoma" w:cs="Tahoma"/>
          <w:b/>
        </w:rPr>
      </w:pPr>
      <w:r w:rsidRPr="00C8579C">
        <w:rPr>
          <w:rFonts w:ascii="Tahoma" w:hAnsi="Tahoma" w:cs="Tahoma"/>
          <w:b/>
        </w:rPr>
        <w:t>Pregled in ocenjevanje ponudb</w:t>
      </w:r>
    </w:p>
    <w:p w14:paraId="3D520868" w14:textId="77777777" w:rsidR="004F2EA8" w:rsidRPr="00C8579C" w:rsidRDefault="004F2EA8" w:rsidP="00752F7D">
      <w:pPr>
        <w:keepLines/>
        <w:widowControl w:val="0"/>
        <w:rPr>
          <w:rFonts w:ascii="Tahoma" w:hAnsi="Tahoma" w:cs="Tahoma"/>
        </w:rPr>
      </w:pPr>
    </w:p>
    <w:p w14:paraId="0F19603E" w14:textId="77777777" w:rsidR="00DF3A28" w:rsidRDefault="004F2EA8" w:rsidP="00752F7D">
      <w:pPr>
        <w:keepLines/>
        <w:widowControl w:val="0"/>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5B8DD18F" w14:textId="77777777" w:rsidR="00CF4F77" w:rsidRDefault="00CF4F77" w:rsidP="00752F7D">
      <w:pPr>
        <w:keepLines/>
        <w:widowControl w:val="0"/>
        <w:jc w:val="both"/>
        <w:rPr>
          <w:rFonts w:ascii="Tahoma" w:hAnsi="Tahoma" w:cs="Tahoma"/>
        </w:rPr>
      </w:pPr>
    </w:p>
    <w:p w14:paraId="6AAD4D23" w14:textId="77777777" w:rsidR="00CF4F77" w:rsidRPr="009A285E" w:rsidRDefault="00CF4F77" w:rsidP="00752F7D">
      <w:pPr>
        <w:keepLines/>
        <w:widowControl w:val="0"/>
        <w:numPr>
          <w:ilvl w:val="1"/>
          <w:numId w:val="2"/>
        </w:numPr>
        <w:spacing w:line="276" w:lineRule="auto"/>
        <w:jc w:val="both"/>
        <w:rPr>
          <w:rFonts w:ascii="Tahoma" w:hAnsi="Tahoma" w:cs="Tahoma"/>
          <w:b/>
        </w:rPr>
      </w:pPr>
      <w:r w:rsidRPr="009A285E">
        <w:rPr>
          <w:rFonts w:ascii="Tahoma" w:hAnsi="Tahoma" w:cs="Tahoma"/>
          <w:b/>
        </w:rPr>
        <w:t>Veljavnost ponudbe</w:t>
      </w:r>
    </w:p>
    <w:p w14:paraId="15753107" w14:textId="77777777" w:rsidR="00CF4F77" w:rsidRPr="009A285E" w:rsidRDefault="00CF4F77" w:rsidP="00752F7D">
      <w:pPr>
        <w:keepLines/>
        <w:widowControl w:val="0"/>
        <w:jc w:val="both"/>
        <w:rPr>
          <w:rFonts w:ascii="Tahoma" w:hAnsi="Tahoma" w:cs="Tahoma"/>
        </w:rPr>
      </w:pPr>
    </w:p>
    <w:p w14:paraId="4BE68FF1" w14:textId="77777777" w:rsidR="00CF4F77" w:rsidRPr="00C8579C" w:rsidRDefault="00CF4F77" w:rsidP="00752F7D">
      <w:pPr>
        <w:keepLines/>
        <w:widowControl w:val="0"/>
        <w:jc w:val="both"/>
        <w:rPr>
          <w:rFonts w:ascii="Tahoma" w:hAnsi="Tahoma" w:cs="Tahoma"/>
        </w:rPr>
      </w:pPr>
      <w:r w:rsidRPr="009A285E">
        <w:rPr>
          <w:rFonts w:ascii="Tahoma" w:hAnsi="Tahoma" w:cs="Tahoma"/>
        </w:rPr>
        <w:t xml:space="preserve">Ponudba mora biti zavezujoča in veljavna še najmanj </w:t>
      </w:r>
      <w:r w:rsidR="00292D4D" w:rsidRPr="009A285E">
        <w:rPr>
          <w:rFonts w:ascii="Tahoma" w:hAnsi="Tahoma" w:cs="Tahoma"/>
        </w:rPr>
        <w:t>3</w:t>
      </w:r>
      <w:r w:rsidRPr="009A285E">
        <w:rPr>
          <w:rFonts w:ascii="Tahoma" w:hAnsi="Tahoma" w:cs="Tahoma"/>
        </w:rPr>
        <w:t xml:space="preserve"> (</w:t>
      </w:r>
      <w:r w:rsidR="00292D4D" w:rsidRPr="009A285E">
        <w:rPr>
          <w:rFonts w:ascii="Tahoma" w:hAnsi="Tahoma" w:cs="Tahoma"/>
        </w:rPr>
        <w:t>tri</w:t>
      </w:r>
      <w:r w:rsidRPr="009A285E">
        <w:rPr>
          <w:rFonts w:ascii="Tahoma" w:hAnsi="Tahoma" w:cs="Tahoma"/>
        </w:rPr>
        <w:t>) mesece od datuma določenega za oddajo ponudb.</w:t>
      </w:r>
      <w:r w:rsidRPr="003C0358">
        <w:rPr>
          <w:rFonts w:ascii="Tahoma" w:hAnsi="Tahoma" w:cs="Tahoma"/>
        </w:rPr>
        <w:t xml:space="preserve">  </w:t>
      </w:r>
    </w:p>
    <w:p w14:paraId="672CE571" w14:textId="77777777" w:rsidR="00AE4BEB" w:rsidRPr="00C8579C" w:rsidRDefault="00AE4BEB" w:rsidP="00752F7D">
      <w:pPr>
        <w:keepLines/>
        <w:widowControl w:val="0"/>
        <w:jc w:val="both"/>
        <w:rPr>
          <w:rFonts w:ascii="Tahoma" w:hAnsi="Tahoma" w:cs="Tahoma"/>
        </w:rPr>
      </w:pPr>
      <w:bookmarkStart w:id="7" w:name="_Toc116720524"/>
      <w:bookmarkStart w:id="8" w:name="_Toc116720588"/>
      <w:bookmarkStart w:id="9" w:name="_Toc116783499"/>
      <w:bookmarkStart w:id="10" w:name="_Toc116792933"/>
      <w:bookmarkStart w:id="11" w:name="_Toc136417505"/>
    </w:p>
    <w:p w14:paraId="406B1889" w14:textId="77777777" w:rsidR="00AE4BEB" w:rsidRPr="00C8579C" w:rsidRDefault="0094082C" w:rsidP="00752F7D">
      <w:pPr>
        <w:keepLines/>
        <w:widowControl w:val="0"/>
        <w:numPr>
          <w:ilvl w:val="1"/>
          <w:numId w:val="2"/>
        </w:numPr>
        <w:jc w:val="both"/>
        <w:rPr>
          <w:rFonts w:ascii="Tahoma" w:hAnsi="Tahoma" w:cs="Tahoma"/>
          <w:b/>
        </w:rPr>
      </w:pPr>
      <w:r>
        <w:rPr>
          <w:rFonts w:ascii="Tahoma" w:hAnsi="Tahoma" w:cs="Tahoma"/>
          <w:b/>
        </w:rPr>
        <w:t>Okvirni sporazum</w:t>
      </w:r>
    </w:p>
    <w:p w14:paraId="67991C9B" w14:textId="77777777" w:rsidR="00F1423B" w:rsidRPr="00C8579C" w:rsidRDefault="00F1423B" w:rsidP="00752F7D">
      <w:pPr>
        <w:keepLines/>
        <w:widowControl w:val="0"/>
        <w:ind w:hanging="360"/>
        <w:jc w:val="both"/>
        <w:rPr>
          <w:rFonts w:ascii="Tahoma" w:hAnsi="Tahoma" w:cs="Tahoma"/>
        </w:rPr>
      </w:pPr>
    </w:p>
    <w:p w14:paraId="77EB422B" w14:textId="77777777" w:rsidR="00194AC2" w:rsidRPr="00C8579C" w:rsidRDefault="0094082C" w:rsidP="00752F7D">
      <w:pPr>
        <w:keepLines/>
        <w:widowControl w:val="0"/>
        <w:jc w:val="both"/>
        <w:rPr>
          <w:rFonts w:ascii="Tahoma" w:hAnsi="Tahoma" w:cs="Tahoma"/>
        </w:rPr>
      </w:pPr>
      <w:r>
        <w:rPr>
          <w:rFonts w:ascii="Tahoma" w:hAnsi="Tahoma" w:cs="Tahoma"/>
        </w:rPr>
        <w:t>Okvirni sporazum</w:t>
      </w:r>
      <w:r w:rsidR="00194AC2" w:rsidRPr="009D1DC5">
        <w:rPr>
          <w:rFonts w:ascii="Tahoma" w:hAnsi="Tahoma" w:cs="Tahoma"/>
        </w:rPr>
        <w:t xml:space="preserve"> z</w:t>
      </w:r>
      <w:r w:rsidR="00C0328F" w:rsidRPr="009D1DC5">
        <w:rPr>
          <w:rFonts w:ascii="Tahoma" w:hAnsi="Tahoma" w:cs="Tahoma"/>
        </w:rPr>
        <w:t xml:space="preserve"> </w:t>
      </w:r>
      <w:r w:rsidR="00194AC2" w:rsidRPr="009D1DC5">
        <w:rPr>
          <w:rFonts w:ascii="Tahoma" w:hAnsi="Tahoma" w:cs="Tahoma"/>
        </w:rPr>
        <w:t>izbranim ponudnikom bo podpisal zakoniti zastopnik naročnika.</w:t>
      </w:r>
    </w:p>
    <w:p w14:paraId="17565FFD" w14:textId="77777777" w:rsidR="00194AC2" w:rsidRPr="00C8579C" w:rsidRDefault="00194AC2" w:rsidP="00752F7D">
      <w:pPr>
        <w:keepLines/>
        <w:widowControl w:val="0"/>
        <w:jc w:val="both"/>
        <w:rPr>
          <w:rFonts w:ascii="Tahoma" w:hAnsi="Tahoma" w:cs="Tahoma"/>
        </w:rPr>
      </w:pPr>
    </w:p>
    <w:p w14:paraId="67AD23D5" w14:textId="77777777" w:rsidR="009A7FCB" w:rsidRPr="00C8579C" w:rsidRDefault="0094082C" w:rsidP="00752F7D">
      <w:pPr>
        <w:keepLines/>
        <w:widowControl w:val="0"/>
        <w:jc w:val="both"/>
        <w:rPr>
          <w:rFonts w:ascii="Tahoma" w:hAnsi="Tahoma" w:cs="Tahoma"/>
        </w:rPr>
      </w:pPr>
      <w:r>
        <w:rPr>
          <w:rFonts w:ascii="Tahoma" w:hAnsi="Tahoma" w:cs="Tahoma"/>
        </w:rPr>
        <w:t>Okvirni sporazum</w:t>
      </w:r>
      <w:r w:rsidRPr="009D1DC5">
        <w:rPr>
          <w:rFonts w:ascii="Tahoma" w:hAnsi="Tahoma" w:cs="Tahoma"/>
        </w:rPr>
        <w:t xml:space="preserve"> </w:t>
      </w:r>
      <w:r w:rsidR="00194AC2" w:rsidRPr="00C8579C">
        <w:rPr>
          <w:rFonts w:ascii="Tahoma" w:hAnsi="Tahoma" w:cs="Tahoma"/>
        </w:rPr>
        <w:t>se bo pred podpisom vsebinsko prilagodil le glede na to, ali bo izbrani ponudnik predložil skupno ponudbo, prijavil sodelovanje podizvajalcev in podobno.</w:t>
      </w:r>
    </w:p>
    <w:p w14:paraId="784481AF" w14:textId="77777777" w:rsidR="00AE4BEB" w:rsidRPr="00C8579C" w:rsidRDefault="00AE4BEB" w:rsidP="00752F7D">
      <w:pPr>
        <w:keepLines/>
        <w:widowControl w:val="0"/>
        <w:jc w:val="both"/>
        <w:rPr>
          <w:rFonts w:ascii="Tahoma" w:hAnsi="Tahoma" w:cs="Tahoma"/>
        </w:rPr>
      </w:pPr>
    </w:p>
    <w:p w14:paraId="77301892" w14:textId="77777777" w:rsidR="00AE4BEB" w:rsidRPr="00C8579C" w:rsidRDefault="00AE4BEB" w:rsidP="00752F7D">
      <w:pPr>
        <w:keepLines/>
        <w:widowControl w:val="0"/>
        <w:jc w:val="both"/>
        <w:rPr>
          <w:rFonts w:ascii="Tahoma" w:hAnsi="Tahoma" w:cs="Tahoma"/>
        </w:rPr>
      </w:pPr>
      <w:r w:rsidRPr="00C8579C">
        <w:rPr>
          <w:rFonts w:ascii="Tahoma" w:hAnsi="Tahoma" w:cs="Tahoma"/>
        </w:rPr>
        <w:t>V skladu s šestim odstavkom 14. člena Zakona o integriteti in preprečevanju korupcije (Uradni list RS, št. 69/11-UPB2</w:t>
      </w:r>
      <w:r w:rsidR="00360A5C">
        <w:rPr>
          <w:rFonts w:ascii="Tahoma" w:hAnsi="Tahoma" w:cs="Tahoma"/>
        </w:rPr>
        <w:t xml:space="preserve">, </w:t>
      </w:r>
      <w:r w:rsidR="00360A5C" w:rsidRPr="00360A5C">
        <w:rPr>
          <w:rFonts w:ascii="Tahoma" w:hAnsi="Tahoma" w:cs="Tahoma"/>
        </w:rPr>
        <w:t>158/20</w:t>
      </w:r>
      <w:r w:rsidRPr="00C8579C">
        <w:rPr>
          <w:rFonts w:ascii="Tahoma" w:hAnsi="Tahoma" w:cs="Tahoma"/>
        </w:rPr>
        <w:t xml:space="preserve">; v nadaljevanju ZIntPK) je dolžan izbrani ponudnik na poziv naročnika, pred podpisom </w:t>
      </w:r>
      <w:r w:rsidR="0094082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C8579C">
        <w:rPr>
          <w:rFonts w:ascii="Tahoma" w:hAnsi="Tahoma" w:cs="Tahoma"/>
        </w:rPr>
        <w:t>P</w:t>
      </w:r>
      <w:r w:rsidR="00A539F0" w:rsidRPr="00C8579C">
        <w:rPr>
          <w:rFonts w:ascii="Tahoma" w:hAnsi="Tahoma" w:cs="Tahoma"/>
        </w:rPr>
        <w:t>rilog</w:t>
      </w:r>
      <w:r w:rsidR="00F25778" w:rsidRPr="00C8579C">
        <w:rPr>
          <w:rFonts w:ascii="Tahoma" w:hAnsi="Tahoma" w:cs="Tahoma"/>
        </w:rPr>
        <w:t>a</w:t>
      </w:r>
      <w:r w:rsidR="00A539F0" w:rsidRPr="00C8579C">
        <w:rPr>
          <w:rFonts w:ascii="Tahoma" w:hAnsi="Tahoma" w:cs="Tahoma"/>
        </w:rPr>
        <w:t xml:space="preserve"> 3</w:t>
      </w:r>
      <w:r w:rsidR="00F25778" w:rsidRPr="00C8579C">
        <w:rPr>
          <w:rFonts w:ascii="Tahoma" w:hAnsi="Tahoma" w:cs="Tahoma"/>
        </w:rPr>
        <w:t>/</w:t>
      </w:r>
      <w:r w:rsidR="003A7184">
        <w:rPr>
          <w:rFonts w:ascii="Tahoma" w:hAnsi="Tahoma" w:cs="Tahoma"/>
        </w:rPr>
        <w:t>4</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94082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C8579C">
        <w:rPr>
          <w:rFonts w:ascii="Tahoma" w:hAnsi="Tahoma" w:cs="Tahoma"/>
        </w:rPr>
        <w:t>Prilogo 3/</w:t>
      </w:r>
      <w:r w:rsidR="003A7184">
        <w:rPr>
          <w:rFonts w:ascii="Tahoma" w:hAnsi="Tahoma" w:cs="Tahoma"/>
        </w:rPr>
        <w:t>4</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xml:space="preserve">, bo naročnik ponudnika pozval k predložitvi izpolnjene predmetne priloge pred sklenitvijo </w:t>
      </w:r>
      <w:r w:rsidR="0094082C">
        <w:rPr>
          <w:rFonts w:ascii="Tahoma" w:hAnsi="Tahoma" w:cs="Tahoma"/>
        </w:rPr>
        <w:t>okvirnega sporazuma</w:t>
      </w:r>
      <w:r w:rsidR="003121C3" w:rsidRPr="00C8579C">
        <w:rPr>
          <w:rFonts w:ascii="Tahoma" w:hAnsi="Tahoma" w:cs="Tahoma"/>
        </w:rPr>
        <w:t>.</w:t>
      </w:r>
    </w:p>
    <w:p w14:paraId="0B2B9EF1" w14:textId="77777777" w:rsidR="005F1B04" w:rsidRPr="002956AB" w:rsidRDefault="005F1B04" w:rsidP="00752F7D">
      <w:pPr>
        <w:keepLines/>
        <w:widowControl w:val="0"/>
        <w:jc w:val="both"/>
        <w:rPr>
          <w:rFonts w:ascii="Tahoma" w:hAnsi="Tahoma" w:cs="Tahoma"/>
        </w:rPr>
      </w:pPr>
    </w:p>
    <w:p w14:paraId="237D2772" w14:textId="77777777" w:rsidR="00050FE5" w:rsidRDefault="00AE4BEB" w:rsidP="00FB3918">
      <w:pPr>
        <w:keepLines/>
        <w:widowControl w:val="0"/>
        <w:jc w:val="both"/>
        <w:rPr>
          <w:rFonts w:ascii="Tahoma" w:hAnsi="Tahoma" w:cs="Tahoma"/>
        </w:rPr>
      </w:pPr>
      <w:r w:rsidRPr="00642BAA">
        <w:rPr>
          <w:rFonts w:ascii="Tahoma" w:hAnsi="Tahoma" w:cs="Tahoma"/>
        </w:rPr>
        <w:t>Vzorec</w:t>
      </w:r>
      <w:r w:rsidRPr="00C8579C">
        <w:rPr>
          <w:rFonts w:ascii="Tahoma" w:hAnsi="Tahoma" w:cs="Tahoma"/>
        </w:rPr>
        <w:t xml:space="preserve"> </w:t>
      </w:r>
      <w:r w:rsidR="0094082C">
        <w:rPr>
          <w:rFonts w:ascii="Tahoma" w:hAnsi="Tahoma" w:cs="Tahoma"/>
        </w:rPr>
        <w:t>okvirnega sporazuma</w:t>
      </w:r>
      <w:r w:rsidR="0094082C" w:rsidRPr="00C8579C">
        <w:rPr>
          <w:rFonts w:ascii="Tahoma" w:hAnsi="Tahoma" w:cs="Tahoma"/>
        </w:rPr>
        <w:t xml:space="preserve"> </w:t>
      </w:r>
      <w:r w:rsidRPr="00614DE3">
        <w:rPr>
          <w:rFonts w:ascii="Tahoma" w:hAnsi="Tahoma" w:cs="Tahoma"/>
        </w:rPr>
        <w:t xml:space="preserve">je </w:t>
      </w:r>
      <w:r w:rsidRPr="00465160">
        <w:rPr>
          <w:rFonts w:ascii="Tahoma" w:hAnsi="Tahoma" w:cs="Tahoma"/>
        </w:rPr>
        <w:t xml:space="preserve">kot </w:t>
      </w:r>
      <w:r w:rsidR="003B2B5D" w:rsidRPr="00465160">
        <w:rPr>
          <w:rFonts w:ascii="Tahoma" w:hAnsi="Tahoma" w:cs="Tahoma"/>
        </w:rPr>
        <w:t>P</w:t>
      </w:r>
      <w:r w:rsidRPr="00465160">
        <w:rPr>
          <w:rFonts w:ascii="Tahoma" w:hAnsi="Tahoma" w:cs="Tahoma"/>
        </w:rPr>
        <w:t xml:space="preserve">riloga </w:t>
      </w:r>
      <w:r w:rsidR="00934C27" w:rsidRPr="00465160">
        <w:rPr>
          <w:rFonts w:ascii="Tahoma" w:hAnsi="Tahoma" w:cs="Tahoma"/>
        </w:rPr>
        <w:t>5</w:t>
      </w:r>
      <w:r w:rsidR="00D27B46" w:rsidRPr="00465160">
        <w:rPr>
          <w:rFonts w:ascii="Tahoma" w:hAnsi="Tahoma" w:cs="Tahoma"/>
        </w:rPr>
        <w:t xml:space="preserve"> </w:t>
      </w:r>
      <w:r w:rsidRPr="00465160">
        <w:rPr>
          <w:rFonts w:ascii="Tahoma" w:hAnsi="Tahoma" w:cs="Tahoma"/>
        </w:rPr>
        <w:t>sestavni</w:t>
      </w:r>
      <w:r w:rsidRPr="00614DE3">
        <w:rPr>
          <w:rFonts w:ascii="Tahoma" w:hAnsi="Tahoma" w:cs="Tahoma"/>
        </w:rPr>
        <w:t xml:space="preserve"> del</w:t>
      </w:r>
      <w:r w:rsidRPr="00C8579C">
        <w:rPr>
          <w:rFonts w:ascii="Tahoma" w:hAnsi="Tahoma" w:cs="Tahoma"/>
        </w:rPr>
        <w:t xml:space="preserve">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w:t>
      </w:r>
      <w:r w:rsidR="006A22B8">
        <w:rPr>
          <w:rFonts w:ascii="Tahoma" w:hAnsi="Tahoma" w:cs="Tahoma"/>
        </w:rPr>
        <w:t xml:space="preserve">s </w:t>
      </w:r>
      <w:r w:rsidR="006A22B8" w:rsidRPr="006A22B8">
        <w:rPr>
          <w:rFonts w:ascii="Tahoma" w:hAnsi="Tahoma" w:cs="Tahoma"/>
        </w:rPr>
        <w:t xml:space="preserve">podpisom Priloge 3/1 </w:t>
      </w:r>
      <w:r w:rsidR="004117CD" w:rsidRPr="00C8579C">
        <w:rPr>
          <w:rFonts w:ascii="Tahoma" w:hAnsi="Tahoma" w:cs="Tahoma"/>
        </w:rPr>
        <w:t xml:space="preserve">potrdi, da se strinja z vsebino </w:t>
      </w:r>
      <w:r w:rsidR="00CC0DBD">
        <w:rPr>
          <w:rFonts w:ascii="Tahoma" w:hAnsi="Tahoma" w:cs="Tahoma"/>
        </w:rPr>
        <w:t>okvirnega sporazuma</w:t>
      </w:r>
      <w:r w:rsidR="004117CD" w:rsidRPr="00C8579C">
        <w:rPr>
          <w:rFonts w:ascii="Tahoma" w:hAnsi="Tahoma" w:cs="Tahoma"/>
          <w:szCs w:val="22"/>
        </w:rPr>
        <w:t>.</w:t>
      </w:r>
      <w:r w:rsidRPr="00C8579C">
        <w:rPr>
          <w:rFonts w:ascii="Tahoma" w:hAnsi="Tahoma" w:cs="Tahoma"/>
        </w:rPr>
        <w:t xml:space="preserve"> </w:t>
      </w:r>
    </w:p>
    <w:p w14:paraId="135EF41E" w14:textId="77777777" w:rsidR="00050FE5" w:rsidRPr="00C8579C" w:rsidRDefault="00050FE5" w:rsidP="00752F7D">
      <w:pPr>
        <w:keepLines/>
        <w:widowControl w:val="0"/>
        <w:ind w:hanging="360"/>
        <w:jc w:val="both"/>
        <w:rPr>
          <w:rFonts w:ascii="Tahoma" w:hAnsi="Tahoma" w:cs="Tahoma"/>
        </w:rPr>
      </w:pPr>
    </w:p>
    <w:p w14:paraId="3CC7E31D"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Prav</w:t>
      </w:r>
      <w:bookmarkEnd w:id="7"/>
      <w:bookmarkEnd w:id="8"/>
      <w:bookmarkEnd w:id="9"/>
      <w:bookmarkEnd w:id="10"/>
      <w:bookmarkEnd w:id="11"/>
      <w:r w:rsidR="00712EF3" w:rsidRPr="00C8579C">
        <w:rPr>
          <w:rFonts w:ascii="Tahoma" w:hAnsi="Tahoma" w:cs="Tahoma"/>
          <w:b/>
        </w:rPr>
        <w:t>no varstvo</w:t>
      </w:r>
    </w:p>
    <w:p w14:paraId="5B609C8F" w14:textId="77777777" w:rsidR="007C70A1" w:rsidRPr="00C8579C" w:rsidRDefault="007C70A1" w:rsidP="00752F7D">
      <w:pPr>
        <w:keepLines/>
        <w:widowControl w:val="0"/>
        <w:jc w:val="both"/>
        <w:rPr>
          <w:rFonts w:ascii="Tahoma" w:hAnsi="Tahoma" w:cs="Tahoma"/>
          <w:b/>
        </w:rPr>
      </w:pPr>
    </w:p>
    <w:p w14:paraId="24630FAA"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Ponudniku je zagotovljeno pravno varstvo, skladno z Zakonom o pravnem varstvu v postopkih javnega naročanja (Ur. l. RS, št. 43/11 in nadaljnji; v nadaljevanju: ZPVPJN). </w:t>
      </w:r>
    </w:p>
    <w:p w14:paraId="075CADF3" w14:textId="77777777" w:rsidR="00CE01A0" w:rsidRPr="003C0358" w:rsidRDefault="00CE01A0" w:rsidP="00752F7D">
      <w:pPr>
        <w:keepLines/>
        <w:widowControl w:val="0"/>
        <w:autoSpaceDE w:val="0"/>
        <w:autoSpaceDN w:val="0"/>
        <w:adjustRightInd w:val="0"/>
        <w:jc w:val="both"/>
        <w:rPr>
          <w:rFonts w:ascii="Tahoma" w:hAnsi="Tahoma" w:cs="Tahoma"/>
        </w:rPr>
      </w:pPr>
    </w:p>
    <w:p w14:paraId="0989F7CE"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0CF459FA" w14:textId="77777777" w:rsidR="00CE01A0" w:rsidRPr="003C0358" w:rsidRDefault="00CE01A0" w:rsidP="00752F7D">
      <w:pPr>
        <w:keepLines/>
        <w:widowControl w:val="0"/>
        <w:autoSpaceDE w:val="0"/>
        <w:autoSpaceDN w:val="0"/>
        <w:adjustRightInd w:val="0"/>
        <w:jc w:val="both"/>
        <w:rPr>
          <w:rFonts w:ascii="Tahoma" w:hAnsi="Tahoma" w:cs="Tahoma"/>
        </w:rPr>
      </w:pPr>
    </w:p>
    <w:p w14:paraId="152C91E2"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9E53835" w14:textId="77777777" w:rsidR="00CE01A0" w:rsidRPr="003C0358" w:rsidRDefault="00CE01A0" w:rsidP="00752F7D">
      <w:pPr>
        <w:keepLines/>
        <w:widowControl w:val="0"/>
        <w:autoSpaceDE w:val="0"/>
        <w:autoSpaceDN w:val="0"/>
        <w:adjustRightInd w:val="0"/>
        <w:jc w:val="both"/>
        <w:rPr>
          <w:rFonts w:ascii="Tahoma" w:hAnsi="Tahoma" w:cs="Tahoma"/>
        </w:rPr>
      </w:pPr>
    </w:p>
    <w:p w14:paraId="19AA306F" w14:textId="77777777" w:rsidR="00CE01A0" w:rsidRPr="003C0358" w:rsidRDefault="00CE01A0" w:rsidP="00752F7D">
      <w:pPr>
        <w:keepLines/>
        <w:widowControl w:val="0"/>
        <w:autoSpaceDE w:val="0"/>
        <w:autoSpaceDN w:val="0"/>
        <w:adjustRightInd w:val="0"/>
        <w:jc w:val="both"/>
        <w:rPr>
          <w:rFonts w:ascii="Tahoma" w:hAnsi="Tahoma" w:cs="Tahoma"/>
        </w:rPr>
      </w:pPr>
      <w:r w:rsidRPr="003C0358">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3110CA5F" w14:textId="77777777" w:rsidR="00896CF6" w:rsidRDefault="00896CF6" w:rsidP="00752F7D">
      <w:pPr>
        <w:keepLines/>
        <w:widowControl w:val="0"/>
        <w:autoSpaceDE w:val="0"/>
        <w:autoSpaceDN w:val="0"/>
        <w:adjustRightInd w:val="0"/>
        <w:jc w:val="both"/>
        <w:rPr>
          <w:rFonts w:ascii="Tahoma" w:hAnsi="Tahoma" w:cs="Tahoma"/>
        </w:rPr>
      </w:pPr>
    </w:p>
    <w:p w14:paraId="6C307341" w14:textId="77777777" w:rsidR="007C70A1" w:rsidRDefault="007C70A1" w:rsidP="00752F7D">
      <w:pPr>
        <w:keepLines/>
        <w:widowControl w:val="0"/>
        <w:numPr>
          <w:ilvl w:val="1"/>
          <w:numId w:val="2"/>
        </w:numPr>
        <w:jc w:val="both"/>
        <w:rPr>
          <w:rFonts w:ascii="Tahoma" w:hAnsi="Tahoma" w:cs="Tahoma"/>
          <w:b/>
        </w:rPr>
      </w:pPr>
      <w:bookmarkStart w:id="12" w:name="_Toc163615935"/>
      <w:r w:rsidRPr="00C8579C">
        <w:rPr>
          <w:rFonts w:ascii="Tahoma" w:hAnsi="Tahoma" w:cs="Tahoma"/>
          <w:b/>
        </w:rPr>
        <w:t>Zaupnost po</w:t>
      </w:r>
      <w:bookmarkEnd w:id="12"/>
      <w:r w:rsidR="00502E8E" w:rsidRPr="00C8579C">
        <w:rPr>
          <w:rFonts w:ascii="Tahoma" w:hAnsi="Tahoma" w:cs="Tahoma"/>
          <w:b/>
        </w:rPr>
        <w:t>datkov</w:t>
      </w:r>
    </w:p>
    <w:p w14:paraId="19C26F2A" w14:textId="77777777" w:rsidR="00896CF6" w:rsidRPr="00C8579C" w:rsidRDefault="00896CF6" w:rsidP="00752F7D">
      <w:pPr>
        <w:keepLines/>
        <w:widowControl w:val="0"/>
        <w:ind w:left="720"/>
        <w:jc w:val="both"/>
        <w:rPr>
          <w:rFonts w:ascii="Tahoma" w:hAnsi="Tahoma" w:cs="Tahoma"/>
          <w:b/>
        </w:rPr>
      </w:pPr>
    </w:p>
    <w:p w14:paraId="532F5D1F" w14:textId="77777777" w:rsidR="00025B4F" w:rsidRDefault="00025B4F" w:rsidP="00752F7D">
      <w:pPr>
        <w:keepLines/>
        <w:widowControl w:val="0"/>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5B14574F" w14:textId="77777777" w:rsidR="00896CF6" w:rsidRPr="00C8579C" w:rsidRDefault="00896CF6" w:rsidP="00752F7D">
      <w:pPr>
        <w:keepLines/>
        <w:widowControl w:val="0"/>
        <w:jc w:val="both"/>
        <w:rPr>
          <w:rFonts w:ascii="Tahoma" w:hAnsi="Tahoma" w:cs="Tahoma"/>
        </w:rPr>
      </w:pPr>
    </w:p>
    <w:p w14:paraId="366664DD" w14:textId="77777777" w:rsidR="00025B4F" w:rsidRDefault="00025B4F" w:rsidP="00752F7D">
      <w:pPr>
        <w:keepLines/>
        <w:widowControl w:val="0"/>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11385318" w14:textId="77777777" w:rsidR="005F1B04" w:rsidRPr="00C8579C" w:rsidRDefault="005F1B04" w:rsidP="00752F7D">
      <w:pPr>
        <w:keepLines/>
        <w:widowControl w:val="0"/>
        <w:jc w:val="both"/>
        <w:rPr>
          <w:rFonts w:ascii="Tahoma" w:hAnsi="Tahoma" w:cs="Tahoma"/>
        </w:rPr>
      </w:pPr>
    </w:p>
    <w:p w14:paraId="38D88D45" w14:textId="77777777" w:rsidR="007C70A1" w:rsidRPr="00C8579C" w:rsidRDefault="007C70A1" w:rsidP="00752F7D">
      <w:pPr>
        <w:keepLines/>
        <w:widowControl w:val="0"/>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66B069D4" w14:textId="77777777" w:rsidR="00777852" w:rsidRPr="00C8579C" w:rsidRDefault="00777852" w:rsidP="00752F7D">
      <w:pPr>
        <w:keepLines/>
        <w:widowControl w:val="0"/>
        <w:ind w:left="720"/>
        <w:jc w:val="both"/>
        <w:rPr>
          <w:rFonts w:ascii="Tahoma" w:hAnsi="Tahoma" w:cs="Tahoma"/>
          <w:b/>
        </w:rPr>
      </w:pPr>
    </w:p>
    <w:p w14:paraId="18D8DB16" w14:textId="77777777" w:rsidR="007C70A1" w:rsidRDefault="00787A19" w:rsidP="00752F7D">
      <w:pPr>
        <w:keepLines/>
        <w:widowControl w:val="0"/>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52599223" w14:textId="77777777" w:rsidR="00AD234C" w:rsidRDefault="00AD234C" w:rsidP="00752F7D">
      <w:pPr>
        <w:keepLines/>
        <w:widowControl w:val="0"/>
        <w:jc w:val="both"/>
        <w:rPr>
          <w:rFonts w:ascii="Tahoma" w:hAnsi="Tahoma" w:cs="Tahoma"/>
        </w:rPr>
      </w:pPr>
    </w:p>
    <w:p w14:paraId="51483CEE" w14:textId="77777777" w:rsidR="00AD234C" w:rsidRPr="003C0358" w:rsidRDefault="00AD234C" w:rsidP="00752F7D">
      <w:pPr>
        <w:keepLines/>
        <w:widowControl w:val="0"/>
        <w:numPr>
          <w:ilvl w:val="1"/>
          <w:numId w:val="2"/>
        </w:numPr>
        <w:spacing w:line="276" w:lineRule="auto"/>
        <w:jc w:val="both"/>
        <w:rPr>
          <w:rFonts w:ascii="Tahoma" w:hAnsi="Tahoma" w:cs="Tahoma"/>
          <w:b/>
        </w:rPr>
      </w:pPr>
      <w:r w:rsidRPr="003C0358">
        <w:rPr>
          <w:rFonts w:ascii="Tahoma" w:hAnsi="Tahoma" w:cs="Tahoma"/>
          <w:b/>
        </w:rPr>
        <w:t>Preveritev ponudbe v postopku naročila male vrednosti</w:t>
      </w:r>
    </w:p>
    <w:p w14:paraId="5B5645BC" w14:textId="77777777" w:rsidR="00AD234C" w:rsidRPr="003C0358" w:rsidRDefault="00AD234C" w:rsidP="00752F7D">
      <w:pPr>
        <w:keepLines/>
        <w:widowControl w:val="0"/>
        <w:jc w:val="both"/>
        <w:rPr>
          <w:rFonts w:ascii="Tahoma" w:hAnsi="Tahoma" w:cs="Tahoma"/>
          <w:b/>
        </w:rPr>
      </w:pPr>
    </w:p>
    <w:p w14:paraId="17BE1DE2" w14:textId="77777777" w:rsidR="00AD234C" w:rsidRPr="003C0358" w:rsidRDefault="00AD234C" w:rsidP="00752F7D">
      <w:pPr>
        <w:keepLines/>
        <w:widowControl w:val="0"/>
        <w:jc w:val="both"/>
        <w:rPr>
          <w:rFonts w:ascii="Tahoma" w:hAnsi="Tahoma" w:cs="Tahoma"/>
        </w:rPr>
      </w:pPr>
      <w:r w:rsidRPr="003C0358">
        <w:rPr>
          <w:rFonts w:ascii="Tahoma" w:hAnsi="Tahoma" w:cs="Tahoma"/>
        </w:rPr>
        <w:t xml:space="preserve">V skladu s 3. odstavkom 47. člena ZJN-3 naročniku ni treba preveriti obstoja in vsebine navedb v ponudbi, razen če dvomi o resničnosti ponudnikovih izjav. </w:t>
      </w:r>
    </w:p>
    <w:p w14:paraId="738D1FBF" w14:textId="77777777" w:rsidR="00AD234C" w:rsidRPr="003C0358" w:rsidRDefault="00AD234C" w:rsidP="00752F7D">
      <w:pPr>
        <w:keepLines/>
        <w:widowControl w:val="0"/>
        <w:jc w:val="both"/>
        <w:rPr>
          <w:rFonts w:ascii="Tahoma" w:hAnsi="Tahoma" w:cs="Tahoma"/>
        </w:rPr>
      </w:pPr>
    </w:p>
    <w:p w14:paraId="0807C885" w14:textId="77777777" w:rsidR="00AD234C" w:rsidRPr="00C8579C" w:rsidRDefault="00AD234C" w:rsidP="00752F7D">
      <w:pPr>
        <w:keepLines/>
        <w:widowControl w:val="0"/>
        <w:jc w:val="both"/>
        <w:rPr>
          <w:rFonts w:ascii="Tahoma" w:hAnsi="Tahoma" w:cs="Tahoma"/>
        </w:rPr>
      </w:pPr>
      <w:r w:rsidRPr="003C0358">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2DA4399C" w14:textId="77777777" w:rsidR="002B3B8D" w:rsidRPr="00C8579C" w:rsidRDefault="002B3B8D" w:rsidP="00752F7D">
      <w:pPr>
        <w:keepLines/>
        <w:widowControl w:val="0"/>
        <w:jc w:val="both"/>
        <w:rPr>
          <w:rFonts w:ascii="Tahoma" w:hAnsi="Tahoma" w:cs="Tahoma"/>
        </w:rPr>
      </w:pPr>
    </w:p>
    <w:p w14:paraId="1042DE5B" w14:textId="77777777" w:rsidR="005D1D6C" w:rsidRPr="00C8579C" w:rsidRDefault="00837427" w:rsidP="00752F7D">
      <w:pPr>
        <w:keepLines/>
        <w:widowControl w:val="0"/>
        <w:numPr>
          <w:ilvl w:val="1"/>
          <w:numId w:val="2"/>
        </w:numPr>
        <w:jc w:val="both"/>
        <w:rPr>
          <w:rFonts w:ascii="Tahoma" w:hAnsi="Tahoma" w:cs="Tahoma"/>
          <w:b/>
        </w:rPr>
      </w:pPr>
      <w:r w:rsidRPr="00C8579C">
        <w:rPr>
          <w:rFonts w:ascii="Tahoma" w:hAnsi="Tahoma" w:cs="Tahoma"/>
          <w:b/>
        </w:rPr>
        <w:t>Celovitost ponudbe</w:t>
      </w:r>
    </w:p>
    <w:p w14:paraId="705903E0" w14:textId="77777777" w:rsidR="00C74881" w:rsidRDefault="00C74881" w:rsidP="00752F7D">
      <w:pPr>
        <w:keepLines/>
        <w:widowControl w:val="0"/>
        <w:jc w:val="both"/>
        <w:rPr>
          <w:rFonts w:ascii="Tahoma" w:hAnsi="Tahoma" w:cs="Tahoma"/>
        </w:rPr>
      </w:pPr>
    </w:p>
    <w:p w14:paraId="21F698C5" w14:textId="77777777" w:rsidR="00CC0DBD" w:rsidRPr="00CC0DBD" w:rsidRDefault="00CC0DBD" w:rsidP="00752F7D">
      <w:pPr>
        <w:keepLines/>
        <w:widowControl w:val="0"/>
        <w:jc w:val="both"/>
        <w:rPr>
          <w:rFonts w:ascii="Tahoma" w:hAnsi="Tahoma" w:cs="Tahoma"/>
        </w:rPr>
      </w:pPr>
      <w:r w:rsidRPr="00CC0DBD">
        <w:rPr>
          <w:rFonts w:ascii="Tahoma" w:hAnsi="Tahoma" w:cs="Tahoma"/>
        </w:rPr>
        <w:t>Predmet ponudbe</w:t>
      </w:r>
      <w:r w:rsidR="00F40FCE">
        <w:rPr>
          <w:rFonts w:ascii="Tahoma" w:hAnsi="Tahoma" w:cs="Tahoma"/>
        </w:rPr>
        <w:t xml:space="preserve"> </w:t>
      </w:r>
      <w:r w:rsidRPr="00CC0DBD">
        <w:rPr>
          <w:rFonts w:ascii="Tahoma" w:hAnsi="Tahoma" w:cs="Tahoma"/>
        </w:rPr>
        <w:t>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0C4F82BB" w14:textId="77777777" w:rsidR="00CC0DBD" w:rsidRPr="00CC0DBD" w:rsidRDefault="00CC0DBD" w:rsidP="00752F7D">
      <w:pPr>
        <w:keepLines/>
        <w:widowControl w:val="0"/>
        <w:jc w:val="both"/>
        <w:rPr>
          <w:rFonts w:ascii="Tahoma" w:hAnsi="Tahoma" w:cs="Tahoma"/>
        </w:rPr>
      </w:pPr>
    </w:p>
    <w:p w14:paraId="6156E625" w14:textId="77777777" w:rsidR="00CC0DBD" w:rsidRPr="00A714BA" w:rsidRDefault="00CC0DBD" w:rsidP="00752F7D">
      <w:pPr>
        <w:keepLines/>
        <w:widowControl w:val="0"/>
        <w:jc w:val="both"/>
        <w:rPr>
          <w:rFonts w:ascii="Tahoma" w:hAnsi="Tahoma" w:cs="Tahoma"/>
          <w:color w:val="000000" w:themeColor="text1"/>
        </w:rPr>
      </w:pPr>
      <w:r w:rsidRPr="00A714BA">
        <w:rPr>
          <w:rFonts w:ascii="Tahoma" w:hAnsi="Tahoma" w:cs="Tahoma"/>
          <w:color w:val="000000" w:themeColor="text1"/>
        </w:rPr>
        <w:t xml:space="preserve">Ponudnik mora v celoti ponuditi </w:t>
      </w:r>
      <w:r w:rsidR="00A714BA" w:rsidRPr="00A714BA">
        <w:rPr>
          <w:rFonts w:ascii="Tahoma" w:hAnsi="Tahoma" w:cs="Tahoma"/>
          <w:color w:val="000000" w:themeColor="text1"/>
        </w:rPr>
        <w:t>blago, ki je</w:t>
      </w:r>
      <w:r w:rsidRPr="00A714BA">
        <w:rPr>
          <w:rFonts w:ascii="Tahoma" w:hAnsi="Tahoma" w:cs="Tahoma"/>
          <w:color w:val="000000" w:themeColor="text1"/>
        </w:rPr>
        <w:t xml:space="preserve"> naveden</w:t>
      </w:r>
      <w:r w:rsidR="00A714BA">
        <w:rPr>
          <w:rFonts w:ascii="Tahoma" w:hAnsi="Tahoma" w:cs="Tahoma"/>
          <w:color w:val="000000" w:themeColor="text1"/>
        </w:rPr>
        <w:t>o</w:t>
      </w:r>
      <w:r w:rsidRPr="00A714BA">
        <w:rPr>
          <w:rFonts w:ascii="Tahoma" w:hAnsi="Tahoma" w:cs="Tahoma"/>
          <w:color w:val="000000" w:themeColor="text1"/>
        </w:rPr>
        <w:t xml:space="preserve"> v razpisni dokumentaciji, sicer lahko naročnik izloči tako ponudbo iz nadaljnjega ocenjevanja.</w:t>
      </w:r>
    </w:p>
    <w:p w14:paraId="5DC80BB5" w14:textId="77777777" w:rsidR="00382D76" w:rsidRPr="00C8579C" w:rsidRDefault="00382D76" w:rsidP="00752F7D">
      <w:pPr>
        <w:keepLines/>
        <w:widowControl w:val="0"/>
        <w:jc w:val="both"/>
        <w:rPr>
          <w:rFonts w:ascii="Tahoma" w:hAnsi="Tahoma" w:cs="Tahoma"/>
        </w:rPr>
      </w:pPr>
    </w:p>
    <w:p w14:paraId="5E75F8AB" w14:textId="77777777" w:rsidR="00AE4BEB" w:rsidRPr="00C8579C" w:rsidRDefault="00AE4BEB" w:rsidP="00752F7D">
      <w:pPr>
        <w:keepLines/>
        <w:widowControl w:val="0"/>
        <w:numPr>
          <w:ilvl w:val="1"/>
          <w:numId w:val="2"/>
        </w:numPr>
        <w:jc w:val="both"/>
        <w:rPr>
          <w:rFonts w:ascii="Tahoma" w:hAnsi="Tahoma" w:cs="Tahoma"/>
          <w:b/>
        </w:rPr>
      </w:pPr>
      <w:r w:rsidRPr="00C8579C">
        <w:rPr>
          <w:rFonts w:ascii="Tahoma" w:hAnsi="Tahoma" w:cs="Tahoma"/>
          <w:b/>
        </w:rPr>
        <w:t>Ponudniki s sedežem izven Republike Slovenije</w:t>
      </w:r>
    </w:p>
    <w:p w14:paraId="6ED190C2" w14:textId="77777777" w:rsidR="00AE4BEB" w:rsidRPr="00C8579C" w:rsidRDefault="00AE4BEB" w:rsidP="00752F7D">
      <w:pPr>
        <w:keepLines/>
        <w:widowControl w:val="0"/>
        <w:autoSpaceDE w:val="0"/>
        <w:autoSpaceDN w:val="0"/>
        <w:adjustRightInd w:val="0"/>
        <w:ind w:left="720"/>
        <w:jc w:val="both"/>
        <w:rPr>
          <w:rFonts w:ascii="Tahoma" w:eastAsia="Calibri" w:hAnsi="Tahoma" w:cs="Tahoma"/>
        </w:rPr>
      </w:pPr>
    </w:p>
    <w:p w14:paraId="78AB5E1B" w14:textId="77777777"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14626EB" w14:textId="77777777" w:rsidR="00C53A34" w:rsidRPr="00C8579C" w:rsidRDefault="00C53A34" w:rsidP="00752F7D">
      <w:pPr>
        <w:keepLines/>
        <w:widowControl w:val="0"/>
        <w:autoSpaceDE w:val="0"/>
        <w:autoSpaceDN w:val="0"/>
        <w:adjustRightInd w:val="0"/>
        <w:jc w:val="both"/>
        <w:rPr>
          <w:rFonts w:ascii="Tahoma" w:hAnsi="Tahoma" w:cs="Tahoma"/>
        </w:rPr>
      </w:pPr>
      <w:r w:rsidRPr="00C8579C">
        <w:rPr>
          <w:rFonts w:ascii="Tahoma" w:hAnsi="Tahoma" w:cs="Tahoma"/>
        </w:rPr>
        <w:t>Enako velja tudi v primeru, da ponudnik nastopa s partnerjem (skupna ponudba) ali podizvajalcem ali se sklicuje na uporabo zmogljivosti drugih subjektov.</w:t>
      </w:r>
    </w:p>
    <w:p w14:paraId="5B5001FA" w14:textId="77777777" w:rsidR="00777852" w:rsidRDefault="00777852" w:rsidP="00752F7D">
      <w:pPr>
        <w:keepLines/>
        <w:widowControl w:val="0"/>
        <w:autoSpaceDE w:val="0"/>
        <w:autoSpaceDN w:val="0"/>
        <w:adjustRightInd w:val="0"/>
        <w:jc w:val="both"/>
        <w:rPr>
          <w:rFonts w:ascii="Tahoma" w:eastAsia="Calibri" w:hAnsi="Tahoma" w:cs="Tahoma"/>
        </w:rPr>
      </w:pPr>
    </w:p>
    <w:p w14:paraId="2768B049" w14:textId="77777777" w:rsidR="00506E21" w:rsidRPr="00E530E2" w:rsidRDefault="00506E21" w:rsidP="008802D1">
      <w:pPr>
        <w:keepLines/>
        <w:widowControl w:val="0"/>
        <w:numPr>
          <w:ilvl w:val="1"/>
          <w:numId w:val="2"/>
        </w:numPr>
        <w:jc w:val="both"/>
        <w:rPr>
          <w:rFonts w:ascii="Tahoma" w:hAnsi="Tahoma" w:cs="Tahoma"/>
          <w:b/>
        </w:rPr>
      </w:pPr>
      <w:r w:rsidRPr="00E530E2">
        <w:rPr>
          <w:rFonts w:ascii="Tahoma" w:hAnsi="Tahoma" w:cs="Tahoma"/>
          <w:b/>
        </w:rPr>
        <w:t>Samostojna ponudba</w:t>
      </w:r>
    </w:p>
    <w:p w14:paraId="763F9989" w14:textId="77777777" w:rsidR="00506E21" w:rsidRPr="00E530E2" w:rsidRDefault="00506E21" w:rsidP="00752F7D">
      <w:pPr>
        <w:keepLines/>
        <w:widowControl w:val="0"/>
        <w:autoSpaceDE w:val="0"/>
        <w:autoSpaceDN w:val="0"/>
        <w:adjustRightInd w:val="0"/>
        <w:jc w:val="both"/>
        <w:rPr>
          <w:rFonts w:ascii="Tahoma" w:hAnsi="Tahoma" w:cs="Tahoma"/>
        </w:rPr>
      </w:pPr>
    </w:p>
    <w:p w14:paraId="00F225BE" w14:textId="77777777" w:rsidR="00506E21" w:rsidRPr="008802D1" w:rsidRDefault="00506E21" w:rsidP="008802D1">
      <w:pPr>
        <w:keepLines/>
        <w:widowControl w:val="0"/>
        <w:autoSpaceDE w:val="0"/>
        <w:autoSpaceDN w:val="0"/>
        <w:adjustRightInd w:val="0"/>
        <w:jc w:val="both"/>
        <w:rPr>
          <w:rFonts w:ascii="Tahoma" w:hAnsi="Tahoma" w:cs="Tahoma"/>
        </w:rPr>
      </w:pPr>
      <w:r w:rsidRPr="00E530E2">
        <w:rPr>
          <w:rFonts w:ascii="Tahoma" w:hAnsi="Tahoma" w:cs="Tahoma"/>
        </w:rPr>
        <w:t>Ponudnik lahko odda samostojno ponudbo. Ponudnik mora v ponudbi predložiti priloge v skladu s to razpisno dokumentacijo.</w:t>
      </w:r>
    </w:p>
    <w:p w14:paraId="649E9EFF" w14:textId="77777777" w:rsidR="00506E21" w:rsidRPr="00C8579C" w:rsidRDefault="00506E21" w:rsidP="00752F7D">
      <w:pPr>
        <w:keepLines/>
        <w:widowControl w:val="0"/>
        <w:autoSpaceDE w:val="0"/>
        <w:autoSpaceDN w:val="0"/>
        <w:adjustRightInd w:val="0"/>
        <w:jc w:val="both"/>
        <w:rPr>
          <w:rFonts w:ascii="Tahoma" w:eastAsia="Calibri" w:hAnsi="Tahoma" w:cs="Tahoma"/>
        </w:rPr>
      </w:pPr>
    </w:p>
    <w:p w14:paraId="34468696" w14:textId="77777777"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Skupna ponudba</w:t>
      </w:r>
    </w:p>
    <w:p w14:paraId="10A607A8" w14:textId="77777777" w:rsidR="00147135" w:rsidRPr="00C8579C" w:rsidRDefault="00147135" w:rsidP="00752F7D">
      <w:pPr>
        <w:pStyle w:val="tekst1"/>
        <w:keepLines/>
        <w:widowControl w:val="0"/>
        <w:spacing w:before="0" w:line="240" w:lineRule="auto"/>
        <w:rPr>
          <w:rFonts w:ascii="Tahoma" w:hAnsi="Tahoma" w:cs="Tahoma"/>
          <w:sz w:val="20"/>
        </w:rPr>
      </w:pPr>
    </w:p>
    <w:p w14:paraId="4C805F5E" w14:textId="77777777" w:rsidR="003418E8" w:rsidRPr="00C8579C" w:rsidRDefault="003418E8" w:rsidP="00752F7D">
      <w:pPr>
        <w:pStyle w:val="tekst1"/>
        <w:keepLines/>
        <w:widowControl w:val="0"/>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73D780D9"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medsebojno odgovornost posameznih članov skupine za izvedbo naročila znotraj skupine,</w:t>
      </w:r>
    </w:p>
    <w:p w14:paraId="2D76EDA8"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neomejeno solidarno odgovornost članov skupine do naročnika glede vseh obveznosti,</w:t>
      </w:r>
    </w:p>
    <w:p w14:paraId="4688245E"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glavnega nosilca izvedbe obveznosti, s katerim bo naročnik komuniciral,</w:t>
      </w:r>
    </w:p>
    <w:p w14:paraId="6FE7F7EC" w14:textId="77777777" w:rsidR="003418E8" w:rsidRPr="00C8579C" w:rsidRDefault="003418E8" w:rsidP="00F751AD">
      <w:pPr>
        <w:keepLines/>
        <w:widowControl w:val="0"/>
        <w:numPr>
          <w:ilvl w:val="0"/>
          <w:numId w:val="4"/>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311F0768" w14:textId="77777777" w:rsidR="003418E8" w:rsidRPr="00C8579C" w:rsidRDefault="003418E8" w:rsidP="00F751AD">
      <w:pPr>
        <w:pStyle w:val="tekst1"/>
        <w:keepLines/>
        <w:widowControl w:val="0"/>
        <w:numPr>
          <w:ilvl w:val="0"/>
          <w:numId w:val="4"/>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0E6BDF33"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5B5E66C4"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4F9952BB" w14:textId="77777777" w:rsidR="003418E8" w:rsidRPr="00C8579C" w:rsidRDefault="003418E8" w:rsidP="00F751AD">
      <w:pPr>
        <w:pStyle w:val="tekst1"/>
        <w:keepLines/>
        <w:widowControl w:val="0"/>
        <w:numPr>
          <w:ilvl w:val="0"/>
          <w:numId w:val="4"/>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4807AE7E" w14:textId="77777777" w:rsidR="003418E8" w:rsidRPr="00C8579C" w:rsidRDefault="003418E8" w:rsidP="00752F7D">
      <w:pPr>
        <w:pStyle w:val="tekst1"/>
        <w:keepLines/>
        <w:widowControl w:val="0"/>
        <w:tabs>
          <w:tab w:val="left" w:pos="180"/>
        </w:tabs>
        <w:spacing w:before="0" w:line="240" w:lineRule="auto"/>
        <w:ind w:left="720"/>
        <w:rPr>
          <w:rFonts w:ascii="Tahoma" w:hAnsi="Tahoma" w:cs="Tahoma"/>
          <w:sz w:val="20"/>
        </w:rPr>
      </w:pPr>
    </w:p>
    <w:p w14:paraId="69BDFA74" w14:textId="77777777" w:rsidR="004607A5" w:rsidRPr="00C8579C" w:rsidRDefault="003418E8" w:rsidP="00752F7D">
      <w:pPr>
        <w:pStyle w:val="tekst1"/>
        <w:keepLines/>
        <w:widowControl w:val="0"/>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383E1673" w14:textId="77777777" w:rsidR="003868ED" w:rsidRDefault="003868ED" w:rsidP="00752F7D">
      <w:pPr>
        <w:keepLines/>
        <w:widowControl w:val="0"/>
        <w:jc w:val="both"/>
        <w:rPr>
          <w:rFonts w:ascii="Tahoma" w:hAnsi="Tahoma" w:cs="Tahoma"/>
        </w:rPr>
      </w:pPr>
    </w:p>
    <w:p w14:paraId="40EFF93E" w14:textId="77777777" w:rsidR="003868ED" w:rsidRPr="003868ED" w:rsidRDefault="003868ED" w:rsidP="00752F7D">
      <w:pPr>
        <w:keepLines/>
        <w:widowControl w:val="0"/>
        <w:jc w:val="both"/>
        <w:rPr>
          <w:rFonts w:ascii="Tahoma" w:hAnsi="Tahoma" w:cs="Tahoma"/>
        </w:rPr>
      </w:pPr>
      <w:r w:rsidRPr="003868ED">
        <w:rPr>
          <w:rFonts w:ascii="Tahoma" w:hAnsi="Tahoma" w:cs="Tahoma"/>
        </w:rPr>
        <w:t>V primeru skupne ponudbe mora glavni nosilec izvedbe pogodbenih obveznosti</w:t>
      </w:r>
      <w:r w:rsidR="0094082C">
        <w:rPr>
          <w:rFonts w:ascii="Tahoma" w:hAnsi="Tahoma" w:cs="Tahoma"/>
        </w:rPr>
        <w:t>/obveznosti iz okvirnega sporazuma</w:t>
      </w:r>
      <w:r w:rsidRPr="003868ED">
        <w:rPr>
          <w:rFonts w:ascii="Tahoma" w:hAnsi="Tahoma" w:cs="Tahoma"/>
        </w:rPr>
        <w:t xml:space="preserve"> za vse partnerje v skupni ponudbi k ponudbi v razdelek »IZJAVA – ostali sodelujoči« priložiti Prilogo 3/1 »UGOTAVLJANJE SPOSOBNOSTI – Izjava ponudnika (partnerja)« v .pdf formatu, ter v razdelek »</w:t>
      </w:r>
      <w:r w:rsidR="00F751AD">
        <w:rPr>
          <w:rFonts w:ascii="Tahoma" w:hAnsi="Tahoma" w:cs="Tahoma"/>
        </w:rPr>
        <w:t>Dokumenti - ostale priloge</w:t>
      </w:r>
      <w:r w:rsidRPr="003868ED">
        <w:rPr>
          <w:rFonts w:ascii="Tahoma" w:hAnsi="Tahoma" w:cs="Tahoma"/>
        </w:rPr>
        <w:t xml:space="preserve">« </w:t>
      </w:r>
      <w:r w:rsidRPr="003868ED">
        <w:rPr>
          <w:rFonts w:ascii="Tahoma" w:hAnsi="Tahoma" w:cs="Tahoma"/>
          <w:bCs/>
        </w:rPr>
        <w:t>v .pdf formatu</w:t>
      </w:r>
      <w:r w:rsidRPr="003868ED">
        <w:rPr>
          <w:rFonts w:ascii="Tahoma" w:hAnsi="Tahoma" w:cs="Tahoma"/>
        </w:rPr>
        <w:t xml:space="preserve"> izpolnjeno, podpisano in žigosano Prilogo 1, Prilogo 3/3 in Prilogo 3/4.</w:t>
      </w:r>
    </w:p>
    <w:p w14:paraId="51399398" w14:textId="77777777" w:rsidR="00613FEA" w:rsidRDefault="00613FEA" w:rsidP="00752F7D">
      <w:pPr>
        <w:keepLines/>
        <w:widowControl w:val="0"/>
        <w:jc w:val="both"/>
        <w:rPr>
          <w:rFonts w:ascii="Tahoma" w:hAnsi="Tahoma" w:cs="Tahoma"/>
          <w:kern w:val="16"/>
        </w:rPr>
      </w:pPr>
    </w:p>
    <w:p w14:paraId="28E0006B" w14:textId="77777777" w:rsidR="003418E8" w:rsidRPr="00C8579C" w:rsidRDefault="003418E8" w:rsidP="00752F7D">
      <w:pPr>
        <w:keepLines/>
        <w:widowControl w:val="0"/>
        <w:numPr>
          <w:ilvl w:val="1"/>
          <w:numId w:val="2"/>
        </w:numPr>
        <w:jc w:val="both"/>
        <w:rPr>
          <w:rFonts w:ascii="Tahoma" w:hAnsi="Tahoma" w:cs="Tahoma"/>
          <w:b/>
        </w:rPr>
      </w:pPr>
      <w:r w:rsidRPr="00C8579C">
        <w:rPr>
          <w:rFonts w:ascii="Tahoma" w:hAnsi="Tahoma" w:cs="Tahoma"/>
          <w:b/>
        </w:rPr>
        <w:t>Ponudba s podizvajalci</w:t>
      </w:r>
    </w:p>
    <w:p w14:paraId="347CC650" w14:textId="77777777" w:rsidR="003418E8" w:rsidRPr="00C8579C" w:rsidRDefault="003418E8" w:rsidP="00752F7D">
      <w:pPr>
        <w:keepLines/>
        <w:widowControl w:val="0"/>
        <w:ind w:left="720"/>
        <w:jc w:val="both"/>
        <w:rPr>
          <w:rFonts w:ascii="Tahoma" w:hAnsi="Tahoma" w:cs="Tahoma"/>
        </w:rPr>
      </w:pPr>
    </w:p>
    <w:p w14:paraId="31D0C2CE" w14:textId="77777777" w:rsidR="00C53A34" w:rsidRPr="00C8579C" w:rsidRDefault="00C53A34" w:rsidP="00752F7D">
      <w:pPr>
        <w:keepLines/>
        <w:widowControl w:val="0"/>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podizvajanje. </w:t>
      </w:r>
      <w:r w:rsidRPr="00C8579C">
        <w:rPr>
          <w:rFonts w:ascii="Tahoma" w:hAnsi="Tahoma" w:cs="Tahoma"/>
        </w:rPr>
        <w:t xml:space="preserve">Če bo ponudnik izvajal javno naročilo s podizvajalci, mora v ponudbi priložiti </w:t>
      </w:r>
      <w:r w:rsidR="000E5E2E">
        <w:rPr>
          <w:rFonts w:ascii="Tahoma" w:hAnsi="Tahoma" w:cs="Tahoma"/>
        </w:rPr>
        <w:t xml:space="preserve"> </w:t>
      </w:r>
    </w:p>
    <w:p w14:paraId="30CE2736" w14:textId="77777777" w:rsidR="003868ED" w:rsidRDefault="003868ED" w:rsidP="00F751AD">
      <w:pPr>
        <w:pStyle w:val="Odstavekseznama"/>
        <w:keepLines/>
        <w:widowControl w:val="0"/>
        <w:numPr>
          <w:ilvl w:val="0"/>
          <w:numId w:val="9"/>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6FC31C4E" w14:textId="77777777" w:rsidR="003868ED" w:rsidRPr="00223353" w:rsidRDefault="003868ED" w:rsidP="00F751AD">
      <w:pPr>
        <w:keepLines/>
        <w:widowControl w:val="0"/>
        <w:numPr>
          <w:ilvl w:val="0"/>
          <w:numId w:val="9"/>
        </w:numPr>
        <w:jc w:val="both"/>
        <w:rPr>
          <w:rFonts w:ascii="Tahoma" w:hAnsi="Tahoma" w:cs="Tahoma"/>
        </w:rPr>
      </w:pPr>
      <w:r>
        <w:rPr>
          <w:rFonts w:ascii="Tahoma" w:hAnsi="Tahoma" w:cs="Tahoma"/>
        </w:rPr>
        <w:t>iz</w:t>
      </w:r>
      <w:r w:rsidRPr="00223353">
        <w:rPr>
          <w:rFonts w:ascii="Tahoma" w:hAnsi="Tahoma" w:cs="Tahoma"/>
        </w:rPr>
        <w:t>polnjeno</w:t>
      </w:r>
      <w:r>
        <w:rPr>
          <w:rFonts w:ascii="Tahoma" w:hAnsi="Tahoma" w:cs="Tahoma"/>
        </w:rPr>
        <w:t xml:space="preserve"> in podpisano</w:t>
      </w:r>
      <w:r w:rsidRPr="00223353">
        <w:rPr>
          <w:rFonts w:ascii="Tahoma" w:hAnsi="Tahoma" w:cs="Tahoma"/>
        </w:rPr>
        <w:t xml:space="preserve"> Prilogo 3/2 UGOTAVLJANJE SPOSOBNOSTI – Izjava podizvajalca/subjekta, katerega zmogljivost uporablja ponudnik </w:t>
      </w:r>
      <w:r>
        <w:rPr>
          <w:rFonts w:ascii="Tahoma" w:hAnsi="Tahoma" w:cs="Tahoma"/>
        </w:rPr>
        <w:t xml:space="preserve">s strani nominiranih </w:t>
      </w:r>
      <w:r w:rsidRPr="00223353">
        <w:rPr>
          <w:rFonts w:ascii="Tahoma" w:hAnsi="Tahoma" w:cs="Tahoma"/>
        </w:rPr>
        <w:t>podizvajalcev,</w:t>
      </w:r>
    </w:p>
    <w:p w14:paraId="2B21C670" w14:textId="77777777" w:rsidR="003868ED" w:rsidRPr="00223353" w:rsidRDefault="003868ED" w:rsidP="00F751AD">
      <w:pPr>
        <w:keepLines/>
        <w:widowControl w:val="0"/>
        <w:numPr>
          <w:ilvl w:val="0"/>
          <w:numId w:val="9"/>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E06188" w:rsidRPr="00E06188">
        <w:rPr>
          <w:rFonts w:ascii="Tahoma" w:hAnsi="Tahoma" w:cs="Tahoma"/>
        </w:rPr>
        <w:t xml:space="preserve">POOBLASTILO PONUDNIKA IN </w:t>
      </w:r>
      <w:r>
        <w:rPr>
          <w:rFonts w:ascii="Tahoma" w:hAnsi="Tahoma" w:cs="Tahoma"/>
        </w:rPr>
        <w:t>SOGLASJE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p>
    <w:p w14:paraId="49C671F5" w14:textId="77777777" w:rsidR="003868ED" w:rsidRDefault="003868ED" w:rsidP="00F751AD">
      <w:pPr>
        <w:keepLines/>
        <w:widowControl w:val="0"/>
        <w:numPr>
          <w:ilvl w:val="0"/>
          <w:numId w:val="9"/>
        </w:numPr>
        <w:jc w:val="both"/>
        <w:rPr>
          <w:rFonts w:ascii="Tahoma" w:hAnsi="Tahoma" w:cs="Tahoma"/>
        </w:rPr>
      </w:pPr>
      <w:r w:rsidRPr="00223353">
        <w:rPr>
          <w:rFonts w:ascii="Tahoma" w:hAnsi="Tahoma" w:cs="Tahoma"/>
        </w:rPr>
        <w:t>izpolnjeno Prilogo 3/3 UGOTAVLJANJE SPOSOBNOSTI – Fizične osebe</w:t>
      </w:r>
      <w:r>
        <w:rPr>
          <w:rFonts w:ascii="Tahoma" w:hAnsi="Tahoma" w:cs="Tahoma"/>
        </w:rPr>
        <w:t>,</w:t>
      </w:r>
    </w:p>
    <w:p w14:paraId="5D0E917A" w14:textId="77777777" w:rsidR="003868ED" w:rsidRPr="00BC4D32" w:rsidRDefault="003868ED" w:rsidP="00F751AD">
      <w:pPr>
        <w:keepLines/>
        <w:widowControl w:val="0"/>
        <w:numPr>
          <w:ilvl w:val="0"/>
          <w:numId w:val="9"/>
        </w:numPr>
        <w:jc w:val="both"/>
        <w:rPr>
          <w:rFonts w:ascii="Tahoma" w:hAnsi="Tahoma" w:cs="Tahoma"/>
        </w:rPr>
      </w:pPr>
      <w:r w:rsidRPr="004C7856">
        <w:rPr>
          <w:rFonts w:ascii="Tahoma" w:hAnsi="Tahoma" w:cs="Tahoma"/>
        </w:rPr>
        <w:t>izpolnjen</w:t>
      </w:r>
      <w:r>
        <w:rPr>
          <w:rFonts w:ascii="Tahoma" w:hAnsi="Tahoma" w:cs="Tahoma"/>
        </w:rPr>
        <w:t>a Priloga 3/4</w:t>
      </w:r>
      <w:r w:rsidRPr="004C7856">
        <w:rPr>
          <w:rFonts w:ascii="Tahoma" w:hAnsi="Tahoma" w:cs="Tahoma"/>
        </w:rPr>
        <w:t xml:space="preserve"> IZJAVA O UDELEŽBI FIZIČNIH IN PRAVNIH OSEB V LAS</w:t>
      </w:r>
      <w:r>
        <w:rPr>
          <w:rFonts w:ascii="Tahoma" w:hAnsi="Tahoma" w:cs="Tahoma"/>
        </w:rPr>
        <w:t>TNIŠTVU GOSPODARSKEGA SUBJEKTA</w:t>
      </w:r>
      <w:r w:rsidRPr="00BC4D32">
        <w:rPr>
          <w:rFonts w:ascii="Tahoma" w:hAnsi="Tahoma" w:cs="Tahoma"/>
        </w:rPr>
        <w:t>,</w:t>
      </w:r>
    </w:p>
    <w:p w14:paraId="12EFEE7C" w14:textId="77777777" w:rsidR="003868ED" w:rsidRDefault="003868ED" w:rsidP="00F751AD">
      <w:pPr>
        <w:pStyle w:val="Odstavekseznama"/>
        <w:keepLines/>
        <w:widowControl w:val="0"/>
        <w:numPr>
          <w:ilvl w:val="0"/>
          <w:numId w:val="9"/>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Pr>
          <w:rFonts w:ascii="Tahoma" w:hAnsi="Tahoma" w:cs="Tahoma"/>
        </w:rPr>
        <w:t>.</w:t>
      </w:r>
    </w:p>
    <w:p w14:paraId="199CB383" w14:textId="77777777" w:rsidR="00C53A34" w:rsidRPr="00C8579C" w:rsidRDefault="00C53A34" w:rsidP="00752F7D">
      <w:pPr>
        <w:pStyle w:val="Odstavekseznama"/>
        <w:keepLines/>
        <w:widowControl w:val="0"/>
        <w:ind w:left="720"/>
        <w:jc w:val="both"/>
        <w:rPr>
          <w:rFonts w:ascii="Tahoma" w:hAnsi="Tahoma" w:cs="Tahoma"/>
        </w:rPr>
      </w:pPr>
    </w:p>
    <w:p w14:paraId="2B9F5F5D" w14:textId="77777777" w:rsidR="002B0FB8" w:rsidRPr="00C8579C" w:rsidRDefault="00C53A34" w:rsidP="00752F7D">
      <w:pPr>
        <w:keepLines/>
        <w:widowControl w:val="0"/>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1C1A4429" w14:textId="77777777" w:rsidR="002B0FB8" w:rsidRPr="00C8579C" w:rsidRDefault="002B0FB8" w:rsidP="00752F7D">
      <w:pPr>
        <w:keepLines/>
        <w:widowControl w:val="0"/>
        <w:jc w:val="both"/>
        <w:rPr>
          <w:rFonts w:ascii="Tahoma" w:hAnsi="Tahoma" w:cs="Tahoma"/>
        </w:rPr>
      </w:pPr>
    </w:p>
    <w:p w14:paraId="36B59669" w14:textId="77777777" w:rsidR="00514460" w:rsidRDefault="00514460" w:rsidP="00752F7D">
      <w:pPr>
        <w:keepLines/>
        <w:widowControl w:val="0"/>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6F5818DA" w14:textId="77777777" w:rsidR="00643D57" w:rsidRDefault="00643D57" w:rsidP="00752F7D">
      <w:pPr>
        <w:keepLines/>
        <w:widowControl w:val="0"/>
        <w:jc w:val="both"/>
        <w:rPr>
          <w:rFonts w:ascii="Tahoma" w:hAnsi="Tahoma" w:cs="Tahoma"/>
          <w:i/>
        </w:rPr>
      </w:pPr>
    </w:p>
    <w:p w14:paraId="21BE53D1" w14:textId="77777777" w:rsidR="00C53A34" w:rsidRDefault="00643D57" w:rsidP="00752F7D">
      <w:pPr>
        <w:keepLines/>
        <w:widowControl w:val="0"/>
        <w:jc w:val="both"/>
        <w:rPr>
          <w:rFonts w:ascii="Tahoma" w:hAnsi="Tahoma" w:cs="Tahoma"/>
        </w:rPr>
      </w:pPr>
      <w:r w:rsidRPr="00F40FCE">
        <w:rPr>
          <w:rFonts w:ascii="Tahoma" w:hAnsi="Tahoma" w:cs="Tahoma"/>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1DA22CB4" w14:textId="77777777" w:rsidR="007344C9" w:rsidRDefault="007344C9" w:rsidP="00752F7D">
      <w:pPr>
        <w:keepLines/>
        <w:widowControl w:val="0"/>
        <w:jc w:val="both"/>
        <w:rPr>
          <w:rFonts w:ascii="Tahoma" w:hAnsi="Tahoma" w:cs="Tahoma"/>
        </w:rPr>
      </w:pPr>
    </w:p>
    <w:p w14:paraId="7199BC92" w14:textId="77777777" w:rsidR="00C53A34" w:rsidRPr="00C8579C" w:rsidRDefault="00C53A34" w:rsidP="00752F7D">
      <w:pPr>
        <w:keepLines/>
        <w:widowControl w:val="0"/>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31E41C4F" w14:textId="77777777" w:rsidR="00C53A34" w:rsidRPr="00C8579C" w:rsidRDefault="00C53A34" w:rsidP="00752F7D">
      <w:pPr>
        <w:keepLines/>
        <w:widowControl w:val="0"/>
        <w:jc w:val="both"/>
        <w:rPr>
          <w:rFonts w:ascii="Tahoma" w:hAnsi="Tahoma" w:cs="Tahoma"/>
        </w:rPr>
      </w:pPr>
    </w:p>
    <w:p w14:paraId="171ED280" w14:textId="77777777" w:rsidR="00C53A34" w:rsidRPr="00C8579C" w:rsidRDefault="00C53A34" w:rsidP="00752F7D">
      <w:pPr>
        <w:keepLines/>
        <w:widowControl w:val="0"/>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002134EC">
        <w:rPr>
          <w:rFonts w:ascii="Tahoma" w:hAnsi="Tahoma" w:cs="Tahoma"/>
          <w:kern w:val="16"/>
        </w:rPr>
        <w:t>ne ravna v skladu s 94. členom</w:t>
      </w:r>
      <w:r w:rsidRPr="00C8579C">
        <w:rPr>
          <w:rFonts w:ascii="Tahoma" w:hAnsi="Tahoma" w:cs="Tahoma"/>
          <w:kern w:val="16"/>
        </w:rPr>
        <w:t xml:space="preserve"> ZJN-3, bo naročnik Državni revizijski komisiji podal predlog za uvedbo postopka o prekršku iz 2. točke prvega odstavka 112. člena ZJN-3.</w:t>
      </w:r>
    </w:p>
    <w:p w14:paraId="147E3D23" w14:textId="77777777" w:rsidR="00C53A34" w:rsidRPr="00C8579C" w:rsidRDefault="00C53A34" w:rsidP="00752F7D">
      <w:pPr>
        <w:keepLines/>
        <w:widowControl w:val="0"/>
        <w:numPr>
          <w:ilvl w:val="12"/>
          <w:numId w:val="0"/>
        </w:numPr>
        <w:jc w:val="both"/>
        <w:rPr>
          <w:rFonts w:ascii="Tahoma" w:eastAsia="Calibri" w:hAnsi="Tahoma" w:cs="Tahoma"/>
        </w:rPr>
      </w:pPr>
      <w:r w:rsidRPr="00C8579C">
        <w:rPr>
          <w:rFonts w:ascii="Tahoma" w:hAnsi="Tahoma" w:cs="Tahoma"/>
          <w:kern w:val="16"/>
        </w:rPr>
        <w:t xml:space="preserve"> </w:t>
      </w:r>
    </w:p>
    <w:p w14:paraId="49FC29E0" w14:textId="77777777" w:rsidR="003F6F1A" w:rsidRDefault="00C53A34" w:rsidP="00752F7D">
      <w:pPr>
        <w:keepLines/>
        <w:widowControl w:val="0"/>
        <w:jc w:val="both"/>
        <w:rPr>
          <w:rFonts w:ascii="Tahoma" w:hAnsi="Tahoma" w:cs="Tahoma"/>
        </w:rPr>
      </w:pPr>
      <w:r w:rsidRPr="00C8579C">
        <w:rPr>
          <w:rFonts w:ascii="Tahoma" w:hAnsi="Tahoma" w:cs="Tahoma"/>
        </w:rPr>
        <w:t>Naročnik lahko od ponudnika, kateremu se je odločil oddati javno naročilo</w:t>
      </w:r>
      <w:r w:rsidR="00F67C01">
        <w:rPr>
          <w:rFonts w:ascii="Tahoma" w:hAnsi="Tahoma" w:cs="Tahoma"/>
        </w:rPr>
        <w:t>,</w:t>
      </w:r>
      <w:r w:rsidRPr="00C8579C">
        <w:rPr>
          <w:rFonts w:ascii="Tahoma" w:hAnsi="Tahoma" w:cs="Tahoma"/>
        </w:rPr>
        <w:t xml:space="preserve"> zahteva predložitev podizvajalske pogodbe, v kateri morajo biti opredeljeni poln naziv in naslov podizvajalca (vključno z matično številko, davčno številko in transakcijskim računom), vsak del javnega naročila (storitev/gradnja/blago), ki se oddaja</w:t>
      </w:r>
      <w:r w:rsidR="00514460" w:rsidRPr="00C8579C">
        <w:rPr>
          <w:rFonts w:ascii="Tahoma" w:hAnsi="Tahoma" w:cs="Tahoma"/>
        </w:rPr>
        <w:t xml:space="preserve"> v podizvajanje</w:t>
      </w:r>
      <w:r w:rsidR="00830931" w:rsidRPr="00C8579C">
        <w:rPr>
          <w:rFonts w:ascii="Tahoma" w:hAnsi="Tahoma" w:cs="Tahoma"/>
        </w:rPr>
        <w:t>.</w:t>
      </w:r>
    </w:p>
    <w:p w14:paraId="69DF5F1F" w14:textId="77777777" w:rsidR="00B01D45" w:rsidRPr="0005742C" w:rsidRDefault="00B01D45" w:rsidP="00752F7D">
      <w:pPr>
        <w:keepLines/>
        <w:widowControl w:val="0"/>
        <w:jc w:val="both"/>
        <w:rPr>
          <w:rFonts w:ascii="Tahoma" w:hAnsi="Tahoma" w:cs="Tahoma"/>
        </w:rPr>
      </w:pPr>
    </w:p>
    <w:p w14:paraId="395125EB" w14:textId="77777777" w:rsidR="0074332C" w:rsidRDefault="0074332C" w:rsidP="00752F7D">
      <w:pPr>
        <w:keepLines/>
        <w:widowControl w:val="0"/>
        <w:jc w:val="both"/>
        <w:rPr>
          <w:rFonts w:ascii="Tahoma" w:hAnsi="Tahoma" w:cs="Tahoma"/>
        </w:rPr>
      </w:pPr>
    </w:p>
    <w:p w14:paraId="7928734C" w14:textId="77777777" w:rsidR="00A06FEB" w:rsidRDefault="00A06FEB" w:rsidP="00752F7D">
      <w:pPr>
        <w:keepLines/>
        <w:widowControl w:val="0"/>
        <w:jc w:val="both"/>
        <w:rPr>
          <w:rFonts w:ascii="Tahoma" w:hAnsi="Tahoma" w:cs="Tahoma"/>
        </w:rPr>
      </w:pPr>
    </w:p>
    <w:p w14:paraId="1FDC1D07" w14:textId="77777777" w:rsidR="00A06FEB" w:rsidRPr="00C8579C" w:rsidRDefault="00A06FEB" w:rsidP="00752F7D">
      <w:pPr>
        <w:keepLines/>
        <w:widowControl w:val="0"/>
        <w:jc w:val="both"/>
        <w:rPr>
          <w:rFonts w:ascii="Tahoma" w:hAnsi="Tahoma" w:cs="Tahoma"/>
        </w:rPr>
      </w:pPr>
    </w:p>
    <w:p w14:paraId="5A52571B" w14:textId="77777777" w:rsidR="008A7FE3" w:rsidRPr="00C8579C" w:rsidRDefault="008A7FE3" w:rsidP="00752F7D">
      <w:pPr>
        <w:keepLines/>
        <w:widowControl w:val="0"/>
        <w:numPr>
          <w:ilvl w:val="1"/>
          <w:numId w:val="2"/>
        </w:numPr>
        <w:jc w:val="both"/>
        <w:rPr>
          <w:rFonts w:ascii="Tahoma" w:hAnsi="Tahoma" w:cs="Tahoma"/>
          <w:b/>
        </w:rPr>
      </w:pPr>
      <w:r w:rsidRPr="00C8579C">
        <w:rPr>
          <w:rFonts w:ascii="Tahoma" w:hAnsi="Tahoma" w:cs="Tahoma"/>
          <w:b/>
        </w:rPr>
        <w:t>Uporaba zmogljivosti drugih subjektov</w:t>
      </w:r>
    </w:p>
    <w:p w14:paraId="23E47E2D" w14:textId="77777777" w:rsidR="008A7FE3" w:rsidRPr="00C8579C" w:rsidRDefault="008A7FE3" w:rsidP="00752F7D">
      <w:pPr>
        <w:keepLines/>
        <w:widowControl w:val="0"/>
        <w:jc w:val="both"/>
        <w:rPr>
          <w:rFonts w:ascii="Tahoma" w:hAnsi="Tahoma" w:cs="Tahoma"/>
        </w:rPr>
      </w:pPr>
    </w:p>
    <w:p w14:paraId="0FC9563F" w14:textId="77777777" w:rsidR="00DE5970" w:rsidRPr="00C8579C" w:rsidRDefault="00DE5970" w:rsidP="00752F7D">
      <w:pPr>
        <w:keepLines/>
        <w:widowControl w:val="0"/>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39FE76D2" w14:textId="77777777" w:rsidR="00DE5970" w:rsidRPr="00C8579C" w:rsidRDefault="00DE5970" w:rsidP="00752F7D">
      <w:pPr>
        <w:keepLines/>
        <w:widowControl w:val="0"/>
        <w:jc w:val="both"/>
        <w:rPr>
          <w:rFonts w:ascii="Tahoma" w:hAnsi="Tahoma" w:cs="Tahoma"/>
        </w:rPr>
      </w:pPr>
    </w:p>
    <w:p w14:paraId="72211826" w14:textId="77777777"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7AA85D0B" w14:textId="77777777" w:rsidR="00DE5970" w:rsidRPr="00C8579C" w:rsidRDefault="00DE5970" w:rsidP="00752F7D">
      <w:pPr>
        <w:keepLines/>
        <w:widowControl w:val="0"/>
        <w:jc w:val="both"/>
        <w:rPr>
          <w:rFonts w:ascii="Tahoma" w:hAnsi="Tahoma" w:cs="Tahoma"/>
        </w:rPr>
      </w:pPr>
    </w:p>
    <w:p w14:paraId="280656EC" w14:textId="77777777" w:rsidR="00DE5970" w:rsidRPr="00C8579C" w:rsidRDefault="00DE5970" w:rsidP="00752F7D">
      <w:pPr>
        <w:pStyle w:val="Telobesedila2"/>
        <w:keepLines/>
        <w:widowControl w:val="0"/>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641732E" w14:textId="77777777"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Prilogo 3/2 UGOTAVLJANJE SPOSOBNOSTI – Izjava podizvajalca/subjekta, katerega zmogljivost uporablja ponudnik;</w:t>
      </w:r>
    </w:p>
    <w:p w14:paraId="67EC5E36" w14:textId="77777777" w:rsidR="00186895" w:rsidRPr="006A4008" w:rsidRDefault="00186895" w:rsidP="00F751AD">
      <w:pPr>
        <w:keepLines/>
        <w:widowControl w:val="0"/>
        <w:numPr>
          <w:ilvl w:val="0"/>
          <w:numId w:val="9"/>
        </w:numPr>
        <w:jc w:val="both"/>
        <w:rPr>
          <w:rFonts w:ascii="Tahoma" w:hAnsi="Tahoma" w:cs="Tahoma"/>
          <w:kern w:val="16"/>
          <w:lang w:val="x-none"/>
        </w:rPr>
      </w:pPr>
      <w:r w:rsidRPr="006A4008">
        <w:rPr>
          <w:rFonts w:ascii="Tahoma" w:hAnsi="Tahoma" w:cs="Tahoma"/>
          <w:kern w:val="16"/>
          <w:lang w:val="x-none"/>
        </w:rPr>
        <w:t xml:space="preserve">Prilogo 3/3 UGOTAVLJANJE SPOSOBNOSTI – Fizične osebe; </w:t>
      </w:r>
    </w:p>
    <w:p w14:paraId="71E727CA" w14:textId="77777777" w:rsidR="00DE5970" w:rsidRPr="00C8579C" w:rsidRDefault="00186895" w:rsidP="00F751AD">
      <w:pPr>
        <w:pStyle w:val="Odstavekseznama"/>
        <w:keepLines/>
        <w:widowControl w:val="0"/>
        <w:numPr>
          <w:ilvl w:val="0"/>
          <w:numId w:val="9"/>
        </w:numPr>
        <w:jc w:val="both"/>
        <w:rPr>
          <w:rFonts w:ascii="Tahoma" w:hAnsi="Tahoma" w:cs="Tahoma"/>
        </w:rPr>
      </w:pPr>
      <w:r w:rsidRPr="006A4008">
        <w:rPr>
          <w:rFonts w:ascii="Tahoma" w:hAnsi="Tahoma" w:cs="Tahoma"/>
          <w:kern w:val="16"/>
          <w:lang w:val="x-none"/>
        </w:rPr>
        <w:t xml:space="preserve">Prilogo 4/3 </w:t>
      </w:r>
      <w:r w:rsidRPr="00194D62">
        <w:rPr>
          <w:rFonts w:ascii="Tahoma" w:hAnsi="Tahoma" w:cs="Tahoma"/>
          <w:kern w:val="16"/>
        </w:rPr>
        <w:t xml:space="preserve">UDELEŽBA SUBJEKTA, KATEREGA ZMOGLJIVOST </w:t>
      </w:r>
      <w:r w:rsidRPr="0039339A">
        <w:rPr>
          <w:rFonts w:ascii="Tahoma" w:hAnsi="Tahoma" w:cs="Tahoma"/>
          <w:kern w:val="16"/>
        </w:rPr>
        <w:t>UPORABLJA PONUDNIK</w:t>
      </w:r>
      <w:r w:rsidR="00DE5970" w:rsidRPr="00C8579C">
        <w:rPr>
          <w:rFonts w:ascii="Tahoma" w:hAnsi="Tahoma" w:cs="Tahoma"/>
        </w:rPr>
        <w:t>.</w:t>
      </w:r>
    </w:p>
    <w:p w14:paraId="4BEE58FB" w14:textId="77777777" w:rsidR="0094613F" w:rsidRPr="00C8579C" w:rsidRDefault="0094613F" w:rsidP="00752F7D">
      <w:pPr>
        <w:keepLines/>
        <w:widowControl w:val="0"/>
        <w:jc w:val="both"/>
        <w:rPr>
          <w:rFonts w:ascii="Tahoma" w:hAnsi="Tahoma" w:cs="Tahoma"/>
        </w:rPr>
      </w:pPr>
    </w:p>
    <w:p w14:paraId="11D884E8" w14:textId="77777777" w:rsidR="00C53A34" w:rsidRPr="00C8579C" w:rsidRDefault="00C53A34" w:rsidP="00752F7D">
      <w:pPr>
        <w:keepLines/>
        <w:widowControl w:val="0"/>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 Priloge 3/2 in Priloge 3/3 priložiti dokazila v skladu z zahtevami razpisne dokumentacije.</w:t>
      </w:r>
    </w:p>
    <w:p w14:paraId="3A6F6517" w14:textId="77777777" w:rsidR="00C53A34" w:rsidRPr="00C8579C" w:rsidRDefault="00C53A34" w:rsidP="00752F7D">
      <w:pPr>
        <w:keepLines/>
        <w:widowControl w:val="0"/>
        <w:ind w:left="720"/>
        <w:jc w:val="both"/>
        <w:rPr>
          <w:rFonts w:ascii="Tahoma" w:hAnsi="Tahoma" w:cs="Tahoma"/>
        </w:rPr>
      </w:pPr>
    </w:p>
    <w:p w14:paraId="5E85EEA8" w14:textId="77777777"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32191ED" w14:textId="77777777" w:rsidR="00C53A34" w:rsidRDefault="00C53A34" w:rsidP="00752F7D">
      <w:pPr>
        <w:pStyle w:val="Telobesedila2"/>
        <w:keepLines/>
        <w:widowControl w:val="0"/>
        <w:rPr>
          <w:rFonts w:ascii="Tahoma" w:hAnsi="Tahoma" w:cs="Tahoma"/>
          <w:b w:val="0"/>
          <w:lang w:val="sl-SI"/>
        </w:rPr>
      </w:pPr>
    </w:p>
    <w:p w14:paraId="49E80458" w14:textId="77777777" w:rsidR="00B951A3" w:rsidRPr="00B951A3" w:rsidRDefault="00B951A3" w:rsidP="00752F7D">
      <w:pPr>
        <w:keepLines/>
        <w:widowControl w:val="0"/>
        <w:autoSpaceDE w:val="0"/>
        <w:autoSpaceDN w:val="0"/>
        <w:jc w:val="both"/>
        <w:rPr>
          <w:rFonts w:ascii="Tahoma" w:hAnsi="Tahoma" w:cs="Tahoma"/>
        </w:rPr>
      </w:pPr>
      <w:r>
        <w:rPr>
          <w:rFonts w:ascii="Tahoma" w:hAnsi="Tahoma" w:cs="Tahoma"/>
        </w:rPr>
        <w:t xml:space="preserve">O uporabi zmogljivosti drugih subjektov govorimo, ko drugi subjekt </w:t>
      </w:r>
      <w:r>
        <w:rPr>
          <w:rFonts w:ascii="Tahoma" w:hAnsi="Tahoma" w:cs="Tahoma"/>
          <w:u w:val="single"/>
        </w:rPr>
        <w:t>ni neposredno udeležen pri sami izvedbi naročila</w:t>
      </w:r>
      <w:r>
        <w:rPr>
          <w:rFonts w:ascii="Tahoma" w:hAnsi="Tahoma" w:cs="Tahoma"/>
        </w:rPr>
        <w:t xml:space="preserve">, temveč ponudniku le npr. posodi določeno opremo, tehnična sredstva, mehanizacijo itd.. Če bo drugi subjekt z zmogljivostmi, s katerimi razpolaga in na katere se sklicuje ponudnik, </w:t>
      </w:r>
      <w:r>
        <w:rPr>
          <w:rFonts w:ascii="Tahoma" w:hAnsi="Tahoma" w:cs="Tahoma"/>
          <w:u w:val="single"/>
        </w:rPr>
        <w:t>neposredno sam izvedel del predmeta javnega naročila</w:t>
      </w:r>
      <w:r>
        <w:rPr>
          <w:rFonts w:ascii="Tahoma" w:hAnsi="Tahoma" w:cs="Tahoma"/>
        </w:rPr>
        <w:t xml:space="preserve">, potem govorimo o subjektu, ki izpolnjuje definicijo </w:t>
      </w:r>
      <w:r>
        <w:rPr>
          <w:rFonts w:ascii="Tahoma" w:hAnsi="Tahoma" w:cs="Tahoma"/>
          <w:b/>
          <w:bCs/>
        </w:rPr>
        <w:t>podizvajalca</w:t>
      </w:r>
      <w:r>
        <w:rPr>
          <w:rFonts w:ascii="Tahoma" w:hAnsi="Tahoma" w:cs="Tahoma"/>
        </w:rPr>
        <w:t xml:space="preserve">, </w:t>
      </w:r>
      <w:r>
        <w:rPr>
          <w:rFonts w:ascii="Tahoma" w:hAnsi="Tahoma" w:cs="Tahoma"/>
          <w:u w:val="single"/>
        </w:rPr>
        <w:t xml:space="preserve">zato naj ga ponudnik nominira kot podizvajalca/e </w:t>
      </w:r>
      <w:r>
        <w:rPr>
          <w:rFonts w:ascii="Tahoma" w:hAnsi="Tahoma" w:cs="Tahoma"/>
          <w:b/>
          <w:bCs/>
          <w:u w:val="single"/>
        </w:rPr>
        <w:t>in ne</w:t>
      </w:r>
      <w:r>
        <w:rPr>
          <w:rFonts w:ascii="Tahoma" w:hAnsi="Tahoma" w:cs="Tahoma"/>
          <w:u w:val="single"/>
        </w:rPr>
        <w:t xml:space="preserve"> kot subjekt/e, katerih zmogljivost uporablja ponudnik v ponudbi</w:t>
      </w:r>
      <w:r>
        <w:rPr>
          <w:rFonts w:ascii="Tahoma" w:hAnsi="Tahoma" w:cs="Tahoma"/>
        </w:rPr>
        <w:t>.</w:t>
      </w:r>
    </w:p>
    <w:p w14:paraId="64FB763D" w14:textId="77777777" w:rsidR="00B951A3" w:rsidRPr="00C8579C" w:rsidRDefault="00B951A3" w:rsidP="00752F7D">
      <w:pPr>
        <w:pStyle w:val="Telobesedila2"/>
        <w:keepLines/>
        <w:widowControl w:val="0"/>
        <w:rPr>
          <w:rFonts w:ascii="Tahoma" w:hAnsi="Tahoma" w:cs="Tahoma"/>
          <w:b w:val="0"/>
          <w:lang w:val="sl-SI"/>
        </w:rPr>
      </w:pPr>
    </w:p>
    <w:p w14:paraId="1DF3ECEF" w14:textId="77777777" w:rsidR="00C53A34" w:rsidRPr="00C8579C" w:rsidRDefault="00C53A34" w:rsidP="00752F7D">
      <w:pPr>
        <w:pStyle w:val="Telobesedila2"/>
        <w:keepLines/>
        <w:widowControl w:val="0"/>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31D56072" w14:textId="77777777" w:rsidR="00E613F5" w:rsidRDefault="00E613F5" w:rsidP="00752F7D">
      <w:pPr>
        <w:keepLines/>
        <w:widowControl w:val="0"/>
        <w:jc w:val="both"/>
        <w:rPr>
          <w:rFonts w:ascii="Tahoma" w:hAnsi="Tahoma" w:cs="Tahoma"/>
        </w:rPr>
      </w:pPr>
    </w:p>
    <w:p w14:paraId="61E1C429" w14:textId="77777777" w:rsidR="00C74881" w:rsidRPr="00C8579C" w:rsidRDefault="00F1423B" w:rsidP="00752F7D">
      <w:pPr>
        <w:keepLines/>
        <w:widowControl w:val="0"/>
        <w:numPr>
          <w:ilvl w:val="1"/>
          <w:numId w:val="2"/>
        </w:numPr>
        <w:jc w:val="both"/>
        <w:rPr>
          <w:rFonts w:ascii="Tahoma" w:hAnsi="Tahoma" w:cs="Tahoma"/>
          <w:b/>
        </w:rPr>
      </w:pPr>
      <w:r w:rsidRPr="00C8579C">
        <w:rPr>
          <w:rFonts w:ascii="Tahoma" w:hAnsi="Tahoma" w:cs="Tahoma"/>
          <w:b/>
        </w:rPr>
        <w:t xml:space="preserve">Ponudbena </w:t>
      </w:r>
      <w:r w:rsidR="00E00C7D">
        <w:rPr>
          <w:rFonts w:ascii="Tahoma" w:hAnsi="Tahoma" w:cs="Tahoma"/>
          <w:b/>
        </w:rPr>
        <w:t>vrednost</w:t>
      </w:r>
    </w:p>
    <w:p w14:paraId="2D2F556D" w14:textId="77777777" w:rsidR="00E00C7D" w:rsidRDefault="00E00C7D" w:rsidP="00752F7D">
      <w:pPr>
        <w:keepLines/>
        <w:widowControl w:val="0"/>
        <w:jc w:val="both"/>
        <w:rPr>
          <w:rFonts w:ascii="Tahoma" w:hAnsi="Tahoma" w:cs="Tahoma"/>
        </w:rPr>
      </w:pPr>
    </w:p>
    <w:p w14:paraId="0BED0C18" w14:textId="77777777" w:rsidR="00AA0A25" w:rsidRDefault="00D817A8" w:rsidP="00752F7D">
      <w:pPr>
        <w:keepLines/>
        <w:widowControl w:val="0"/>
        <w:jc w:val="both"/>
        <w:rPr>
          <w:rFonts w:ascii="Tahoma" w:hAnsi="Tahoma" w:cs="Tahoma"/>
        </w:rPr>
      </w:pPr>
      <w:r>
        <w:rPr>
          <w:rFonts w:ascii="Tahoma" w:hAnsi="Tahoma" w:cs="Tahoma"/>
        </w:rPr>
        <w:t>Skupna p</w:t>
      </w:r>
      <w:r w:rsidR="00C53A34" w:rsidRPr="00C8579C">
        <w:rPr>
          <w:rFonts w:ascii="Tahoma" w:hAnsi="Tahoma" w:cs="Tahoma"/>
        </w:rPr>
        <w:t xml:space="preserve">onudbena </w:t>
      </w:r>
      <w:r w:rsidR="00E00C7D">
        <w:rPr>
          <w:rFonts w:ascii="Tahoma" w:hAnsi="Tahoma" w:cs="Tahoma"/>
        </w:rPr>
        <w:t>vrednost</w:t>
      </w:r>
      <w:r>
        <w:rPr>
          <w:rFonts w:ascii="Tahoma" w:hAnsi="Tahoma" w:cs="Tahoma"/>
        </w:rPr>
        <w:t xml:space="preserve"> in cene na enoto mere</w:t>
      </w:r>
      <w:r w:rsidR="00C53A34" w:rsidRPr="00C8579C">
        <w:rPr>
          <w:rFonts w:ascii="Tahoma" w:hAnsi="Tahoma" w:cs="Tahoma"/>
        </w:rPr>
        <w:t xml:space="preserve"> mora</w:t>
      </w:r>
      <w:r>
        <w:rPr>
          <w:rFonts w:ascii="Tahoma" w:hAnsi="Tahoma" w:cs="Tahoma"/>
        </w:rPr>
        <w:t>jo</w:t>
      </w:r>
      <w:r w:rsidR="00C53A34" w:rsidRPr="00C8579C">
        <w:rPr>
          <w:rFonts w:ascii="Tahoma" w:hAnsi="Tahoma" w:cs="Tahoma"/>
        </w:rPr>
        <w:t xml:space="preserve"> biti izražen</w:t>
      </w:r>
      <w:r>
        <w:rPr>
          <w:rFonts w:ascii="Tahoma" w:hAnsi="Tahoma" w:cs="Tahoma"/>
        </w:rPr>
        <w:t>e</w:t>
      </w:r>
      <w:r w:rsidR="00C53A34" w:rsidRPr="00C8579C">
        <w:rPr>
          <w:rFonts w:ascii="Tahoma" w:hAnsi="Tahoma" w:cs="Tahoma"/>
        </w:rPr>
        <w:t xml:space="preserve"> v evrih, zaokrožen</w:t>
      </w:r>
      <w:r>
        <w:rPr>
          <w:rFonts w:ascii="Tahoma" w:hAnsi="Tahoma" w:cs="Tahoma"/>
        </w:rPr>
        <w:t>o</w:t>
      </w:r>
      <w:r w:rsidR="00C53A34" w:rsidRPr="00C8579C">
        <w:rPr>
          <w:rFonts w:ascii="Tahoma" w:hAnsi="Tahoma" w:cs="Tahoma"/>
        </w:rPr>
        <w:t xml:space="preserve"> na dve (2) decimalni mesti.</w:t>
      </w:r>
      <w:r w:rsidR="003724F1" w:rsidRPr="00C8579C">
        <w:rPr>
          <w:rFonts w:ascii="Tahoma" w:hAnsi="Tahoma" w:cs="Tahoma"/>
        </w:rPr>
        <w:t xml:space="preserve"> </w:t>
      </w:r>
    </w:p>
    <w:p w14:paraId="1FF5B1DD" w14:textId="77777777" w:rsidR="00F67C01" w:rsidRDefault="00F67C01" w:rsidP="00752F7D">
      <w:pPr>
        <w:keepLines/>
        <w:widowControl w:val="0"/>
        <w:jc w:val="both"/>
        <w:rPr>
          <w:rFonts w:ascii="Tahoma" w:hAnsi="Tahoma" w:cs="Tahoma"/>
        </w:rPr>
      </w:pPr>
    </w:p>
    <w:p w14:paraId="2FB52727" w14:textId="77777777" w:rsidR="00F67C01" w:rsidRDefault="00F67C01" w:rsidP="00752F7D">
      <w:pPr>
        <w:keepLines/>
        <w:widowControl w:val="0"/>
        <w:jc w:val="both"/>
        <w:rPr>
          <w:rFonts w:ascii="Tahoma" w:hAnsi="Tahoma" w:cs="Tahoma"/>
        </w:rPr>
      </w:pPr>
      <w:r w:rsidRPr="007D1B8B">
        <w:rPr>
          <w:rFonts w:ascii="Tahoma" w:hAnsi="Tahoma" w:cs="Tahoma"/>
        </w:rPr>
        <w:t>Ponudnik mora izpolniti Prilog</w:t>
      </w:r>
      <w:r w:rsidR="00010E5E">
        <w:rPr>
          <w:rFonts w:ascii="Tahoma" w:hAnsi="Tahoma" w:cs="Tahoma"/>
        </w:rPr>
        <w:t>o</w:t>
      </w:r>
      <w:r w:rsidRPr="007D1B8B">
        <w:rPr>
          <w:rFonts w:ascii="Tahoma" w:hAnsi="Tahoma" w:cs="Tahoma"/>
        </w:rPr>
        <w:t xml:space="preserve"> 2 </w:t>
      </w:r>
      <w:r>
        <w:rPr>
          <w:rFonts w:ascii="Tahoma" w:hAnsi="Tahoma" w:cs="Tahoma"/>
        </w:rPr>
        <w:t>ter k prilogam priložiti izpolnjen in podpisan ponudben</w:t>
      </w:r>
      <w:r w:rsidR="00392A7A">
        <w:rPr>
          <w:rFonts w:ascii="Tahoma" w:hAnsi="Tahoma" w:cs="Tahoma"/>
        </w:rPr>
        <w:t>i</w:t>
      </w:r>
      <w:r>
        <w:rPr>
          <w:rFonts w:ascii="Tahoma" w:hAnsi="Tahoma" w:cs="Tahoma"/>
        </w:rPr>
        <w:t xml:space="preserve"> predračun </w:t>
      </w:r>
      <w:r w:rsidR="007370CD">
        <w:rPr>
          <w:rFonts w:ascii="Tahoma" w:hAnsi="Tahoma" w:cs="Tahoma"/>
        </w:rPr>
        <w:t>(Priloga 2/1</w:t>
      </w:r>
      <w:r w:rsidR="009A285E">
        <w:rPr>
          <w:rFonts w:ascii="Tahoma" w:hAnsi="Tahoma" w:cs="Tahoma"/>
        </w:rPr>
        <w:t>).</w:t>
      </w:r>
    </w:p>
    <w:p w14:paraId="53ABE207" w14:textId="77777777" w:rsidR="00AA0A25" w:rsidRDefault="00AA0A25" w:rsidP="00752F7D">
      <w:pPr>
        <w:keepLines/>
        <w:widowControl w:val="0"/>
        <w:jc w:val="both"/>
        <w:rPr>
          <w:rFonts w:ascii="Tahoma" w:hAnsi="Tahoma" w:cs="Tahoma"/>
        </w:rPr>
      </w:pPr>
    </w:p>
    <w:p w14:paraId="040AFEBD" w14:textId="77777777" w:rsidR="00186895" w:rsidRPr="00A91A5A" w:rsidRDefault="00195DEF" w:rsidP="00752F7D">
      <w:pPr>
        <w:keepLines/>
        <w:widowControl w:val="0"/>
        <w:jc w:val="both"/>
        <w:rPr>
          <w:rFonts w:ascii="Tahoma" w:hAnsi="Tahoma" w:cs="Tahoma"/>
        </w:rPr>
      </w:pPr>
      <w:r w:rsidRPr="00A91A5A">
        <w:rPr>
          <w:rFonts w:ascii="Tahoma" w:hAnsi="Tahoma" w:cs="Tahoma"/>
        </w:rPr>
        <w:t>Ponudnik mora Prilogo »POVZETEK PREDRAČUNA« izpolniti, natisniti, podpisati in žigosati ter jo naložiti v informacijski sistem e-JN</w:t>
      </w:r>
      <w:r w:rsidRPr="00A91A5A">
        <w:rPr>
          <w:rFonts w:ascii="Tahoma" w:hAnsi="Tahoma" w:cs="Tahoma"/>
          <w:b/>
        </w:rPr>
        <w:t xml:space="preserve"> v razdelek »Predračun«</w:t>
      </w:r>
      <w:r w:rsidRPr="00A91A5A">
        <w:rPr>
          <w:rFonts w:ascii="Tahoma" w:hAnsi="Tahoma" w:cs="Tahoma"/>
        </w:rPr>
        <w:t>. Ponudnik v Prilogo »POVZETEK PREDRAČUNA« prepiše skupno ponudbeno vrednost v EUR brez DDV iz ponudbenega predračuna.</w:t>
      </w:r>
      <w:r w:rsidR="0070004D" w:rsidRPr="00A91A5A">
        <w:rPr>
          <w:rFonts w:ascii="Tahoma" w:hAnsi="Tahoma" w:cs="Tahoma"/>
        </w:rPr>
        <w:t xml:space="preserve"> </w:t>
      </w:r>
    </w:p>
    <w:p w14:paraId="34DB441F" w14:textId="77777777" w:rsidR="009D4B92" w:rsidRPr="002B2A2A" w:rsidRDefault="009D4B92" w:rsidP="00752F7D">
      <w:pPr>
        <w:keepLines/>
        <w:widowControl w:val="0"/>
        <w:jc w:val="both"/>
        <w:rPr>
          <w:rFonts w:ascii="Tahoma" w:hAnsi="Tahoma" w:cs="Tahoma"/>
        </w:rPr>
      </w:pPr>
    </w:p>
    <w:p w14:paraId="5AD11A39" w14:textId="77777777" w:rsidR="008927D0" w:rsidRDefault="005E647E" w:rsidP="00752F7D">
      <w:pPr>
        <w:keepLines/>
        <w:widowControl w:val="0"/>
        <w:jc w:val="both"/>
        <w:rPr>
          <w:rFonts w:ascii="Tahoma" w:hAnsi="Tahoma" w:cs="Tahoma"/>
        </w:rPr>
      </w:pPr>
      <w:r>
        <w:rPr>
          <w:rFonts w:ascii="Tahoma" w:hAnsi="Tahoma" w:cs="Tahoma"/>
        </w:rPr>
        <w:t xml:space="preserve">Ponudbeni predračun </w:t>
      </w:r>
      <w:r w:rsidRPr="00D14F6F">
        <w:rPr>
          <w:rFonts w:ascii="Tahoma" w:hAnsi="Tahoma" w:cs="Tahoma"/>
        </w:rPr>
        <w:t>je k razpisni dokumentaciji priložen v excel formatu. Ponudnik ga izpolni, natisne</w:t>
      </w:r>
      <w:r>
        <w:rPr>
          <w:rFonts w:ascii="Tahoma" w:hAnsi="Tahoma" w:cs="Tahoma"/>
        </w:rPr>
        <w:t>,</w:t>
      </w:r>
      <w:r w:rsidRPr="00D14F6F">
        <w:rPr>
          <w:rFonts w:ascii="Tahoma" w:hAnsi="Tahoma" w:cs="Tahoma"/>
        </w:rPr>
        <w:t xml:space="preserve"> podpiše in žigosa ter ga kot </w:t>
      </w:r>
      <w:r>
        <w:rPr>
          <w:rFonts w:ascii="Tahoma" w:hAnsi="Tahoma" w:cs="Tahoma"/>
        </w:rPr>
        <w:t>P</w:t>
      </w:r>
      <w:r w:rsidR="009A285E">
        <w:rPr>
          <w:rFonts w:ascii="Tahoma" w:hAnsi="Tahoma" w:cs="Tahoma"/>
        </w:rPr>
        <w:t>rilo</w:t>
      </w:r>
      <w:r w:rsidR="00AD40DB">
        <w:rPr>
          <w:rFonts w:ascii="Tahoma" w:hAnsi="Tahoma" w:cs="Tahoma"/>
        </w:rPr>
        <w:t>g</w:t>
      </w:r>
      <w:r w:rsidR="009A285E">
        <w:rPr>
          <w:rFonts w:ascii="Tahoma" w:hAnsi="Tahoma" w:cs="Tahoma"/>
        </w:rPr>
        <w:t>o</w:t>
      </w:r>
      <w:r w:rsidRPr="00D14F6F">
        <w:rPr>
          <w:rFonts w:ascii="Tahoma" w:hAnsi="Tahoma" w:cs="Tahoma"/>
        </w:rPr>
        <w:t xml:space="preserve"> 2</w:t>
      </w:r>
      <w:r>
        <w:rPr>
          <w:rFonts w:ascii="Tahoma" w:hAnsi="Tahoma" w:cs="Tahoma"/>
        </w:rPr>
        <w:t>/1</w:t>
      </w:r>
      <w:r w:rsidR="0033386A">
        <w:rPr>
          <w:rFonts w:ascii="Tahoma" w:hAnsi="Tahoma" w:cs="Tahoma"/>
        </w:rPr>
        <w:t xml:space="preserve"> </w:t>
      </w:r>
      <w:r>
        <w:rPr>
          <w:rFonts w:ascii="Tahoma" w:hAnsi="Tahoma" w:cs="Tahoma"/>
        </w:rPr>
        <w:t xml:space="preserve">naloži v </w:t>
      </w:r>
      <w:r w:rsidRPr="00D14F6F">
        <w:rPr>
          <w:rFonts w:ascii="Tahoma" w:hAnsi="Tahoma" w:cs="Tahoma"/>
        </w:rPr>
        <w:t>informacijski sistem e-JN</w:t>
      </w:r>
      <w:r w:rsidRPr="00D14F6F">
        <w:rPr>
          <w:rFonts w:ascii="Tahoma" w:hAnsi="Tahoma" w:cs="Tahoma"/>
          <w:b/>
        </w:rPr>
        <w:t xml:space="preserve"> v razdelek </w:t>
      </w:r>
      <w:r w:rsidRPr="00F40FCE">
        <w:rPr>
          <w:rFonts w:ascii="Tahoma" w:hAnsi="Tahoma" w:cs="Tahoma"/>
          <w:b/>
        </w:rPr>
        <w:t>»DOKUMENTI«, del »Ostale priloge«</w:t>
      </w:r>
      <w:r w:rsidRPr="005E647E">
        <w:rPr>
          <w:rFonts w:ascii="Tahoma" w:hAnsi="Tahoma" w:cs="Tahoma"/>
          <w:b/>
        </w:rPr>
        <w:t xml:space="preserve">. </w:t>
      </w:r>
      <w:r>
        <w:rPr>
          <w:rFonts w:ascii="Tahoma" w:hAnsi="Tahoma" w:cs="Tahoma"/>
        </w:rPr>
        <w:t xml:space="preserve">Ponudbeni predračun </w:t>
      </w:r>
      <w:r w:rsidRPr="00D14F6F">
        <w:rPr>
          <w:rFonts w:ascii="Tahoma" w:hAnsi="Tahoma" w:cs="Tahoma"/>
        </w:rPr>
        <w:t>mora biti priložen tudi v excel formatu.</w:t>
      </w:r>
      <w:r w:rsidR="00016369">
        <w:rPr>
          <w:rFonts w:ascii="Tahoma" w:hAnsi="Tahoma" w:cs="Tahoma"/>
        </w:rPr>
        <w:t xml:space="preserve"> </w:t>
      </w:r>
    </w:p>
    <w:p w14:paraId="22E7E90E" w14:textId="77777777" w:rsidR="00103D80" w:rsidRDefault="00103D80" w:rsidP="00752F7D">
      <w:pPr>
        <w:keepLines/>
        <w:widowControl w:val="0"/>
        <w:jc w:val="both"/>
        <w:rPr>
          <w:rFonts w:ascii="Tahoma" w:hAnsi="Tahoma" w:cs="Tahoma"/>
        </w:rPr>
      </w:pPr>
    </w:p>
    <w:p w14:paraId="35E48A97" w14:textId="77777777" w:rsidR="00193548" w:rsidRPr="00C8579C" w:rsidRDefault="00734DC1" w:rsidP="00752F7D">
      <w:pPr>
        <w:keepLines/>
        <w:widowControl w:val="0"/>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BA587CB" w14:textId="77777777" w:rsidR="003C01C9" w:rsidRPr="00C8579C" w:rsidRDefault="003C01C9" w:rsidP="00752F7D">
      <w:pPr>
        <w:pStyle w:val="BESEDILO"/>
        <w:tabs>
          <w:tab w:val="clear" w:pos="2155"/>
        </w:tabs>
        <w:rPr>
          <w:rFonts w:ascii="Tahoma" w:hAnsi="Tahoma" w:cs="Tahoma"/>
        </w:rPr>
      </w:pPr>
    </w:p>
    <w:p w14:paraId="38572E6B" w14:textId="77777777" w:rsidR="00894103" w:rsidRDefault="003418E8" w:rsidP="00752F7D">
      <w:pPr>
        <w:pStyle w:val="BESEDILO"/>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039C9724" w14:textId="77777777" w:rsidR="001A0C2E" w:rsidRDefault="001A0C2E" w:rsidP="00752F7D">
      <w:pPr>
        <w:pStyle w:val="BESEDILO"/>
        <w:tabs>
          <w:tab w:val="clear" w:pos="2155"/>
        </w:tabs>
        <w:rPr>
          <w:rFonts w:ascii="Tahoma" w:hAnsi="Tahoma" w:cs="Tahoma"/>
        </w:rPr>
      </w:pPr>
    </w:p>
    <w:p w14:paraId="295EF282" w14:textId="77777777" w:rsidR="004423F8" w:rsidRPr="00B54A7F" w:rsidRDefault="00B54A7F" w:rsidP="00752F7D">
      <w:pPr>
        <w:keepLines/>
        <w:widowControl w:val="0"/>
        <w:numPr>
          <w:ilvl w:val="0"/>
          <w:numId w:val="2"/>
        </w:numPr>
        <w:jc w:val="both"/>
        <w:rPr>
          <w:rFonts w:ascii="Tahoma" w:hAnsi="Tahoma" w:cs="Tahoma"/>
          <w:b/>
          <w:sz w:val="24"/>
          <w:szCs w:val="24"/>
        </w:rPr>
      </w:pPr>
      <w:r w:rsidRPr="00B54A7F">
        <w:rPr>
          <w:rFonts w:ascii="Tahoma" w:hAnsi="Tahoma" w:cs="Tahoma"/>
          <w:b/>
          <w:sz w:val="24"/>
          <w:szCs w:val="24"/>
        </w:rPr>
        <w:t>TEHNIČNE ZAHTEVE</w:t>
      </w:r>
      <w:r w:rsidR="00137EF4">
        <w:rPr>
          <w:rFonts w:ascii="Tahoma" w:hAnsi="Tahoma" w:cs="Tahoma"/>
          <w:b/>
          <w:sz w:val="24"/>
          <w:szCs w:val="24"/>
        </w:rPr>
        <w:t xml:space="preserve"> TER OSTALE</w:t>
      </w:r>
      <w:r w:rsidR="00EB445A">
        <w:rPr>
          <w:rFonts w:ascii="Tahoma" w:hAnsi="Tahoma" w:cs="Tahoma"/>
          <w:b/>
          <w:sz w:val="24"/>
          <w:szCs w:val="24"/>
        </w:rPr>
        <w:t xml:space="preserve"> ZAHTEVE</w:t>
      </w:r>
    </w:p>
    <w:p w14:paraId="3A8A2212" w14:textId="77777777" w:rsidR="008E5B78" w:rsidRDefault="008E5B78" w:rsidP="00752F7D">
      <w:pPr>
        <w:keepLines/>
        <w:widowControl w:val="0"/>
        <w:jc w:val="both"/>
        <w:rPr>
          <w:rFonts w:ascii="Tahoma" w:hAnsi="Tahoma" w:cs="Tahoma"/>
        </w:rPr>
      </w:pPr>
    </w:p>
    <w:p w14:paraId="6049D2E5" w14:textId="77777777" w:rsidR="00A82DF1" w:rsidRPr="000D063B" w:rsidRDefault="00A82DF1" w:rsidP="00A82DF1">
      <w:pPr>
        <w:keepNext/>
        <w:keepLines/>
        <w:jc w:val="both"/>
        <w:rPr>
          <w:rFonts w:ascii="Tahoma" w:hAnsi="Tahoma" w:cs="Tahoma"/>
          <w:kern w:val="16"/>
        </w:rPr>
      </w:pPr>
      <w:r w:rsidRPr="000D063B">
        <w:rPr>
          <w:rFonts w:ascii="Tahoma" w:hAnsi="Tahoma" w:cs="Tahoma"/>
          <w:kern w:val="16"/>
        </w:rPr>
        <w:t xml:space="preserve">Natančen opis predmeta javnega naročila </w:t>
      </w:r>
      <w:r w:rsidRPr="007C7321">
        <w:rPr>
          <w:rFonts w:ascii="Tahoma" w:hAnsi="Tahoma" w:cs="Tahoma"/>
          <w:kern w:val="16"/>
        </w:rPr>
        <w:t>je razviden iz Tehnične specifikacije - Dodatek 1 k razpisni dokumentaciji in v ponudbenem predračunu (Priloga 2/1), ki so kot priloga sestavni del te razpisne dokumentacije.</w:t>
      </w:r>
      <w:r w:rsidRPr="000D063B">
        <w:rPr>
          <w:rFonts w:ascii="Tahoma" w:hAnsi="Tahoma" w:cs="Tahoma"/>
          <w:kern w:val="16"/>
        </w:rPr>
        <w:t xml:space="preserve"> </w:t>
      </w:r>
    </w:p>
    <w:p w14:paraId="0B2C8A8A" w14:textId="77777777" w:rsidR="00A82DF1" w:rsidRPr="000D063B" w:rsidRDefault="00A82DF1" w:rsidP="00A82DF1">
      <w:pPr>
        <w:keepNext/>
        <w:keepLines/>
        <w:jc w:val="both"/>
        <w:rPr>
          <w:rFonts w:ascii="Tahoma" w:hAnsi="Tahoma" w:cs="Tahoma"/>
          <w:kern w:val="16"/>
        </w:rPr>
      </w:pPr>
    </w:p>
    <w:p w14:paraId="46CB8076" w14:textId="2DC80E80" w:rsidR="00A82DF1" w:rsidRPr="000D063B" w:rsidRDefault="00A82DF1" w:rsidP="00A82DF1">
      <w:pPr>
        <w:keepNext/>
        <w:keepLines/>
        <w:jc w:val="both"/>
        <w:rPr>
          <w:rFonts w:ascii="Tahoma" w:hAnsi="Tahoma" w:cs="Tahoma"/>
        </w:rPr>
      </w:pPr>
      <w:r w:rsidRPr="000D063B">
        <w:rPr>
          <w:rFonts w:ascii="Tahoma" w:hAnsi="Tahoma" w:cs="Tahoma"/>
        </w:rPr>
        <w:t>Ponudnik mora pri pripravi ponudbe v celoti upoštevati tehnično specifikacijo naročnika in ostale ponudbene pogoje in zaht</w:t>
      </w:r>
      <w:r w:rsidR="00670CDD">
        <w:rPr>
          <w:rFonts w:ascii="Tahoma" w:hAnsi="Tahoma" w:cs="Tahoma"/>
        </w:rPr>
        <w:t xml:space="preserve">eve. V kolikor predmet ponudbe </w:t>
      </w:r>
      <w:r w:rsidRPr="000D063B">
        <w:rPr>
          <w:rFonts w:ascii="Tahoma" w:hAnsi="Tahoma" w:cs="Tahoma"/>
        </w:rPr>
        <w:t xml:space="preserve">ne bo izpolnjeval vseh opisov, zahtev, pogojev, navedb in kakovosti, navedene v razpisni dokumentaciji, bo naročnik tako ponudbo izločil iz nadaljnjega ocenjevanja. </w:t>
      </w:r>
    </w:p>
    <w:p w14:paraId="080C0EC7" w14:textId="77777777" w:rsidR="00A82DF1" w:rsidRDefault="00A82DF1" w:rsidP="00A82DF1">
      <w:pPr>
        <w:keepNext/>
        <w:keepLines/>
        <w:jc w:val="both"/>
        <w:rPr>
          <w:rFonts w:ascii="Tahoma" w:hAnsi="Tahoma" w:cs="Tahoma"/>
        </w:rPr>
      </w:pPr>
    </w:p>
    <w:p w14:paraId="519FAEF3" w14:textId="7DFE9AA3" w:rsidR="00A82DF1" w:rsidRPr="000D063B" w:rsidRDefault="00A82DF1" w:rsidP="00A82DF1">
      <w:pPr>
        <w:keepNext/>
        <w:keepLines/>
        <w:jc w:val="both"/>
        <w:rPr>
          <w:rFonts w:ascii="Tahoma" w:hAnsi="Tahoma" w:cs="Tahoma"/>
          <w:kern w:val="16"/>
        </w:rPr>
      </w:pPr>
      <w:r w:rsidRPr="000D063B">
        <w:rPr>
          <w:rFonts w:ascii="Tahoma" w:hAnsi="Tahoma" w:cs="Tahoma"/>
          <w:kern w:val="16"/>
        </w:rPr>
        <w:t xml:space="preserve">Ponudnik je dolžan predložiti v prilogi </w:t>
      </w:r>
      <w:r w:rsidR="00670CDD">
        <w:rPr>
          <w:rFonts w:ascii="Tahoma" w:hAnsi="Tahoma" w:cs="Tahoma"/>
          <w:kern w:val="16"/>
        </w:rPr>
        <w:t>6</w:t>
      </w:r>
      <w:r w:rsidRPr="000D063B">
        <w:rPr>
          <w:rFonts w:ascii="Tahoma" w:hAnsi="Tahoma" w:cs="Tahoma"/>
          <w:kern w:val="16"/>
        </w:rPr>
        <w:t xml:space="preserve"> tehnične podatke o tkaninah v slovenskem jeziku – vpiše jih v razpredelnice tehnične specifikacije (kakovostni parametri tkanine). Podatke vpiše v sivo pobarvan stolpec. </w:t>
      </w:r>
    </w:p>
    <w:p w14:paraId="76078521" w14:textId="77777777" w:rsidR="00A82DF1" w:rsidRPr="000D063B" w:rsidRDefault="00A82DF1" w:rsidP="00A82DF1">
      <w:pPr>
        <w:keepNext/>
        <w:keepLines/>
        <w:jc w:val="center"/>
        <w:rPr>
          <w:rFonts w:ascii="Tahoma" w:hAnsi="Tahoma" w:cs="Tahoma"/>
          <w:kern w:val="16"/>
        </w:rPr>
      </w:pPr>
    </w:p>
    <w:p w14:paraId="198B2F90" w14:textId="46BB11BD" w:rsidR="00A82DF1" w:rsidRPr="000D063B" w:rsidRDefault="00A82DF1" w:rsidP="00A82DF1">
      <w:pPr>
        <w:keepNext/>
        <w:keepLines/>
        <w:jc w:val="both"/>
        <w:rPr>
          <w:rFonts w:ascii="Tahoma" w:hAnsi="Tahoma" w:cs="Tahoma"/>
          <w:kern w:val="16"/>
        </w:rPr>
      </w:pPr>
      <w:r w:rsidRPr="000D063B">
        <w:rPr>
          <w:rFonts w:ascii="Tahoma" w:hAnsi="Tahoma" w:cs="Tahoma"/>
          <w:kern w:val="16"/>
        </w:rPr>
        <w:t xml:space="preserve">Ponudnik je dolžan za vse tkanine priložiti tudi tehnične liste </w:t>
      </w:r>
      <w:r w:rsidR="00136F70">
        <w:rPr>
          <w:rFonts w:ascii="Tahoma" w:hAnsi="Tahoma" w:cs="Tahoma"/>
          <w:kern w:val="16"/>
        </w:rPr>
        <w:t>ali</w:t>
      </w:r>
      <w:r w:rsidRPr="000D063B">
        <w:rPr>
          <w:rFonts w:ascii="Tahoma" w:hAnsi="Tahoma" w:cs="Tahoma"/>
          <w:kern w:val="16"/>
        </w:rPr>
        <w:t xml:space="preserve"> laboratorijska poročila proizvajalcev tkanine ali poročilo neodvisnega testnega laboratorija. Priložena dokazila morajo biti ustrezno označena na katero obleko se nanašajo.  </w:t>
      </w:r>
    </w:p>
    <w:p w14:paraId="0BAC626F" w14:textId="77777777" w:rsidR="00A82DF1" w:rsidRPr="000D063B" w:rsidRDefault="00A82DF1" w:rsidP="00A82DF1">
      <w:pPr>
        <w:keepNext/>
        <w:keepLines/>
        <w:jc w:val="both"/>
        <w:rPr>
          <w:rFonts w:ascii="Tahoma" w:hAnsi="Tahoma" w:cs="Tahoma"/>
          <w:kern w:val="16"/>
        </w:rPr>
      </w:pPr>
    </w:p>
    <w:p w14:paraId="6F48FBDC" w14:textId="3D486B58" w:rsidR="00A82DF1" w:rsidRPr="000D063B" w:rsidRDefault="00A82DF1" w:rsidP="00A82DF1">
      <w:pPr>
        <w:keepNext/>
        <w:keepLines/>
        <w:jc w:val="both"/>
        <w:rPr>
          <w:rFonts w:ascii="Tahoma" w:hAnsi="Tahoma" w:cs="Tahoma"/>
          <w:kern w:val="16"/>
        </w:rPr>
      </w:pPr>
      <w:r w:rsidRPr="000D063B">
        <w:rPr>
          <w:rFonts w:ascii="Tahoma" w:hAnsi="Tahoma" w:cs="Tahoma"/>
          <w:kern w:val="16"/>
        </w:rPr>
        <w:t>Ponudnik izkaže izpolnjevanje naročnikovih zahtev glede izpolnjevanja kakovosti s priložitvijo iz</w:t>
      </w:r>
      <w:r w:rsidR="00670CDD">
        <w:rPr>
          <w:rFonts w:ascii="Tahoma" w:hAnsi="Tahoma" w:cs="Tahoma"/>
          <w:kern w:val="16"/>
        </w:rPr>
        <w:t>polnjenih obrazcev pod prilogo 6</w:t>
      </w:r>
      <w:r w:rsidRPr="000D063B">
        <w:rPr>
          <w:rFonts w:ascii="Tahoma" w:hAnsi="Tahoma" w:cs="Tahoma"/>
          <w:kern w:val="16"/>
        </w:rPr>
        <w:t xml:space="preserve"> in priložitvijo tehničnih listov oziroma laboratorijskih poročil proizvajalcev tkanine ali poročil neodvisnega testnega laboratorija.</w:t>
      </w:r>
    </w:p>
    <w:p w14:paraId="5DF32852" w14:textId="77777777" w:rsidR="00292D4D" w:rsidRPr="00292D4D" w:rsidRDefault="00292D4D" w:rsidP="00292D4D">
      <w:pPr>
        <w:keepNext/>
        <w:keepLines/>
        <w:jc w:val="both"/>
        <w:rPr>
          <w:rFonts w:ascii="Tahoma" w:hAnsi="Tahoma" w:cs="Tahoma"/>
          <w:sz w:val="18"/>
        </w:rPr>
      </w:pPr>
      <w:r w:rsidRPr="008A3D17">
        <w:rPr>
          <w:rFonts w:ascii="Tahoma" w:hAnsi="Tahoma" w:cs="Tahoma"/>
        </w:rPr>
        <w:t xml:space="preserve"> </w:t>
      </w:r>
    </w:p>
    <w:p w14:paraId="545EC64D" w14:textId="77777777" w:rsidR="00592698" w:rsidRPr="00EE7584" w:rsidRDefault="00592698" w:rsidP="00752F7D">
      <w:pPr>
        <w:keepLines/>
        <w:widowControl w:val="0"/>
        <w:jc w:val="both"/>
        <w:rPr>
          <w:rFonts w:ascii="Tahoma" w:hAnsi="Tahoma" w:cs="Tahoma"/>
          <w:u w:val="single"/>
        </w:rPr>
      </w:pPr>
      <w:r w:rsidRPr="00EE7584">
        <w:rPr>
          <w:rFonts w:ascii="Tahoma" w:hAnsi="Tahoma" w:cs="Tahoma"/>
          <w:b/>
        </w:rPr>
        <w:t>Dokazila:</w:t>
      </w:r>
    </w:p>
    <w:p w14:paraId="52EA631F" w14:textId="77777777" w:rsidR="00592698" w:rsidRPr="00EE7584" w:rsidRDefault="00592698" w:rsidP="00752F7D">
      <w:pPr>
        <w:keepLines/>
        <w:widowControl w:val="0"/>
        <w:jc w:val="both"/>
        <w:rPr>
          <w:rFonts w:ascii="Tahoma" w:hAnsi="Tahoma" w:cs="Tahoma"/>
        </w:rPr>
      </w:pPr>
      <w:r w:rsidRPr="00EE7584">
        <w:rPr>
          <w:rFonts w:ascii="Tahoma" w:hAnsi="Tahoma" w:cs="Tahoma"/>
        </w:rPr>
        <w:t xml:space="preserve">Ponudnik izkaže izpolnjevanje pogojev v poglavju 2. s priložitvijo izpolnjene in podpisane: </w:t>
      </w:r>
    </w:p>
    <w:p w14:paraId="04E96C5D" w14:textId="77777777" w:rsidR="00592698" w:rsidRPr="00EE7584" w:rsidRDefault="00592698" w:rsidP="001064DA">
      <w:pPr>
        <w:keepLines/>
        <w:widowControl w:val="0"/>
        <w:numPr>
          <w:ilvl w:val="0"/>
          <w:numId w:val="18"/>
        </w:numPr>
        <w:ind w:left="426" w:hanging="284"/>
        <w:jc w:val="both"/>
        <w:rPr>
          <w:rFonts w:ascii="Tahoma" w:hAnsi="Tahoma" w:cs="Tahoma"/>
        </w:rPr>
      </w:pPr>
      <w:r w:rsidRPr="00EE7584">
        <w:rPr>
          <w:rFonts w:ascii="Tahoma" w:hAnsi="Tahoma" w:cs="Tahoma"/>
        </w:rPr>
        <w:t>Priloga 3/1 – »UGOTAVLJANJE SPOSOBNOSTI – Izjava ponudnika« (in partnerja v primeru skupne ponudbe) oz. Priloga 3/2 – »UGOTAVLJANJE SPOSOBNOSTI – Izjava podizvajalca/subjekta, katerega zmogljivost uporablja ponudnika«</w:t>
      </w:r>
      <w:r w:rsidRPr="00EE7584">
        <w:rPr>
          <w:rFonts w:ascii="Tahoma" w:hAnsi="Tahoma" w:cs="Tahoma"/>
          <w:iCs/>
        </w:rPr>
        <w:t>;</w:t>
      </w:r>
    </w:p>
    <w:p w14:paraId="09EEE5EF" w14:textId="77777777" w:rsidR="00592698" w:rsidRPr="00EE7584" w:rsidRDefault="00592698" w:rsidP="001064DA">
      <w:pPr>
        <w:keepLines/>
        <w:widowControl w:val="0"/>
        <w:numPr>
          <w:ilvl w:val="0"/>
          <w:numId w:val="18"/>
        </w:numPr>
        <w:ind w:left="426" w:hanging="284"/>
        <w:jc w:val="both"/>
        <w:rPr>
          <w:rFonts w:ascii="Tahoma" w:hAnsi="Tahoma" w:cs="Tahoma"/>
        </w:rPr>
      </w:pPr>
      <w:r w:rsidRPr="00EE7584">
        <w:rPr>
          <w:rFonts w:ascii="Tahoma" w:hAnsi="Tahoma" w:cs="Tahoma"/>
          <w:iCs/>
        </w:rPr>
        <w:t xml:space="preserve">ter z ostalimi dokazili, v kolikor/kot to izhaja iz posameznih točk razpisne dokumentacije v nadaljevanju. </w:t>
      </w:r>
    </w:p>
    <w:p w14:paraId="2CF7B381" w14:textId="77777777" w:rsidR="00592698" w:rsidRPr="00EE7584" w:rsidRDefault="00592698" w:rsidP="00752F7D">
      <w:pPr>
        <w:keepLines/>
        <w:widowControl w:val="0"/>
        <w:jc w:val="both"/>
        <w:rPr>
          <w:rFonts w:ascii="Tahoma" w:eastAsia="Tahoma" w:hAnsi="Tahoma" w:cs="Tahoma"/>
        </w:rPr>
      </w:pPr>
    </w:p>
    <w:p w14:paraId="35AE1FC0" w14:textId="77777777" w:rsidR="00292D4D" w:rsidRDefault="00292D4D" w:rsidP="00292D4D">
      <w:pPr>
        <w:keepNext/>
        <w:keepLines/>
        <w:jc w:val="both"/>
        <w:rPr>
          <w:rFonts w:ascii="Tahoma" w:hAnsi="Tahoma" w:cs="Tahoma"/>
        </w:rPr>
      </w:pPr>
      <w:r w:rsidRPr="00EE7584">
        <w:rPr>
          <w:rFonts w:ascii="Tahoma" w:hAnsi="Tahoma" w:cs="Tahoma"/>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7404D1F4" w14:textId="77777777" w:rsidR="00A82DF1" w:rsidRPr="00EE7584" w:rsidRDefault="00A82DF1" w:rsidP="00292D4D">
      <w:pPr>
        <w:keepNext/>
        <w:keepLines/>
        <w:jc w:val="both"/>
        <w:rPr>
          <w:rFonts w:ascii="Tahoma" w:hAnsi="Tahoma" w:cs="Tahoma"/>
        </w:rPr>
      </w:pPr>
    </w:p>
    <w:p w14:paraId="77F7693C" w14:textId="77777777" w:rsidR="00A82DF1" w:rsidRPr="00A01C68" w:rsidRDefault="00A82DF1" w:rsidP="00A82DF1">
      <w:pPr>
        <w:keepNext/>
        <w:keepLines/>
        <w:widowControl w:val="0"/>
        <w:numPr>
          <w:ilvl w:val="1"/>
          <w:numId w:val="16"/>
        </w:numPr>
        <w:jc w:val="both"/>
        <w:rPr>
          <w:rFonts w:ascii="Tahoma" w:hAnsi="Tahoma" w:cs="Tahoma"/>
          <w:b/>
        </w:rPr>
      </w:pPr>
      <w:r w:rsidRPr="00A01C68">
        <w:rPr>
          <w:rFonts w:ascii="Tahoma" w:hAnsi="Tahoma" w:cs="Tahoma"/>
          <w:b/>
        </w:rPr>
        <w:t>Okoljski vidiki in cilji zelenega javnega naročanja.</w:t>
      </w:r>
    </w:p>
    <w:p w14:paraId="698D1CB4" w14:textId="77777777" w:rsidR="00A82DF1" w:rsidRPr="000D063B" w:rsidRDefault="00A82DF1" w:rsidP="00A82DF1">
      <w:pPr>
        <w:keepNext/>
        <w:keepLines/>
        <w:rPr>
          <w:rFonts w:ascii="Tahoma" w:hAnsi="Tahoma" w:cs="Tahoma"/>
          <w:bCs/>
          <w:sz w:val="24"/>
          <w:szCs w:val="24"/>
        </w:rPr>
      </w:pPr>
    </w:p>
    <w:p w14:paraId="6593139C" w14:textId="5B228509" w:rsidR="00A82DF1" w:rsidRPr="00A01C68" w:rsidRDefault="00A82DF1" w:rsidP="00A82DF1">
      <w:pPr>
        <w:keepNext/>
        <w:keepLines/>
        <w:jc w:val="both"/>
        <w:rPr>
          <w:rFonts w:ascii="Tahoma" w:hAnsi="Tahoma" w:cs="Tahoma"/>
        </w:rPr>
      </w:pPr>
      <w:r w:rsidRPr="00A01C68">
        <w:rPr>
          <w:rFonts w:ascii="Tahoma" w:hAnsi="Tahoma" w:cs="Tahoma"/>
        </w:rPr>
        <w:t>Naročnik pri oddaji javnega naročila upošteva Ur</w:t>
      </w:r>
      <w:r w:rsidR="008026C3" w:rsidRPr="00A01C68">
        <w:rPr>
          <w:rFonts w:ascii="Tahoma" w:hAnsi="Tahoma" w:cs="Tahoma"/>
        </w:rPr>
        <w:t xml:space="preserve">edbo o zelenem javnem naročanju in sicer šesti odstavek 6. člena, ki določa, da lahko naročnik </w:t>
      </w:r>
      <w:r w:rsidR="008026C3">
        <w:rPr>
          <w:rFonts w:ascii="Tahoma" w:hAnsi="Tahoma" w:cs="Tahoma"/>
        </w:rPr>
        <w:t>i</w:t>
      </w:r>
      <w:r w:rsidR="008026C3" w:rsidRPr="00A01C68">
        <w:rPr>
          <w:rFonts w:ascii="Tahoma" w:hAnsi="Tahoma" w:cs="Tahoma"/>
        </w:rPr>
        <w:t xml:space="preserve">zjemoma, kadar to zahtevajo okoliščine ali predmet javnega naročanja, odda javno naročilo brez upoštevanja ciljev iz drugega odstavka 6. člena. Naročnik bo skladno z Uredbo o zelenem javnem naročanju pri naslednjem istovrstnem naročilu zagotovil, da bo dosegel dvakratnik </w:t>
      </w:r>
      <w:r w:rsidR="00B0687A" w:rsidRPr="00A01C68">
        <w:rPr>
          <w:rFonts w:ascii="Tahoma" w:hAnsi="Tahoma" w:cs="Tahoma"/>
        </w:rPr>
        <w:t xml:space="preserve">zahtevanega </w:t>
      </w:r>
      <w:r w:rsidR="008026C3" w:rsidRPr="00A01C68">
        <w:rPr>
          <w:rFonts w:ascii="Tahoma" w:hAnsi="Tahoma" w:cs="Tahoma"/>
        </w:rPr>
        <w:t xml:space="preserve">cilja iz drugega odstavka </w:t>
      </w:r>
      <w:r w:rsidR="00B0687A" w:rsidRPr="00A01C68">
        <w:rPr>
          <w:rFonts w:ascii="Tahoma" w:hAnsi="Tahoma" w:cs="Tahoma"/>
        </w:rPr>
        <w:t>6.</w:t>
      </w:r>
      <w:r w:rsidR="008026C3" w:rsidRPr="00A01C68">
        <w:rPr>
          <w:rFonts w:ascii="Tahoma" w:hAnsi="Tahoma" w:cs="Tahoma"/>
        </w:rPr>
        <w:t xml:space="preserve"> člena</w:t>
      </w:r>
      <w:r w:rsidR="00B0687A" w:rsidRPr="00A01C68">
        <w:rPr>
          <w:rFonts w:ascii="Tahoma" w:hAnsi="Tahoma" w:cs="Tahoma"/>
        </w:rPr>
        <w:t xml:space="preserve"> Uredbe o zelenem javnem naročanju.</w:t>
      </w:r>
    </w:p>
    <w:p w14:paraId="566428EE" w14:textId="77777777" w:rsidR="008026C3" w:rsidRPr="00A01C68" w:rsidRDefault="008026C3" w:rsidP="00A82DF1">
      <w:pPr>
        <w:keepNext/>
        <w:keepLines/>
        <w:rPr>
          <w:rFonts w:ascii="Tahoma" w:hAnsi="Tahoma" w:cs="Tahoma"/>
        </w:rPr>
      </w:pPr>
    </w:p>
    <w:p w14:paraId="5B830375" w14:textId="6325643C" w:rsidR="00A01C68" w:rsidRPr="00A01C68" w:rsidRDefault="00B0687A" w:rsidP="00A01C68">
      <w:pPr>
        <w:jc w:val="both"/>
        <w:rPr>
          <w:rFonts w:ascii="Tahoma" w:hAnsi="Tahoma" w:cs="Tahoma"/>
        </w:rPr>
      </w:pPr>
      <w:r w:rsidRPr="00A01C68">
        <w:rPr>
          <w:rFonts w:ascii="Tahoma" w:hAnsi="Tahoma" w:cs="Tahoma"/>
        </w:rPr>
        <w:t xml:space="preserve">Trenutne okoliščine </w:t>
      </w:r>
      <w:r w:rsidR="00A01C68" w:rsidRPr="00A01C68">
        <w:rPr>
          <w:rFonts w:ascii="Tahoma" w:hAnsi="Tahoma" w:cs="Tahoma"/>
        </w:rPr>
        <w:t xml:space="preserve">so namreč takšne, da naročnik v </w:t>
      </w:r>
      <w:r w:rsidR="00670CDD">
        <w:rPr>
          <w:rFonts w:ascii="Tahoma" w:hAnsi="Tahoma" w:cs="Tahoma"/>
        </w:rPr>
        <w:t>predhodno izvedenih</w:t>
      </w:r>
      <w:r w:rsidR="00A01C68" w:rsidRPr="00A01C68">
        <w:rPr>
          <w:rFonts w:ascii="Tahoma" w:hAnsi="Tahoma" w:cs="Tahoma"/>
        </w:rPr>
        <w:t xml:space="preserve"> postopk</w:t>
      </w:r>
      <w:r w:rsidR="00670CDD">
        <w:rPr>
          <w:rFonts w:ascii="Tahoma" w:hAnsi="Tahoma" w:cs="Tahoma"/>
        </w:rPr>
        <w:t>ih</w:t>
      </w:r>
      <w:r w:rsidR="00A01C68" w:rsidRPr="00A01C68">
        <w:rPr>
          <w:rFonts w:ascii="Tahoma" w:hAnsi="Tahoma" w:cs="Tahoma"/>
        </w:rPr>
        <w:t xml:space="preserve"> ni prejel</w:t>
      </w:r>
      <w:r w:rsidR="008026C3" w:rsidRPr="00A01C68">
        <w:rPr>
          <w:rFonts w:ascii="Tahoma" w:hAnsi="Tahoma" w:cs="Tahoma"/>
        </w:rPr>
        <w:t xml:space="preserve"> </w:t>
      </w:r>
      <w:r w:rsidR="00670CDD">
        <w:rPr>
          <w:rFonts w:ascii="Tahoma" w:hAnsi="Tahoma" w:cs="Tahoma"/>
        </w:rPr>
        <w:t xml:space="preserve">nobene </w:t>
      </w:r>
      <w:r w:rsidR="00A01C68" w:rsidRPr="00A01C68">
        <w:rPr>
          <w:rFonts w:ascii="Tahoma" w:hAnsi="Tahoma" w:cs="Tahoma"/>
        </w:rPr>
        <w:t xml:space="preserve">dopustne </w:t>
      </w:r>
      <w:r w:rsidR="008026C3" w:rsidRPr="00A01C68">
        <w:rPr>
          <w:rFonts w:ascii="Tahoma" w:hAnsi="Tahoma" w:cs="Tahoma"/>
        </w:rPr>
        <w:t>ponudbe</w:t>
      </w:r>
      <w:r w:rsidR="00670CDD">
        <w:rPr>
          <w:rFonts w:ascii="Tahoma" w:hAnsi="Tahoma" w:cs="Tahoma"/>
        </w:rPr>
        <w:t xml:space="preserve"> oz. je končal postopek brez izbire. P</w:t>
      </w:r>
      <w:r w:rsidR="008026C3" w:rsidRPr="00A01C68">
        <w:rPr>
          <w:rFonts w:ascii="Tahoma" w:hAnsi="Tahoma" w:cs="Tahoma"/>
        </w:rPr>
        <w:t>onudniki</w:t>
      </w:r>
      <w:r w:rsidR="00670CDD">
        <w:rPr>
          <w:rFonts w:ascii="Tahoma" w:hAnsi="Tahoma" w:cs="Tahoma"/>
        </w:rPr>
        <w:t xml:space="preserve"> v prvem postopku</w:t>
      </w:r>
      <w:r w:rsidR="008026C3" w:rsidRPr="00A01C68">
        <w:rPr>
          <w:rFonts w:ascii="Tahoma" w:hAnsi="Tahoma" w:cs="Tahoma"/>
        </w:rPr>
        <w:t xml:space="preserve"> niso izpolnjevali</w:t>
      </w:r>
      <w:r w:rsidR="00A01C68" w:rsidRPr="00A01C68">
        <w:rPr>
          <w:rFonts w:ascii="Tahoma" w:hAnsi="Tahoma" w:cs="Tahoma"/>
        </w:rPr>
        <w:t xml:space="preserve"> zahtev iz</w:t>
      </w:r>
      <w:r w:rsidR="008026C3" w:rsidRPr="00A01C68">
        <w:rPr>
          <w:rFonts w:ascii="Tahoma" w:hAnsi="Tahoma" w:cs="Tahoma"/>
        </w:rPr>
        <w:t xml:space="preserve"> Uredbe o zelenem javnem naročanju g</w:t>
      </w:r>
      <w:r w:rsidR="00A01C68" w:rsidRPr="00A01C68">
        <w:rPr>
          <w:rFonts w:ascii="Tahoma" w:hAnsi="Tahoma" w:cs="Tahoma"/>
        </w:rPr>
        <w:t xml:space="preserve">lede ekološke pridelave bombaža. Na trgu trenutno očitno ni zainteresiranih ponudnikov, ki bi </w:t>
      </w:r>
      <w:r w:rsidR="008C15D3">
        <w:rPr>
          <w:rFonts w:ascii="Tahoma" w:hAnsi="Tahoma" w:cs="Tahoma"/>
        </w:rPr>
        <w:t xml:space="preserve">ob upoštevanju zahtev iz uredbe, </w:t>
      </w:r>
      <w:r w:rsidR="00A01C68" w:rsidRPr="00A01C68">
        <w:rPr>
          <w:rFonts w:ascii="Tahoma" w:hAnsi="Tahoma" w:cs="Tahoma"/>
        </w:rPr>
        <w:t>lahko izvedli javno naročilo. Zaposleni naročnika nujno potrebujejo nova oblačila, zato naročnik v predmetnem postopku cilja iz uredbe ne bo dosegel, bo pa pri prihodnjem istovrstnem naročilu ponovno preučil kateri del predmeta službenih oblačil bi najlaž</w:t>
      </w:r>
      <w:r w:rsidR="0081495C">
        <w:rPr>
          <w:rFonts w:ascii="Tahoma" w:hAnsi="Tahoma" w:cs="Tahoma"/>
        </w:rPr>
        <w:t>je izpolnil cilj iz uredbe, ter</w:t>
      </w:r>
      <w:r w:rsidR="00A01C68" w:rsidRPr="00A01C68">
        <w:rPr>
          <w:rFonts w:ascii="Tahoma" w:hAnsi="Tahoma" w:cs="Tahoma"/>
        </w:rPr>
        <w:t xml:space="preserve"> </w:t>
      </w:r>
      <w:r w:rsidR="00A01C68">
        <w:rPr>
          <w:rFonts w:ascii="Tahoma" w:hAnsi="Tahoma" w:cs="Tahoma"/>
        </w:rPr>
        <w:t>bo zahteval, da</w:t>
      </w:r>
      <w:r w:rsidR="00A01C68" w:rsidRPr="00A01C68">
        <w:rPr>
          <w:rFonts w:ascii="Tahoma" w:hAnsi="Tahoma" w:cs="Tahoma"/>
        </w:rPr>
        <w:t xml:space="preserve"> najmanj 20 % vseh izdelkov zajemajo bombažna ali druga naravna vlakna, pridobljena na ekološki način.</w:t>
      </w:r>
    </w:p>
    <w:p w14:paraId="4C2886E8" w14:textId="77777777" w:rsidR="00A01C68" w:rsidRPr="00A01C68" w:rsidRDefault="00A01C68" w:rsidP="00A01C68">
      <w:pPr>
        <w:jc w:val="both"/>
        <w:rPr>
          <w:rFonts w:ascii="Tahoma" w:hAnsi="Tahoma" w:cs="Tahoma"/>
        </w:rPr>
      </w:pPr>
    </w:p>
    <w:p w14:paraId="49CC3F3B" w14:textId="77777777" w:rsidR="00D04A11" w:rsidRPr="000D063B" w:rsidRDefault="00D04A11" w:rsidP="00A01C68">
      <w:pPr>
        <w:keepNext/>
        <w:keepLines/>
        <w:widowControl w:val="0"/>
        <w:numPr>
          <w:ilvl w:val="1"/>
          <w:numId w:val="16"/>
        </w:numPr>
        <w:jc w:val="both"/>
        <w:rPr>
          <w:rFonts w:ascii="Tahoma" w:hAnsi="Tahoma" w:cs="Tahoma"/>
          <w:b/>
        </w:rPr>
      </w:pPr>
      <w:r w:rsidRPr="000D063B">
        <w:rPr>
          <w:rFonts w:ascii="Tahoma" w:hAnsi="Tahoma" w:cs="Tahoma"/>
          <w:b/>
        </w:rPr>
        <w:t>Rok in kraj dobave</w:t>
      </w:r>
    </w:p>
    <w:p w14:paraId="3BA2A92E" w14:textId="77777777" w:rsidR="00D04A11" w:rsidRPr="000D063B" w:rsidRDefault="00D04A11" w:rsidP="00D04A11">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6A410F04"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Dobavni rok je največ šestdeset (60) dni. Dobavni rok začne šteti z dnem pisnega naročila – izdane naročilnice kupca z navedbo vrste in količine po posameznih velikostnih številkah (po preteku roka za dobavo velikostnih setov in izvedenih meritev). </w:t>
      </w:r>
    </w:p>
    <w:p w14:paraId="5CEA0D54" w14:textId="77777777" w:rsidR="00D04A11" w:rsidRPr="000D063B" w:rsidRDefault="00D04A11" w:rsidP="00D04A11">
      <w:pPr>
        <w:keepNext/>
        <w:keepLines/>
        <w:jc w:val="both"/>
        <w:rPr>
          <w:rFonts w:ascii="Tahoma" w:hAnsi="Tahoma" w:cs="Tahoma"/>
          <w:kern w:val="16"/>
        </w:rPr>
      </w:pPr>
    </w:p>
    <w:p w14:paraId="1A0E398B"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Dobava se bo v času veljavnosti okvirnega sporazuma predvidoma izvajala </w:t>
      </w:r>
      <w:r>
        <w:rPr>
          <w:rFonts w:ascii="Tahoma" w:hAnsi="Tahoma" w:cs="Tahoma"/>
          <w:kern w:val="16"/>
        </w:rPr>
        <w:t>1</w:t>
      </w:r>
      <w:r w:rsidRPr="000D063B">
        <w:rPr>
          <w:rFonts w:ascii="Tahoma" w:hAnsi="Tahoma" w:cs="Tahoma"/>
          <w:kern w:val="16"/>
        </w:rPr>
        <w:t xml:space="preserve"> krat letno na osnovi pisnih naročil naročnika. </w:t>
      </w:r>
      <w:r>
        <w:rPr>
          <w:rFonts w:ascii="Tahoma" w:hAnsi="Tahoma" w:cs="Tahoma"/>
          <w:kern w:val="16"/>
        </w:rPr>
        <w:t>Izjemoma se lahko pri naročniku pokaže potreba po dobavi dodatne, manjše količine zaradi novo zaposlenih. V tem primeru kupec bo prodajalcu izstavil dodatno naročilnico, količine bodo majhne.</w:t>
      </w:r>
    </w:p>
    <w:p w14:paraId="2EC23DCC" w14:textId="77777777" w:rsidR="00D04A11" w:rsidRPr="000D063B" w:rsidRDefault="00D04A11" w:rsidP="00D04A11">
      <w:pPr>
        <w:keepNext/>
        <w:keepLines/>
        <w:jc w:val="both"/>
        <w:rPr>
          <w:rFonts w:ascii="Tahoma" w:hAnsi="Tahoma" w:cs="Tahoma"/>
          <w:kern w:val="16"/>
        </w:rPr>
      </w:pPr>
    </w:p>
    <w:p w14:paraId="6CC98CB4"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Dobava se bo vršila na lokaciji kupca,  v rednem delovnem času kupca (t.j. delavniki od 7.00 do 15.00 ure). Dobava se bo štela za pravilno izvršeno, ko se bo prevzem predmeta okvirnega sporazuma uspešno opravil na podlagi podpisa dobavnice obeh strank okvirnega sporazuma. </w:t>
      </w:r>
    </w:p>
    <w:p w14:paraId="0B27CE2E" w14:textId="77777777" w:rsidR="00D04A11" w:rsidRPr="000D063B" w:rsidRDefault="00D04A11" w:rsidP="00D04A11">
      <w:pPr>
        <w:keepNext/>
        <w:keepLines/>
        <w:jc w:val="both"/>
        <w:rPr>
          <w:rFonts w:ascii="Tahoma" w:hAnsi="Tahoma" w:cs="Tahoma"/>
          <w:kern w:val="16"/>
        </w:rPr>
      </w:pPr>
    </w:p>
    <w:p w14:paraId="111D66B2"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Dobavljeni deli službenih oblek morajo biti izdelani v skladu z izvedenimi meritvami in označeni ter sortirani v skladu z določili tehnične specifikacije.</w:t>
      </w:r>
    </w:p>
    <w:p w14:paraId="2FF9860B" w14:textId="77777777" w:rsidR="00D04A11" w:rsidRPr="000D063B" w:rsidRDefault="00D04A11" w:rsidP="00D04A11">
      <w:pPr>
        <w:keepNext/>
        <w:keepLines/>
        <w:jc w:val="both"/>
        <w:rPr>
          <w:rFonts w:ascii="Tahoma" w:hAnsi="Tahoma" w:cs="Tahoma"/>
          <w:kern w:val="16"/>
        </w:rPr>
      </w:pPr>
    </w:p>
    <w:p w14:paraId="12982380"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Naročnik bo morebitne reklamacije uveljavljal v skladu z določili Obligacijskega zakonika ter v skladu z določili, navedenimi v vzorcu okvirnega sporazuma.</w:t>
      </w:r>
    </w:p>
    <w:p w14:paraId="71968E42" w14:textId="77777777" w:rsidR="00D04A11" w:rsidRPr="000D063B" w:rsidRDefault="00D04A11" w:rsidP="00D04A11">
      <w:pPr>
        <w:keepNext/>
        <w:keepLines/>
        <w:jc w:val="both"/>
        <w:rPr>
          <w:rFonts w:ascii="Tahoma" w:hAnsi="Tahoma" w:cs="Tahoma"/>
          <w:kern w:val="16"/>
        </w:rPr>
      </w:pPr>
    </w:p>
    <w:p w14:paraId="37DC72FD" w14:textId="77777777" w:rsidR="00D04A11" w:rsidRPr="000D063B" w:rsidRDefault="00D04A11" w:rsidP="00D04A11">
      <w:pPr>
        <w:keepNext/>
        <w:keepLines/>
        <w:widowControl w:val="0"/>
        <w:numPr>
          <w:ilvl w:val="1"/>
          <w:numId w:val="16"/>
        </w:numPr>
        <w:jc w:val="both"/>
        <w:rPr>
          <w:rFonts w:ascii="Tahoma" w:hAnsi="Tahoma" w:cs="Tahoma"/>
          <w:b/>
        </w:rPr>
      </w:pPr>
      <w:r w:rsidRPr="000D063B">
        <w:rPr>
          <w:rFonts w:ascii="Tahoma" w:hAnsi="Tahoma" w:cs="Tahoma"/>
          <w:b/>
        </w:rPr>
        <w:t>Vzorci službenih oblek ter tkanine</w:t>
      </w:r>
    </w:p>
    <w:p w14:paraId="1F3414E0" w14:textId="77777777" w:rsidR="00D04A11" w:rsidRPr="000D063B" w:rsidRDefault="00D04A11" w:rsidP="00D04A11">
      <w:pPr>
        <w:keepNext/>
        <w:keepLines/>
        <w:jc w:val="both"/>
        <w:rPr>
          <w:rFonts w:ascii="Tahoma" w:hAnsi="Tahoma" w:cs="Tahoma"/>
          <w:b/>
        </w:rPr>
      </w:pPr>
    </w:p>
    <w:p w14:paraId="2C119B5C" w14:textId="77777777" w:rsidR="00D04A11" w:rsidRPr="000D063B" w:rsidRDefault="00D04A11" w:rsidP="00D04A11">
      <w:pPr>
        <w:keepNext/>
        <w:keepLines/>
        <w:jc w:val="both"/>
        <w:rPr>
          <w:rFonts w:ascii="Tahoma" w:hAnsi="Tahoma" w:cs="Tahoma"/>
        </w:rPr>
      </w:pPr>
      <w:r w:rsidRPr="000D063B">
        <w:rPr>
          <w:rFonts w:ascii="Tahoma" w:hAnsi="Tahoma" w:cs="Tahoma"/>
        </w:rPr>
        <w:t xml:space="preserve">Naročnik bo izpolnjevanje tehničnih zahtev glede predmeta javnega naročila preverjal tudi s predložitvijo vzorcev. </w:t>
      </w:r>
    </w:p>
    <w:p w14:paraId="3A81E4ED" w14:textId="77777777" w:rsidR="00D04A11" w:rsidRPr="000D063B" w:rsidRDefault="00D04A11" w:rsidP="00D04A11">
      <w:pPr>
        <w:keepNext/>
        <w:keepLines/>
        <w:jc w:val="both"/>
        <w:rPr>
          <w:rFonts w:ascii="Tahoma" w:hAnsi="Tahoma" w:cs="Tahoma"/>
        </w:rPr>
      </w:pPr>
    </w:p>
    <w:p w14:paraId="24381D09" w14:textId="77777777" w:rsidR="00D04A11" w:rsidRPr="000D063B" w:rsidRDefault="00D04A11" w:rsidP="00D04A11">
      <w:pPr>
        <w:keepNext/>
        <w:keepLines/>
        <w:jc w:val="both"/>
        <w:rPr>
          <w:rFonts w:ascii="Tahoma" w:hAnsi="Tahoma" w:cs="Tahoma"/>
          <w:highlight w:val="yellow"/>
        </w:rPr>
      </w:pPr>
      <w:r w:rsidRPr="000D063B">
        <w:rPr>
          <w:rFonts w:ascii="Tahoma" w:hAnsi="Tahoma" w:cs="Tahoma"/>
        </w:rPr>
        <w:t xml:space="preserve">Naročnik bo ponudbe najprej razvrstil glede na merilo, nato pa od ekonomsko najugodnejšega ponudnika preveril ali ponujena oblačila ustrezajo zahtevam iz tehnične specifikacije. Pozvan ponudnik bo dolžan v roku petnajst (15) dni predložiti brezplačne vzorčne modele navedene v Seznamu </w:t>
      </w:r>
      <w:r>
        <w:rPr>
          <w:rFonts w:ascii="Tahoma" w:hAnsi="Tahoma" w:cs="Tahoma"/>
        </w:rPr>
        <w:t>delov službenih oblek</w:t>
      </w:r>
      <w:r w:rsidRPr="000D063B">
        <w:rPr>
          <w:rFonts w:ascii="Tahoma" w:hAnsi="Tahoma" w:cs="Tahoma"/>
        </w:rPr>
        <w:t xml:space="preserve"> in zahteve.</w:t>
      </w:r>
    </w:p>
    <w:p w14:paraId="17BE99F2" w14:textId="77777777" w:rsidR="00D04A11" w:rsidRPr="000D063B" w:rsidRDefault="00D04A11" w:rsidP="00D04A11">
      <w:pPr>
        <w:keepNext/>
        <w:keepLines/>
        <w:jc w:val="both"/>
        <w:rPr>
          <w:rFonts w:ascii="Tahoma" w:hAnsi="Tahoma" w:cs="Tahoma"/>
        </w:rPr>
      </w:pPr>
    </w:p>
    <w:p w14:paraId="06248AD2" w14:textId="3748B586" w:rsidR="00D04A11" w:rsidRPr="000D063B" w:rsidRDefault="00D04A11" w:rsidP="00D04A11">
      <w:pPr>
        <w:keepNext/>
        <w:keepLines/>
        <w:jc w:val="both"/>
        <w:rPr>
          <w:rFonts w:ascii="Tahoma" w:hAnsi="Tahoma" w:cs="Tahoma"/>
        </w:rPr>
      </w:pPr>
      <w:r w:rsidRPr="000D063B">
        <w:rPr>
          <w:rFonts w:ascii="Tahoma" w:hAnsi="Tahoma" w:cs="Tahoma"/>
        </w:rPr>
        <w:t xml:space="preserve">Pozvani ponudnik bo dolžan vzorcem </w:t>
      </w:r>
      <w:r>
        <w:rPr>
          <w:rFonts w:ascii="Tahoma" w:hAnsi="Tahoma" w:cs="Tahoma"/>
        </w:rPr>
        <w:t xml:space="preserve">oblek </w:t>
      </w:r>
      <w:r w:rsidRPr="000D063B">
        <w:rPr>
          <w:rFonts w:ascii="Tahoma" w:hAnsi="Tahoma" w:cs="Tahoma"/>
        </w:rPr>
        <w:t xml:space="preserve">priložiti </w:t>
      </w:r>
      <w:r>
        <w:rPr>
          <w:rFonts w:ascii="Tahoma" w:hAnsi="Tahoma" w:cs="Tahoma"/>
        </w:rPr>
        <w:t xml:space="preserve">tudi </w:t>
      </w:r>
      <w:r w:rsidRPr="000D063B">
        <w:rPr>
          <w:rFonts w:ascii="Tahoma" w:hAnsi="Tahoma" w:cs="Tahoma"/>
        </w:rPr>
        <w:t xml:space="preserve">brezplačne vzorce osnovne tkanine in podlog za izdelavo oblek v velikosti 1 t/m za namene testiranja v skladu s Seznamom delov službenih oblek in zahteve (Priloga </w:t>
      </w:r>
      <w:r w:rsidR="00670CDD">
        <w:rPr>
          <w:rFonts w:ascii="Tahoma" w:hAnsi="Tahoma" w:cs="Tahoma"/>
        </w:rPr>
        <w:t>7</w:t>
      </w:r>
      <w:r w:rsidRPr="000D063B">
        <w:rPr>
          <w:rFonts w:ascii="Tahoma" w:hAnsi="Tahoma" w:cs="Tahoma"/>
        </w:rPr>
        <w:t>).</w:t>
      </w:r>
    </w:p>
    <w:p w14:paraId="42EE4CB7" w14:textId="77777777" w:rsidR="00D04A11" w:rsidRPr="000D063B" w:rsidRDefault="00D04A11" w:rsidP="00D04A11">
      <w:pPr>
        <w:keepNext/>
        <w:keepLines/>
        <w:jc w:val="both"/>
        <w:rPr>
          <w:rFonts w:ascii="Tahoma" w:hAnsi="Tahoma" w:cs="Tahoma"/>
        </w:rPr>
      </w:pPr>
    </w:p>
    <w:p w14:paraId="4B01EBAF" w14:textId="77777777" w:rsidR="00D04A11" w:rsidRPr="000D063B" w:rsidRDefault="00D04A11" w:rsidP="00D04A11">
      <w:pPr>
        <w:keepNext/>
        <w:keepLines/>
        <w:jc w:val="both"/>
        <w:rPr>
          <w:rFonts w:ascii="Tahoma" w:hAnsi="Tahoma" w:cs="Tahoma"/>
        </w:rPr>
      </w:pPr>
      <w:r w:rsidRPr="000D063B">
        <w:rPr>
          <w:rFonts w:ascii="Tahoma" w:hAnsi="Tahoma" w:cs="Tahoma"/>
        </w:rPr>
        <w:t xml:space="preserve">V primeru odstopanja vzorcev (oblek ali tkanine) od tehnične specifikacije naročnika oz. od tkanine, za katero je ponudnik v ponudbo priložil tehnične liste, bo naročnik takšne vzorce zavrnil in ponudbo zaradi neizpolnjevanja pogojev za sodelovanje izločil iz nadaljnjega ocenjevanja. V tem primeru, bo naročnik k predložitvi vzorcev pozval naslednjega najugodnejšega ponudnika. </w:t>
      </w:r>
    </w:p>
    <w:p w14:paraId="23BB854C" w14:textId="77777777" w:rsidR="00D04A11" w:rsidRPr="000D063B" w:rsidRDefault="00D04A11" w:rsidP="00D04A11">
      <w:pPr>
        <w:keepNext/>
        <w:keepLines/>
        <w:jc w:val="both"/>
        <w:rPr>
          <w:rFonts w:ascii="Tahoma" w:hAnsi="Tahoma" w:cs="Tahoma"/>
        </w:rPr>
      </w:pPr>
    </w:p>
    <w:p w14:paraId="6BF57D96" w14:textId="77777777" w:rsidR="00D04A11" w:rsidRDefault="00D04A11" w:rsidP="00D04A11">
      <w:pPr>
        <w:keepNext/>
        <w:keepLines/>
        <w:jc w:val="both"/>
        <w:rPr>
          <w:rFonts w:ascii="Tahoma" w:hAnsi="Tahoma" w:cs="Tahoma"/>
        </w:rPr>
      </w:pPr>
      <w:r w:rsidRPr="000D063B">
        <w:rPr>
          <w:rFonts w:ascii="Tahoma" w:hAnsi="Tahoma" w:cs="Tahoma"/>
        </w:rPr>
        <w:t>Naročnik lahko ustreznost take tkanine preveri in testira pri ustrezni strokovni ustanovi v neodvisnem testnem laboratoriju. V primeru, da rezultati testiranja ne ustrezajo zahtevam v tehnični specifikaciji, stroški testiranja bremenijo ponudnika.</w:t>
      </w:r>
    </w:p>
    <w:p w14:paraId="43DFE08C" w14:textId="77777777" w:rsidR="00D04A11" w:rsidRPr="000D063B" w:rsidRDefault="00D04A11" w:rsidP="00D04A11">
      <w:pPr>
        <w:keepNext/>
        <w:keepLines/>
        <w:jc w:val="both"/>
        <w:rPr>
          <w:rFonts w:ascii="Tahoma" w:hAnsi="Tahoma" w:cs="Tahoma"/>
        </w:rPr>
      </w:pPr>
    </w:p>
    <w:p w14:paraId="7EB63AD7" w14:textId="77777777" w:rsidR="00D04A11" w:rsidRPr="000D063B" w:rsidRDefault="00D04A11" w:rsidP="00D04A11">
      <w:pPr>
        <w:keepNext/>
        <w:keepLines/>
        <w:jc w:val="both"/>
        <w:rPr>
          <w:rFonts w:ascii="Tahoma" w:hAnsi="Tahoma" w:cs="Tahoma"/>
          <w:kern w:val="16"/>
        </w:rPr>
      </w:pPr>
    </w:p>
    <w:p w14:paraId="2FFC3E19" w14:textId="77777777" w:rsidR="00D04A11" w:rsidRPr="000D063B" w:rsidRDefault="00D04A11" w:rsidP="00D04A11">
      <w:pPr>
        <w:pStyle w:val="Odstavekseznama"/>
        <w:keepNext/>
        <w:keepLines/>
        <w:numPr>
          <w:ilvl w:val="1"/>
          <w:numId w:val="2"/>
        </w:numPr>
        <w:jc w:val="both"/>
        <w:rPr>
          <w:rFonts w:ascii="Tahoma" w:hAnsi="Tahoma" w:cs="Tahoma"/>
          <w:b/>
          <w:vanish/>
        </w:rPr>
      </w:pPr>
    </w:p>
    <w:p w14:paraId="7AE6FF73" w14:textId="77777777" w:rsidR="00D04A11" w:rsidRPr="000D063B" w:rsidRDefault="00D04A11" w:rsidP="00D04A11">
      <w:pPr>
        <w:pStyle w:val="Odstavekseznama"/>
        <w:keepNext/>
        <w:keepLines/>
        <w:numPr>
          <w:ilvl w:val="1"/>
          <w:numId w:val="2"/>
        </w:numPr>
        <w:jc w:val="both"/>
        <w:rPr>
          <w:rFonts w:ascii="Tahoma" w:hAnsi="Tahoma" w:cs="Tahoma"/>
          <w:b/>
          <w:vanish/>
        </w:rPr>
      </w:pPr>
    </w:p>
    <w:p w14:paraId="0AE2CBBA" w14:textId="77777777" w:rsidR="00D04A11" w:rsidRPr="000D063B" w:rsidRDefault="00D04A11" w:rsidP="00D04A11">
      <w:pPr>
        <w:pStyle w:val="Odstavekseznama"/>
        <w:keepNext/>
        <w:keepLines/>
        <w:numPr>
          <w:ilvl w:val="1"/>
          <w:numId w:val="2"/>
        </w:numPr>
        <w:jc w:val="both"/>
        <w:rPr>
          <w:rFonts w:ascii="Tahoma" w:hAnsi="Tahoma" w:cs="Tahoma"/>
          <w:b/>
          <w:vanish/>
        </w:rPr>
      </w:pPr>
    </w:p>
    <w:p w14:paraId="702F60C9" w14:textId="174FF03A" w:rsidR="00D04A11" w:rsidRPr="00563130" w:rsidRDefault="00D04A11" w:rsidP="00387E6E">
      <w:pPr>
        <w:keepNext/>
        <w:keepLines/>
        <w:numPr>
          <w:ilvl w:val="1"/>
          <w:numId w:val="2"/>
        </w:numPr>
        <w:jc w:val="both"/>
        <w:rPr>
          <w:rFonts w:ascii="Tahoma" w:hAnsi="Tahoma" w:cs="Tahoma"/>
        </w:rPr>
      </w:pPr>
      <w:r w:rsidRPr="00563130">
        <w:rPr>
          <w:rFonts w:ascii="Tahoma" w:hAnsi="Tahoma" w:cs="Tahoma"/>
          <w:b/>
        </w:rPr>
        <w:t xml:space="preserve">Velikostni seti </w:t>
      </w:r>
    </w:p>
    <w:p w14:paraId="1BD1AB15" w14:textId="77777777" w:rsidR="00563130" w:rsidRDefault="00563130" w:rsidP="00D04A11">
      <w:pPr>
        <w:keepNext/>
        <w:keepLines/>
        <w:jc w:val="both"/>
        <w:rPr>
          <w:rFonts w:ascii="Tahoma" w:hAnsi="Tahoma" w:cs="Tahoma"/>
        </w:rPr>
      </w:pPr>
    </w:p>
    <w:p w14:paraId="64A0FE2C" w14:textId="198B5C42" w:rsidR="00D04A11" w:rsidRPr="000D063B" w:rsidRDefault="00D04A11" w:rsidP="00D04A11">
      <w:pPr>
        <w:keepNext/>
        <w:keepLines/>
        <w:jc w:val="both"/>
        <w:rPr>
          <w:rFonts w:ascii="Tahoma" w:hAnsi="Tahoma" w:cs="Tahoma"/>
        </w:rPr>
      </w:pPr>
      <w:r w:rsidRPr="000D063B">
        <w:rPr>
          <w:rFonts w:ascii="Tahoma" w:hAnsi="Tahoma" w:cs="Tahoma"/>
        </w:rPr>
        <w:t xml:space="preserve">Izbrani ponudnik bo dolžan pred pričetkom izdelave </w:t>
      </w:r>
      <w:r w:rsidR="00563130">
        <w:rPr>
          <w:rFonts w:ascii="Tahoma" w:hAnsi="Tahoma" w:cs="Tahoma"/>
        </w:rPr>
        <w:t>srajc in bluz</w:t>
      </w:r>
      <w:r w:rsidRPr="000D063B">
        <w:rPr>
          <w:rFonts w:ascii="Tahoma" w:hAnsi="Tahoma" w:cs="Tahoma"/>
        </w:rPr>
        <w:t xml:space="preserve">, najkasneje v roku tridesetih (30) dni od sklenitve tega okvirnega sporazuma, naročniku (kupcu) predložiti merilne sete </w:t>
      </w:r>
      <w:r w:rsidR="00563130">
        <w:rPr>
          <w:rFonts w:ascii="Tahoma" w:hAnsi="Tahoma" w:cs="Tahoma"/>
        </w:rPr>
        <w:t>srajc</w:t>
      </w:r>
      <w:r w:rsidRPr="000D063B">
        <w:rPr>
          <w:rFonts w:ascii="Tahoma" w:hAnsi="Tahoma" w:cs="Tahoma"/>
        </w:rPr>
        <w:t xml:space="preserve"> v skladu s </w:t>
      </w:r>
      <w:r>
        <w:rPr>
          <w:rFonts w:ascii="Tahoma" w:hAnsi="Tahoma" w:cs="Tahoma"/>
        </w:rPr>
        <w:t>Seznamom</w:t>
      </w:r>
      <w:r w:rsidRPr="000D063B">
        <w:rPr>
          <w:rFonts w:ascii="Tahoma" w:hAnsi="Tahoma" w:cs="Tahoma"/>
        </w:rPr>
        <w:t xml:space="preserve"> </w:t>
      </w:r>
      <w:r>
        <w:rPr>
          <w:rFonts w:ascii="Tahoma" w:hAnsi="Tahoma" w:cs="Tahoma"/>
        </w:rPr>
        <w:t>delov službenih oblek</w:t>
      </w:r>
      <w:r w:rsidR="00670CDD">
        <w:rPr>
          <w:rFonts w:ascii="Tahoma" w:hAnsi="Tahoma" w:cs="Tahoma"/>
        </w:rPr>
        <w:t xml:space="preserve"> in zahteve (Priloga 7</w:t>
      </w:r>
      <w:r w:rsidRPr="000D063B">
        <w:rPr>
          <w:rFonts w:ascii="Tahoma" w:hAnsi="Tahoma" w:cs="Tahoma"/>
        </w:rPr>
        <w:t xml:space="preserve">). Glede na majhno število ženskih upravičenk službenih oblek, velikostni seti za ženske ne bodo potrebni. Službene obleke za ženske bo izbrani ponudnik izdelal po izmeri. Velikostni seti </w:t>
      </w:r>
      <w:r w:rsidR="00563130">
        <w:rPr>
          <w:rFonts w:ascii="Tahoma" w:hAnsi="Tahoma" w:cs="Tahoma"/>
        </w:rPr>
        <w:t>srajc</w:t>
      </w:r>
      <w:r w:rsidRPr="000D063B">
        <w:rPr>
          <w:rFonts w:ascii="Tahoma" w:hAnsi="Tahoma" w:cs="Tahoma"/>
        </w:rPr>
        <w:t xml:space="preserve"> ostanejo last naročnika.</w:t>
      </w:r>
    </w:p>
    <w:p w14:paraId="0F43C145" w14:textId="77777777" w:rsidR="00D04A11" w:rsidRPr="000D063B" w:rsidRDefault="00D04A11" w:rsidP="00D04A11">
      <w:pPr>
        <w:keepNext/>
        <w:keepLines/>
        <w:jc w:val="both"/>
        <w:rPr>
          <w:rFonts w:ascii="Tahoma" w:hAnsi="Tahoma" w:cs="Tahoma"/>
        </w:rPr>
      </w:pPr>
    </w:p>
    <w:p w14:paraId="355A1B08" w14:textId="77777777" w:rsidR="00D04A11" w:rsidRPr="000D063B" w:rsidRDefault="00D04A11" w:rsidP="00D04A11">
      <w:pPr>
        <w:keepNext/>
        <w:keepLines/>
        <w:jc w:val="both"/>
        <w:rPr>
          <w:rFonts w:ascii="Tahoma" w:hAnsi="Tahoma" w:cs="Tahoma"/>
        </w:rPr>
      </w:pPr>
      <w:r w:rsidRPr="000D063B">
        <w:rPr>
          <w:rFonts w:ascii="Tahoma" w:hAnsi="Tahoma" w:cs="Tahoma"/>
        </w:rPr>
        <w:t>Od izdaje pisnega naročila – naročilnice kupca z navedbo količine po posameznih velikostnih številkah, začne teči rok za dobavo službenih oblek.</w:t>
      </w:r>
    </w:p>
    <w:p w14:paraId="5CCBC6C4" w14:textId="77777777" w:rsidR="00D04A11" w:rsidRDefault="00D04A11" w:rsidP="00D04A11">
      <w:pPr>
        <w:keepNext/>
        <w:keepLines/>
        <w:jc w:val="both"/>
        <w:rPr>
          <w:rFonts w:ascii="Tahoma" w:hAnsi="Tahoma" w:cs="Tahoma"/>
        </w:rPr>
      </w:pPr>
    </w:p>
    <w:p w14:paraId="10952446" w14:textId="77777777" w:rsidR="00D04A11" w:rsidRPr="000D063B" w:rsidRDefault="00D04A11" w:rsidP="00D04A11">
      <w:pPr>
        <w:keepNext/>
        <w:keepLines/>
        <w:jc w:val="both"/>
        <w:rPr>
          <w:rFonts w:ascii="Tahoma" w:hAnsi="Tahoma" w:cs="Tahoma"/>
        </w:rPr>
      </w:pPr>
    </w:p>
    <w:p w14:paraId="449D4774" w14:textId="77777777" w:rsidR="00D04A11" w:rsidRPr="000D063B" w:rsidRDefault="00D04A11" w:rsidP="00D04A11">
      <w:pPr>
        <w:keepNext/>
        <w:keepLines/>
        <w:numPr>
          <w:ilvl w:val="1"/>
          <w:numId w:val="2"/>
        </w:numPr>
        <w:jc w:val="both"/>
        <w:rPr>
          <w:rFonts w:ascii="Tahoma" w:hAnsi="Tahoma" w:cs="Tahoma"/>
          <w:b/>
        </w:rPr>
      </w:pPr>
      <w:r w:rsidRPr="000D063B">
        <w:rPr>
          <w:rFonts w:ascii="Tahoma" w:hAnsi="Tahoma" w:cs="Tahoma"/>
          <w:b/>
        </w:rPr>
        <w:t>Meritve</w:t>
      </w:r>
    </w:p>
    <w:p w14:paraId="60CB058E" w14:textId="77777777" w:rsidR="00D04A11" w:rsidRPr="000D063B" w:rsidRDefault="00D04A11" w:rsidP="00D04A11">
      <w:pPr>
        <w:keepNext/>
        <w:keepLines/>
        <w:jc w:val="both"/>
        <w:rPr>
          <w:rFonts w:ascii="Tahoma" w:hAnsi="Tahoma" w:cs="Tahoma"/>
          <w:b/>
        </w:rPr>
      </w:pPr>
    </w:p>
    <w:p w14:paraId="67A0FF4F" w14:textId="57ADC5B2"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Izbrani ponudnik bo moral pred izdelavo in dobavo </w:t>
      </w:r>
      <w:r w:rsidR="00A60C41">
        <w:rPr>
          <w:rFonts w:ascii="Tahoma" w:hAnsi="Tahoma" w:cs="Tahoma"/>
          <w:kern w:val="16"/>
        </w:rPr>
        <w:t>srajc in bluz</w:t>
      </w:r>
      <w:r w:rsidRPr="000D063B">
        <w:rPr>
          <w:rFonts w:ascii="Tahoma" w:hAnsi="Tahoma" w:cs="Tahoma"/>
          <w:kern w:val="16"/>
        </w:rPr>
        <w:t>, odvzeti mere upravičencem službenih oblek, skladno s tehnično specifikacijo, na lokaciji kupca: Celovška cesta 160, Ljubljana, v prostorih Ekonomata kupca, fco skladišče razloženo. Meritve se bodo izvajal</w:t>
      </w:r>
      <w:r w:rsidR="00A60C41">
        <w:rPr>
          <w:rFonts w:ascii="Tahoma" w:hAnsi="Tahoma" w:cs="Tahoma"/>
          <w:kern w:val="16"/>
        </w:rPr>
        <w:t>e po prejetju velikostnih setov.</w:t>
      </w:r>
    </w:p>
    <w:p w14:paraId="266F7B07" w14:textId="77777777" w:rsidR="00D04A11" w:rsidRPr="000D063B" w:rsidRDefault="00D04A11" w:rsidP="00D04A11">
      <w:pPr>
        <w:keepNext/>
        <w:keepLines/>
        <w:jc w:val="both"/>
        <w:rPr>
          <w:rFonts w:ascii="Tahoma" w:hAnsi="Tahoma" w:cs="Tahoma"/>
          <w:kern w:val="16"/>
        </w:rPr>
      </w:pPr>
    </w:p>
    <w:p w14:paraId="1DCF82A7" w14:textId="3AED26D9"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Izbrani ponudnik bo moral pričeti z izvedbo meritev najkasneje v roku petih (5) delovnih dni od dneva izdaje pisnega naročila za izvedbo meritev, izvajati pa jih bo moral skladno s terminskim planom, ki ga izdela naročnik. Terminski plan odvzemanja mer po posameznih upravičencih naročnik preda ponudniku ob izdaji pisnega naročila za izvedbo meritev. </w:t>
      </w:r>
    </w:p>
    <w:p w14:paraId="3CD4029B" w14:textId="77777777" w:rsidR="00D04A11" w:rsidRPr="000D063B" w:rsidRDefault="00D04A11" w:rsidP="00D04A11">
      <w:pPr>
        <w:keepNext/>
        <w:keepLines/>
        <w:jc w:val="both"/>
        <w:rPr>
          <w:rFonts w:ascii="Tahoma" w:hAnsi="Tahoma" w:cs="Tahoma"/>
          <w:kern w:val="16"/>
        </w:rPr>
      </w:pPr>
    </w:p>
    <w:p w14:paraId="2C74C828" w14:textId="77777777" w:rsidR="00D04A11" w:rsidRPr="000D063B" w:rsidRDefault="00D04A11" w:rsidP="00D04A11">
      <w:pPr>
        <w:keepNext/>
        <w:keepLines/>
        <w:numPr>
          <w:ilvl w:val="1"/>
          <w:numId w:val="2"/>
        </w:numPr>
        <w:jc w:val="both"/>
        <w:rPr>
          <w:rFonts w:ascii="Tahoma" w:hAnsi="Tahoma" w:cs="Tahoma"/>
          <w:b/>
        </w:rPr>
      </w:pPr>
      <w:r w:rsidRPr="000D063B">
        <w:rPr>
          <w:rFonts w:ascii="Tahoma" w:hAnsi="Tahoma" w:cs="Tahoma"/>
          <w:b/>
          <w:kern w:val="16"/>
        </w:rPr>
        <w:t>Garancijski rok</w:t>
      </w:r>
    </w:p>
    <w:p w14:paraId="172F63D3" w14:textId="77777777" w:rsidR="00D04A11" w:rsidRPr="000D063B" w:rsidRDefault="00D04A11" w:rsidP="00D04A11">
      <w:pPr>
        <w:keepNext/>
        <w:keepLines/>
        <w:ind w:left="720"/>
        <w:jc w:val="both"/>
        <w:rPr>
          <w:rFonts w:ascii="Tahoma" w:hAnsi="Tahoma" w:cs="Tahoma"/>
          <w:b/>
        </w:rPr>
      </w:pPr>
    </w:p>
    <w:p w14:paraId="10155F76" w14:textId="1F58654C" w:rsidR="00D04A11" w:rsidRDefault="00D04A11" w:rsidP="00D04A11">
      <w:pPr>
        <w:keepNext/>
        <w:keepLines/>
        <w:jc w:val="both"/>
        <w:rPr>
          <w:rFonts w:ascii="Tahoma" w:hAnsi="Tahoma" w:cs="Tahoma"/>
          <w:kern w:val="16"/>
        </w:rPr>
      </w:pPr>
      <w:r w:rsidRPr="000D063B">
        <w:rPr>
          <w:rFonts w:ascii="Tahoma" w:hAnsi="Tahoma" w:cs="Tahoma"/>
          <w:kern w:val="16"/>
        </w:rPr>
        <w:t xml:space="preserve">Garancijski rok za predmet naročila ne sme biti krajši od dvanajst (12) mesecev od dneva pričetka uporabe </w:t>
      </w:r>
      <w:r w:rsidR="00A60C41">
        <w:rPr>
          <w:rFonts w:ascii="Tahoma" w:hAnsi="Tahoma" w:cs="Tahoma"/>
          <w:kern w:val="16"/>
        </w:rPr>
        <w:t>srajc in bluz</w:t>
      </w:r>
      <w:r w:rsidRPr="000D063B">
        <w:rPr>
          <w:rFonts w:ascii="Tahoma" w:hAnsi="Tahoma" w:cs="Tahoma"/>
          <w:kern w:val="16"/>
        </w:rPr>
        <w:t xml:space="preserve"> oziroma od dneva upravičenčevega prevzema </w:t>
      </w:r>
      <w:r w:rsidR="00A60C41">
        <w:rPr>
          <w:rFonts w:ascii="Tahoma" w:hAnsi="Tahoma" w:cs="Tahoma"/>
          <w:kern w:val="16"/>
        </w:rPr>
        <w:t>srajc in bluz</w:t>
      </w:r>
      <w:r w:rsidRPr="000D063B">
        <w:rPr>
          <w:rFonts w:ascii="Tahoma" w:hAnsi="Tahoma" w:cs="Tahoma"/>
          <w:kern w:val="16"/>
        </w:rPr>
        <w:t xml:space="preserve">. Evidenco o prevzemu delov </w:t>
      </w:r>
      <w:r w:rsidR="00A60C41">
        <w:rPr>
          <w:rFonts w:ascii="Tahoma" w:hAnsi="Tahoma" w:cs="Tahoma"/>
          <w:kern w:val="16"/>
        </w:rPr>
        <w:t>srajc in bluz</w:t>
      </w:r>
      <w:r w:rsidR="00A60C41" w:rsidRPr="000D063B">
        <w:rPr>
          <w:rFonts w:ascii="Tahoma" w:hAnsi="Tahoma" w:cs="Tahoma"/>
          <w:kern w:val="16"/>
        </w:rPr>
        <w:t xml:space="preserve"> </w:t>
      </w:r>
      <w:r w:rsidRPr="000D063B">
        <w:rPr>
          <w:rFonts w:ascii="Tahoma" w:hAnsi="Tahoma" w:cs="Tahoma"/>
          <w:kern w:val="16"/>
        </w:rPr>
        <w:t xml:space="preserve">vodi ekonomat naročnika, ki se obvezuje, da bo </w:t>
      </w:r>
      <w:r w:rsidR="00A60C41">
        <w:rPr>
          <w:rFonts w:ascii="Tahoma" w:hAnsi="Tahoma" w:cs="Tahoma"/>
          <w:kern w:val="16"/>
        </w:rPr>
        <w:t>srajce in bluze</w:t>
      </w:r>
      <w:r w:rsidRPr="000D063B">
        <w:rPr>
          <w:rFonts w:ascii="Tahoma" w:hAnsi="Tahoma" w:cs="Tahoma"/>
          <w:kern w:val="16"/>
        </w:rPr>
        <w:t xml:space="preserve"> izdal upravičencem najkasneje v roku šestdeset (60) dni od dneva dobave.</w:t>
      </w:r>
    </w:p>
    <w:p w14:paraId="1EFBE220" w14:textId="77777777" w:rsidR="00D04A11" w:rsidRPr="000D063B" w:rsidRDefault="00D04A11" w:rsidP="00D04A11">
      <w:pPr>
        <w:keepNext/>
        <w:keepLines/>
        <w:jc w:val="both"/>
        <w:rPr>
          <w:rFonts w:ascii="Tahoma" w:hAnsi="Tahoma" w:cs="Tahoma"/>
          <w:kern w:val="16"/>
        </w:rPr>
      </w:pPr>
    </w:p>
    <w:p w14:paraId="401E9834" w14:textId="77777777" w:rsidR="00D04A11" w:rsidRPr="000D063B" w:rsidRDefault="00D04A11" w:rsidP="00D04A11">
      <w:pPr>
        <w:keepNext/>
        <w:keepLines/>
        <w:numPr>
          <w:ilvl w:val="1"/>
          <w:numId w:val="2"/>
        </w:numPr>
        <w:jc w:val="both"/>
        <w:rPr>
          <w:rFonts w:ascii="Tahoma" w:hAnsi="Tahoma" w:cs="Tahoma"/>
          <w:b/>
        </w:rPr>
      </w:pPr>
      <w:r w:rsidRPr="000D063B">
        <w:rPr>
          <w:rFonts w:ascii="Tahoma" w:hAnsi="Tahoma" w:cs="Tahoma"/>
          <w:b/>
          <w:kern w:val="16"/>
        </w:rPr>
        <w:t>Reklamacije</w:t>
      </w:r>
    </w:p>
    <w:p w14:paraId="70C1CDAB" w14:textId="77777777" w:rsidR="00D04A11" w:rsidRPr="000D063B" w:rsidRDefault="00D04A11" w:rsidP="00D04A11">
      <w:pPr>
        <w:keepNext/>
        <w:keepLines/>
        <w:ind w:left="720"/>
        <w:jc w:val="both"/>
        <w:rPr>
          <w:rFonts w:ascii="Tahoma" w:hAnsi="Tahoma" w:cs="Tahoma"/>
          <w:b/>
        </w:rPr>
      </w:pPr>
    </w:p>
    <w:p w14:paraId="55FBFD99" w14:textId="5A9E966D"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Reklamacije zaradi količinskih primanjkljajev </w:t>
      </w:r>
      <w:r w:rsidR="00A60C41">
        <w:rPr>
          <w:rFonts w:ascii="Tahoma" w:hAnsi="Tahoma" w:cs="Tahoma"/>
          <w:kern w:val="16"/>
        </w:rPr>
        <w:t>srajc in bluz</w:t>
      </w:r>
      <w:r w:rsidR="00A60C41" w:rsidRPr="000D063B">
        <w:rPr>
          <w:rFonts w:ascii="Tahoma" w:hAnsi="Tahoma" w:cs="Tahoma"/>
          <w:kern w:val="16"/>
        </w:rPr>
        <w:t xml:space="preserve"> </w:t>
      </w:r>
      <w:r w:rsidRPr="000D063B">
        <w:rPr>
          <w:rFonts w:ascii="Tahoma" w:hAnsi="Tahoma" w:cs="Tahoma"/>
          <w:kern w:val="16"/>
        </w:rPr>
        <w:t xml:space="preserve">bo naročnik izbranemu ponudniku sporočil takoj, najkasneje pa v petnajstih (15) dneh od dneva prevzema službenih oblek. </w:t>
      </w:r>
    </w:p>
    <w:p w14:paraId="3F3CC6C0" w14:textId="77777777" w:rsidR="00D04A11" w:rsidRPr="000D063B" w:rsidRDefault="00D04A11" w:rsidP="00D04A11">
      <w:pPr>
        <w:keepNext/>
        <w:keepLines/>
        <w:jc w:val="both"/>
        <w:rPr>
          <w:rFonts w:ascii="Tahoma" w:hAnsi="Tahoma" w:cs="Tahoma"/>
          <w:kern w:val="16"/>
        </w:rPr>
      </w:pPr>
    </w:p>
    <w:p w14:paraId="19A18A5F" w14:textId="77777777" w:rsidR="00D04A11" w:rsidRPr="000D063B" w:rsidRDefault="00D04A11" w:rsidP="00D04A11">
      <w:pPr>
        <w:keepNext/>
        <w:keepLines/>
        <w:jc w:val="both"/>
        <w:rPr>
          <w:rFonts w:ascii="Tahoma" w:hAnsi="Tahoma" w:cs="Tahoma"/>
          <w:kern w:val="16"/>
        </w:rPr>
      </w:pPr>
      <w:r w:rsidRPr="000D063B">
        <w:rPr>
          <w:rFonts w:ascii="Tahoma" w:hAnsi="Tahoma" w:cs="Tahoma"/>
          <w:kern w:val="16"/>
        </w:rPr>
        <w:t>Rok za rešitev reklamacije zaradi količinskih primanjkljajev je največ deset (10) dni od prejema pisnega obvestila o reklamaciji.</w:t>
      </w:r>
    </w:p>
    <w:p w14:paraId="65461116" w14:textId="77777777" w:rsidR="00D04A11" w:rsidRPr="000D063B" w:rsidRDefault="00D04A11" w:rsidP="00D04A11">
      <w:pPr>
        <w:keepNext/>
        <w:keepLines/>
        <w:jc w:val="both"/>
        <w:rPr>
          <w:rFonts w:ascii="Tahoma" w:hAnsi="Tahoma" w:cs="Tahoma"/>
          <w:kern w:val="16"/>
        </w:rPr>
      </w:pPr>
    </w:p>
    <w:p w14:paraId="46967ED5" w14:textId="78C22D3D" w:rsidR="00D04A11" w:rsidRDefault="00D04A11" w:rsidP="00D04A11">
      <w:pPr>
        <w:keepNext/>
        <w:keepLines/>
        <w:jc w:val="both"/>
        <w:rPr>
          <w:rFonts w:ascii="Tahoma" w:hAnsi="Tahoma" w:cs="Tahoma"/>
          <w:kern w:val="16"/>
        </w:rPr>
      </w:pPr>
      <w:r w:rsidRPr="000D063B">
        <w:rPr>
          <w:rFonts w:ascii="Tahoma" w:hAnsi="Tahoma" w:cs="Tahoma"/>
          <w:kern w:val="16"/>
        </w:rPr>
        <w:t xml:space="preserve">Reklamacije zaradi kakovostnih vidnih napak ali reklamacije zaradi neustrezne izdelave </w:t>
      </w:r>
      <w:r w:rsidR="00A60C41">
        <w:rPr>
          <w:rFonts w:ascii="Tahoma" w:hAnsi="Tahoma" w:cs="Tahoma"/>
          <w:kern w:val="16"/>
        </w:rPr>
        <w:t>srajc in bluz</w:t>
      </w:r>
      <w:r w:rsidRPr="000D063B">
        <w:rPr>
          <w:rFonts w:ascii="Tahoma" w:hAnsi="Tahoma" w:cs="Tahoma"/>
          <w:kern w:val="16"/>
        </w:rPr>
        <w:t xml:space="preserve">, glede na izvedene meritve, bo naročnik izbranemu ponudniku sporočil kadarkoli v času veljavnosti okvirnega sporazuma. Rok za rešitev reklamacije zaradi kakovostnih vidnih napak ali reklamacije zaradi neustrezne izdelave </w:t>
      </w:r>
      <w:r w:rsidR="00A60C41">
        <w:rPr>
          <w:rFonts w:ascii="Tahoma" w:hAnsi="Tahoma" w:cs="Tahoma"/>
          <w:kern w:val="16"/>
        </w:rPr>
        <w:t>srajc in bluz</w:t>
      </w:r>
      <w:r w:rsidR="00A60C41" w:rsidRPr="000D063B">
        <w:rPr>
          <w:rFonts w:ascii="Tahoma" w:hAnsi="Tahoma" w:cs="Tahoma"/>
          <w:kern w:val="16"/>
        </w:rPr>
        <w:t xml:space="preserve"> </w:t>
      </w:r>
      <w:r w:rsidRPr="000D063B">
        <w:rPr>
          <w:rFonts w:ascii="Tahoma" w:hAnsi="Tahoma" w:cs="Tahoma"/>
          <w:kern w:val="16"/>
        </w:rPr>
        <w:t xml:space="preserve">je največ deset (10) dni od prejema upravičene reklamacije posameznega uporabnika </w:t>
      </w:r>
      <w:r w:rsidR="00A60C41">
        <w:rPr>
          <w:rFonts w:ascii="Tahoma" w:hAnsi="Tahoma" w:cs="Tahoma"/>
          <w:kern w:val="16"/>
        </w:rPr>
        <w:t>srajc in bluz.</w:t>
      </w:r>
    </w:p>
    <w:p w14:paraId="4C4E6995" w14:textId="77777777" w:rsidR="00A60C41" w:rsidRPr="000D063B" w:rsidRDefault="00A60C41" w:rsidP="00D04A11">
      <w:pPr>
        <w:keepNext/>
        <w:keepLines/>
        <w:jc w:val="both"/>
        <w:rPr>
          <w:rFonts w:ascii="Tahoma" w:hAnsi="Tahoma" w:cs="Tahoma"/>
          <w:kern w:val="16"/>
        </w:rPr>
      </w:pPr>
    </w:p>
    <w:p w14:paraId="168C7B1C" w14:textId="279D19C2" w:rsidR="00D04A11" w:rsidRPr="000D063B" w:rsidRDefault="00D04A11" w:rsidP="00D04A11">
      <w:pPr>
        <w:keepNext/>
        <w:keepLines/>
        <w:jc w:val="both"/>
        <w:rPr>
          <w:rFonts w:ascii="Tahoma" w:hAnsi="Tahoma" w:cs="Tahoma"/>
          <w:kern w:val="16"/>
        </w:rPr>
      </w:pPr>
      <w:r w:rsidRPr="000D063B">
        <w:rPr>
          <w:rFonts w:ascii="Tahoma" w:hAnsi="Tahoma" w:cs="Tahoma"/>
          <w:kern w:val="16"/>
        </w:rPr>
        <w:t xml:space="preserve">V primeru neprimernosti dobavljenih </w:t>
      </w:r>
      <w:r w:rsidR="00A60C41">
        <w:rPr>
          <w:rFonts w:ascii="Tahoma" w:hAnsi="Tahoma" w:cs="Tahoma"/>
          <w:kern w:val="16"/>
        </w:rPr>
        <w:t>srajc in bluz</w:t>
      </w:r>
      <w:r w:rsidR="00A60C41" w:rsidRPr="000D063B">
        <w:rPr>
          <w:rFonts w:ascii="Tahoma" w:hAnsi="Tahoma" w:cs="Tahoma"/>
          <w:kern w:val="16"/>
        </w:rPr>
        <w:t xml:space="preserve"> </w:t>
      </w:r>
      <w:r w:rsidRPr="000D063B">
        <w:rPr>
          <w:rFonts w:ascii="Tahoma" w:hAnsi="Tahoma" w:cs="Tahoma"/>
          <w:kern w:val="16"/>
        </w:rPr>
        <w:t xml:space="preserve">zaradi neustrezne tkanine, naročnik zavrne celotno količino </w:t>
      </w:r>
      <w:r w:rsidR="00A60C41">
        <w:rPr>
          <w:rFonts w:ascii="Tahoma" w:hAnsi="Tahoma" w:cs="Tahoma"/>
          <w:kern w:val="16"/>
        </w:rPr>
        <w:t>srajc in bluz</w:t>
      </w:r>
      <w:r w:rsidRPr="000D063B">
        <w:rPr>
          <w:rFonts w:ascii="Tahoma" w:hAnsi="Tahoma" w:cs="Tahoma"/>
          <w:kern w:val="16"/>
        </w:rPr>
        <w:t>, in lahko odstopi od okvirnega sporazuma ter unovči finančno zavarovanje za zavarovanje dobre izvedbe obveznosti iz okvirnega sporazuma, brez kakršnekoli obveznosti do izbranega ponudnika.</w:t>
      </w:r>
    </w:p>
    <w:p w14:paraId="265BB0D3" w14:textId="77777777" w:rsidR="00D04A11" w:rsidRPr="000D063B" w:rsidRDefault="00D04A11" w:rsidP="00D04A11">
      <w:pPr>
        <w:keepNext/>
        <w:keepLines/>
        <w:jc w:val="both"/>
        <w:rPr>
          <w:rFonts w:ascii="Tahoma" w:hAnsi="Tahoma" w:cs="Tahoma"/>
          <w:kern w:val="16"/>
        </w:rPr>
      </w:pPr>
    </w:p>
    <w:p w14:paraId="269B455A" w14:textId="77777777" w:rsidR="00D04A11" w:rsidRPr="000D063B" w:rsidRDefault="00D04A11" w:rsidP="00D04A11">
      <w:pPr>
        <w:keepNext/>
        <w:keepLines/>
        <w:numPr>
          <w:ilvl w:val="1"/>
          <w:numId w:val="2"/>
        </w:numPr>
        <w:jc w:val="both"/>
        <w:rPr>
          <w:rFonts w:ascii="Tahoma" w:hAnsi="Tahoma" w:cs="Tahoma"/>
          <w:b/>
        </w:rPr>
      </w:pPr>
      <w:r w:rsidRPr="000D063B">
        <w:rPr>
          <w:rFonts w:ascii="Tahoma" w:hAnsi="Tahoma" w:cs="Tahoma"/>
          <w:b/>
        </w:rPr>
        <w:t>Osnutek okvirnega sporazuma</w:t>
      </w:r>
    </w:p>
    <w:p w14:paraId="2DC0581A" w14:textId="77777777" w:rsidR="00D04A11" w:rsidRPr="000D063B" w:rsidRDefault="00D04A11" w:rsidP="00D04A11">
      <w:pPr>
        <w:keepNext/>
        <w:keepLines/>
        <w:jc w:val="both"/>
        <w:rPr>
          <w:rFonts w:ascii="Tahoma" w:hAnsi="Tahoma" w:cs="Tahoma"/>
          <w:sz w:val="16"/>
          <w:szCs w:val="16"/>
        </w:rPr>
      </w:pPr>
    </w:p>
    <w:p w14:paraId="47009F15" w14:textId="77777777" w:rsidR="00D04A11" w:rsidRPr="000D063B" w:rsidRDefault="00D04A11" w:rsidP="00D04A11">
      <w:pPr>
        <w:keepNext/>
        <w:keepLines/>
        <w:jc w:val="both"/>
        <w:rPr>
          <w:rFonts w:ascii="Tahoma" w:hAnsi="Tahoma" w:cs="Tahoma"/>
          <w:color w:val="00B050"/>
        </w:rPr>
      </w:pPr>
      <w:r w:rsidRPr="000D063B">
        <w:rPr>
          <w:rFonts w:ascii="Tahoma" w:hAnsi="Tahoma" w:cs="Tahoma"/>
        </w:rPr>
        <w:t xml:space="preserve">Ostale zahteve naročnika so podrobno opisane v osnutku okvirnega sporazuma, ki je sestavni del te razpisne dokumentacije. </w:t>
      </w:r>
    </w:p>
    <w:p w14:paraId="7DE3C6F6" w14:textId="77777777" w:rsidR="00F47A79" w:rsidRPr="009A285E" w:rsidRDefault="00F47A79" w:rsidP="000F2937">
      <w:pPr>
        <w:jc w:val="both"/>
        <w:rPr>
          <w:rFonts w:ascii="Tahoma" w:eastAsiaTheme="minorHAnsi" w:hAnsi="Tahoma" w:cs="Tahoma"/>
          <w:lang w:eastAsia="en-US"/>
        </w:rPr>
      </w:pPr>
    </w:p>
    <w:p w14:paraId="2654BF82" w14:textId="77777777" w:rsidR="00292D4D" w:rsidRPr="009A285E" w:rsidRDefault="00292D4D" w:rsidP="000F2937">
      <w:pPr>
        <w:numPr>
          <w:ilvl w:val="1"/>
          <w:numId w:val="16"/>
        </w:numPr>
        <w:jc w:val="both"/>
        <w:rPr>
          <w:rFonts w:ascii="Tahoma" w:eastAsiaTheme="minorHAnsi" w:hAnsi="Tahoma" w:cs="Tahoma"/>
          <w:b/>
          <w:lang w:eastAsia="en-US"/>
        </w:rPr>
      </w:pPr>
      <w:r w:rsidRPr="009A285E">
        <w:rPr>
          <w:rFonts w:ascii="Tahoma" w:eastAsiaTheme="minorHAnsi" w:hAnsi="Tahoma" w:cs="Tahoma"/>
          <w:b/>
          <w:lang w:eastAsia="en-US"/>
        </w:rPr>
        <w:t>Tehnična specifikacija</w:t>
      </w:r>
    </w:p>
    <w:p w14:paraId="1C43A6AF" w14:textId="77777777" w:rsidR="00292D4D" w:rsidRPr="009A285E" w:rsidRDefault="00292D4D" w:rsidP="000F2937">
      <w:pPr>
        <w:jc w:val="both"/>
        <w:rPr>
          <w:rFonts w:ascii="Tahoma" w:eastAsiaTheme="minorHAnsi" w:hAnsi="Tahoma" w:cs="Tahoma"/>
          <w:b/>
          <w:lang w:eastAsia="en-US"/>
        </w:rPr>
      </w:pPr>
    </w:p>
    <w:p w14:paraId="6A5E53D9" w14:textId="77777777" w:rsidR="00292D4D" w:rsidRPr="009A285E" w:rsidRDefault="00292D4D" w:rsidP="000F2937">
      <w:pPr>
        <w:numPr>
          <w:ilvl w:val="2"/>
          <w:numId w:val="16"/>
        </w:numPr>
        <w:jc w:val="both"/>
        <w:rPr>
          <w:rFonts w:ascii="Tahoma" w:eastAsiaTheme="minorHAnsi" w:hAnsi="Tahoma" w:cs="Tahoma"/>
          <w:lang w:eastAsia="en-US"/>
        </w:rPr>
      </w:pPr>
      <w:r w:rsidRPr="009A285E">
        <w:rPr>
          <w:rFonts w:ascii="Tahoma" w:eastAsiaTheme="minorHAnsi" w:hAnsi="Tahoma" w:cs="Tahoma"/>
          <w:lang w:eastAsia="en-US"/>
        </w:rPr>
        <w:t>Splošni opis</w:t>
      </w:r>
    </w:p>
    <w:p w14:paraId="3FC3A897" w14:textId="77777777" w:rsidR="00292D4D" w:rsidRPr="009A285E" w:rsidRDefault="00292D4D" w:rsidP="000F2937">
      <w:pPr>
        <w:jc w:val="both"/>
        <w:rPr>
          <w:rFonts w:ascii="Tahoma" w:eastAsiaTheme="minorHAnsi" w:hAnsi="Tahoma" w:cs="Tahoma"/>
          <w:b/>
          <w:lang w:eastAsia="en-US"/>
        </w:rPr>
      </w:pPr>
    </w:p>
    <w:p w14:paraId="50276CE4" w14:textId="5FBEB374" w:rsidR="00AF720E" w:rsidRDefault="00292D4D" w:rsidP="00AF720E">
      <w:pPr>
        <w:jc w:val="both"/>
      </w:pPr>
      <w:r w:rsidRPr="009A285E">
        <w:rPr>
          <w:rFonts w:ascii="Tahoma" w:hAnsi="Tahoma" w:cs="Tahoma"/>
        </w:rPr>
        <w:t>Splošni opis predmeta javnega naročila je razviden iz ponudbenega predračuna, ki je priloga razpisne dokumentacije. Predmet ponudbe mora imeti enake ali enakovredne tehnične lastnosti (karakteristike) kot blago in material, ki je predmet javnega naročila.</w:t>
      </w:r>
      <w:r w:rsidR="00AF720E">
        <w:rPr>
          <w:rFonts w:ascii="Tahoma" w:hAnsi="Tahoma" w:cs="Tahoma"/>
        </w:rPr>
        <w:t xml:space="preserve"> </w:t>
      </w:r>
    </w:p>
    <w:p w14:paraId="13893DF9" w14:textId="77777777" w:rsidR="00292D4D" w:rsidRPr="009A285E" w:rsidRDefault="00292D4D" w:rsidP="000F2937">
      <w:pPr>
        <w:jc w:val="both"/>
        <w:rPr>
          <w:rFonts w:ascii="Tahoma" w:eastAsiaTheme="minorHAnsi" w:hAnsi="Tahoma" w:cs="Tahoma"/>
          <w:b/>
          <w:lang w:eastAsia="en-US"/>
        </w:rPr>
      </w:pPr>
    </w:p>
    <w:p w14:paraId="131B3674" w14:textId="77777777" w:rsidR="001776D6" w:rsidRPr="001776D6" w:rsidRDefault="00292D4D" w:rsidP="001776D6">
      <w:pPr>
        <w:jc w:val="both"/>
        <w:rPr>
          <w:rFonts w:ascii="Tahoma" w:hAnsi="Tahoma" w:cs="Tahoma"/>
        </w:rPr>
      </w:pPr>
      <w:r w:rsidRPr="001776D6">
        <w:rPr>
          <w:rFonts w:ascii="Tahoma" w:eastAsiaTheme="minorHAnsi" w:hAnsi="Tahoma" w:cs="Tahoma"/>
          <w:lang w:eastAsia="en-US"/>
        </w:rPr>
        <w:t xml:space="preserve">Predmet ponudbe mora izpolnjevati zahteve </w:t>
      </w:r>
      <w:r w:rsidR="001776D6" w:rsidRPr="001776D6">
        <w:rPr>
          <w:rFonts w:ascii="Tahoma" w:eastAsiaTheme="minorHAnsi" w:hAnsi="Tahoma" w:cs="Tahoma"/>
          <w:lang w:eastAsia="en-US"/>
        </w:rPr>
        <w:t xml:space="preserve">naročnika in  biti </w:t>
      </w:r>
      <w:r w:rsidR="001776D6" w:rsidRPr="001776D6">
        <w:rPr>
          <w:rFonts w:ascii="Tahoma" w:hAnsi="Tahoma" w:cs="Tahoma"/>
          <w:kern w:val="16"/>
        </w:rPr>
        <w:t>v skladu z veljavno zakonodajo, predpisi in standardi</w:t>
      </w:r>
      <w:r w:rsidR="001776D6" w:rsidRPr="001776D6">
        <w:rPr>
          <w:rFonts w:ascii="Tahoma" w:hAnsi="Tahoma" w:cs="Tahoma"/>
        </w:rPr>
        <w:t>, ki veljajo na območju Republike Slovenije.</w:t>
      </w:r>
    </w:p>
    <w:p w14:paraId="1604AE13" w14:textId="77777777" w:rsidR="001776D6" w:rsidRPr="001776D6" w:rsidRDefault="001776D6" w:rsidP="001776D6">
      <w:pPr>
        <w:jc w:val="both"/>
        <w:rPr>
          <w:rFonts w:ascii="Tahoma" w:eastAsiaTheme="minorHAnsi" w:hAnsi="Tahoma" w:cs="Tahoma"/>
          <w:lang w:eastAsia="en-US"/>
        </w:rPr>
      </w:pPr>
    </w:p>
    <w:p w14:paraId="4C96CFA4" w14:textId="77777777" w:rsidR="001776D6" w:rsidRDefault="001776D6" w:rsidP="000F2937">
      <w:pPr>
        <w:jc w:val="both"/>
        <w:rPr>
          <w:rFonts w:ascii="Tahoma" w:eastAsiaTheme="minorHAnsi" w:hAnsi="Tahoma" w:cs="Tahoma"/>
          <w:lang w:eastAsia="en-US"/>
        </w:rPr>
      </w:pPr>
      <w:r w:rsidRPr="001776D6">
        <w:rPr>
          <w:rFonts w:ascii="Tahoma" w:eastAsiaTheme="minorHAnsi" w:hAnsi="Tahoma" w:cs="Tahoma"/>
          <w:lang w:eastAsia="en-US"/>
        </w:rPr>
        <w:t>Ponudnik se strinja, da lahko naročnik testira ponujeno blago</w:t>
      </w:r>
      <w:r w:rsidR="00EE09A8">
        <w:rPr>
          <w:rFonts w:ascii="Tahoma" w:eastAsiaTheme="minorHAnsi" w:hAnsi="Tahoma" w:cs="Tahoma"/>
          <w:lang w:eastAsia="en-US"/>
        </w:rPr>
        <w:t xml:space="preserve"> in material, pri od naročnika </w:t>
      </w:r>
      <w:r w:rsidRPr="001776D6">
        <w:rPr>
          <w:rFonts w:ascii="Tahoma" w:eastAsiaTheme="minorHAnsi" w:hAnsi="Tahoma" w:cs="Tahoma"/>
          <w:lang w:eastAsia="en-US"/>
        </w:rPr>
        <w:t>določeni</w:t>
      </w:r>
      <w:r w:rsidRPr="009A285E">
        <w:rPr>
          <w:rFonts w:ascii="Tahoma" w:eastAsiaTheme="minorHAnsi" w:hAnsi="Tahoma" w:cs="Tahoma"/>
          <w:lang w:eastAsia="en-US"/>
        </w:rPr>
        <w:t xml:space="preserve"> neodvisni strokovni inštituciji, zaradi ugotavljanja oziroma preverjanja ustreznosti ponujenega blaga s tehničnimi in ostalimi zahtevami ter pogoji, navedenimi v razpisni dokumentaciji. Stroške preizkusa krije naročnik v primeru, če blago in material ustreza tehničnim pogojem, v nasprotnem primeru pa ponudnik. Dobavljen predmet naročila mora </w:t>
      </w:r>
      <w:r>
        <w:rPr>
          <w:rFonts w:ascii="Tahoma" w:eastAsiaTheme="minorHAnsi" w:hAnsi="Tahoma" w:cs="Tahoma"/>
          <w:lang w:eastAsia="en-US"/>
        </w:rPr>
        <w:t xml:space="preserve">biti </w:t>
      </w:r>
      <w:r w:rsidRPr="00752E4F">
        <w:rPr>
          <w:rFonts w:ascii="Tahoma" w:hAnsi="Tahoma" w:cs="Tahoma"/>
          <w:kern w:val="16"/>
        </w:rPr>
        <w:t xml:space="preserve">v skladu </w:t>
      </w:r>
      <w:r>
        <w:rPr>
          <w:rFonts w:ascii="Tahoma" w:hAnsi="Tahoma" w:cs="Tahoma"/>
          <w:kern w:val="16"/>
        </w:rPr>
        <w:t xml:space="preserve">z veljavno zakonodajo, predpisi in </w:t>
      </w:r>
      <w:r w:rsidRPr="00752E4F">
        <w:rPr>
          <w:rFonts w:ascii="Tahoma" w:hAnsi="Tahoma" w:cs="Tahoma"/>
          <w:kern w:val="16"/>
        </w:rPr>
        <w:t>standardi</w:t>
      </w:r>
      <w:r>
        <w:rPr>
          <w:rFonts w:ascii="Tahoma" w:hAnsi="Tahoma" w:cs="Tahoma"/>
        </w:rPr>
        <w:t>, ki veljajo na območju Republike Slovenije.</w:t>
      </w:r>
    </w:p>
    <w:p w14:paraId="50A89E05" w14:textId="77777777" w:rsidR="001776D6" w:rsidRPr="009A285E" w:rsidRDefault="001776D6" w:rsidP="000F2937">
      <w:pPr>
        <w:jc w:val="both"/>
        <w:rPr>
          <w:rFonts w:ascii="Tahoma" w:eastAsiaTheme="minorHAnsi" w:hAnsi="Tahoma" w:cs="Tahoma"/>
          <w:lang w:eastAsia="en-US"/>
        </w:rPr>
      </w:pPr>
    </w:p>
    <w:p w14:paraId="6FC2FEAE" w14:textId="77777777" w:rsidR="00292D4D" w:rsidRDefault="009A285E" w:rsidP="000F2937">
      <w:pPr>
        <w:jc w:val="both"/>
        <w:rPr>
          <w:rFonts w:ascii="Tahoma" w:hAnsi="Tahoma" w:cs="Tahoma"/>
          <w:iCs/>
        </w:rPr>
      </w:pPr>
      <w:r w:rsidRPr="009A285E">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9A285E">
        <w:rPr>
          <w:rFonts w:ascii="Tahoma" w:hAnsi="Tahoma" w:cs="Tahoma"/>
          <w:iCs/>
        </w:rPr>
        <w:t>.</w:t>
      </w:r>
    </w:p>
    <w:p w14:paraId="26B14363" w14:textId="77777777" w:rsidR="000F2937" w:rsidRPr="00EB27F3" w:rsidRDefault="000F2937" w:rsidP="000F2937">
      <w:pPr>
        <w:jc w:val="both"/>
        <w:rPr>
          <w:rFonts w:ascii="Tahoma" w:hAnsi="Tahoma" w:cs="Tahoma"/>
        </w:rPr>
      </w:pPr>
    </w:p>
    <w:p w14:paraId="7972EF46" w14:textId="77777777" w:rsidR="009A285E" w:rsidRPr="009A285E" w:rsidRDefault="009A285E" w:rsidP="000F2937">
      <w:pPr>
        <w:jc w:val="both"/>
        <w:rPr>
          <w:rFonts w:ascii="Tahoma" w:hAnsi="Tahoma" w:cs="Tahoma"/>
        </w:rPr>
      </w:pPr>
    </w:p>
    <w:p w14:paraId="4952471E" w14:textId="77777777" w:rsidR="007C70A1" w:rsidRPr="00B54FB9" w:rsidRDefault="009F4E76" w:rsidP="00752F7D">
      <w:pPr>
        <w:keepLines/>
        <w:widowControl w:val="0"/>
        <w:numPr>
          <w:ilvl w:val="0"/>
          <w:numId w:val="2"/>
        </w:numPr>
        <w:jc w:val="both"/>
        <w:rPr>
          <w:rFonts w:ascii="Tahoma" w:hAnsi="Tahoma" w:cs="Tahoma"/>
          <w:b/>
          <w:sz w:val="24"/>
        </w:rPr>
      </w:pPr>
      <w:r w:rsidRPr="00B54FB9">
        <w:rPr>
          <w:rFonts w:ascii="Tahoma" w:hAnsi="Tahoma" w:cs="Tahoma"/>
          <w:b/>
          <w:sz w:val="24"/>
        </w:rPr>
        <w:t xml:space="preserve">UGOTAVLJANJE SPOSOBNOSTI </w:t>
      </w:r>
    </w:p>
    <w:p w14:paraId="747F18F2" w14:textId="77777777" w:rsidR="007C70A1" w:rsidRPr="00C8579C" w:rsidRDefault="007C70A1" w:rsidP="00752F7D">
      <w:pPr>
        <w:keepLines/>
        <w:widowControl w:val="0"/>
        <w:jc w:val="both"/>
        <w:rPr>
          <w:rFonts w:ascii="Tahoma" w:hAnsi="Tahoma" w:cs="Tahoma"/>
        </w:rPr>
      </w:pPr>
    </w:p>
    <w:p w14:paraId="4AECEDF4" w14:textId="77777777" w:rsidR="00F1504C" w:rsidRPr="00F72C15" w:rsidRDefault="00F1504C" w:rsidP="00752F7D">
      <w:pPr>
        <w:keepLines/>
        <w:widowControl w:val="0"/>
        <w:jc w:val="both"/>
        <w:rPr>
          <w:rFonts w:ascii="Tahoma" w:hAnsi="Tahoma" w:cs="Tahoma"/>
        </w:rPr>
      </w:pPr>
      <w:r w:rsidRPr="00C77635">
        <w:rPr>
          <w:rFonts w:ascii="Tahoma" w:hAnsi="Tahoma" w:cs="Tahoma"/>
          <w:bCs/>
        </w:rPr>
        <w:t xml:space="preserve">Za </w:t>
      </w:r>
      <w:r>
        <w:rPr>
          <w:rFonts w:ascii="Tahoma" w:hAnsi="Tahoma" w:cs="Tahoma"/>
          <w:bCs/>
        </w:rPr>
        <w:t>ugotavljanje</w:t>
      </w:r>
      <w:r w:rsidRPr="00C77635">
        <w:rPr>
          <w:rFonts w:ascii="Tahoma" w:hAnsi="Tahoma" w:cs="Tahoma"/>
          <w:bCs/>
        </w:rPr>
        <w:t xml:space="preserve"> sposobnosti mora ponudnik izpolnjevati pogoje skladno z določbami ZJN-</w:t>
      </w:r>
      <w:r>
        <w:rPr>
          <w:rFonts w:ascii="Tahoma" w:hAnsi="Tahoma" w:cs="Tahoma"/>
          <w:bCs/>
        </w:rPr>
        <w:t>3</w:t>
      </w:r>
      <w:r w:rsidRPr="00C77635">
        <w:rPr>
          <w:rFonts w:ascii="Tahoma" w:hAnsi="Tahoma" w:cs="Tahoma"/>
          <w:bCs/>
        </w:rPr>
        <w:t xml:space="preserve"> in pogoje, ki so določeni v tej</w:t>
      </w:r>
      <w:r>
        <w:rPr>
          <w:rFonts w:ascii="Tahoma" w:hAnsi="Tahoma" w:cs="Tahoma"/>
          <w:bCs/>
        </w:rPr>
        <w:t xml:space="preserve"> razpisni</w:t>
      </w:r>
      <w:r w:rsidRPr="00C77635">
        <w:rPr>
          <w:rFonts w:ascii="Tahoma" w:hAnsi="Tahoma" w:cs="Tahoma"/>
          <w:bCs/>
        </w:rPr>
        <w:t xml:space="preserve"> </w:t>
      </w:r>
      <w:r>
        <w:rPr>
          <w:rFonts w:ascii="Tahoma" w:hAnsi="Tahoma" w:cs="Tahoma"/>
        </w:rPr>
        <w:t>dokumentaciji</w:t>
      </w:r>
      <w:r w:rsidRPr="00C77635">
        <w:rPr>
          <w:rFonts w:ascii="Tahoma" w:hAnsi="Tahoma" w:cs="Tahoma"/>
          <w:bCs/>
        </w:rPr>
        <w:t>.</w:t>
      </w:r>
      <w:r>
        <w:rPr>
          <w:rFonts w:ascii="Tahoma" w:hAnsi="Tahoma" w:cs="Tahoma"/>
          <w:bCs/>
        </w:rPr>
        <w:t xml:space="preserve"> </w:t>
      </w:r>
      <w:r>
        <w:rPr>
          <w:rFonts w:ascii="Tahoma" w:hAnsi="Tahoma" w:cs="Tahoma"/>
        </w:rPr>
        <w:t>Za ugotavljanje sposobnosti mora p</w:t>
      </w:r>
      <w:r w:rsidRPr="00CE1BAD">
        <w:rPr>
          <w:rFonts w:ascii="Tahoma" w:hAnsi="Tahoma" w:cs="Tahoma"/>
        </w:rPr>
        <w:t>onudnik</w:t>
      </w:r>
      <w:r>
        <w:rPr>
          <w:rFonts w:ascii="Tahoma" w:hAnsi="Tahoma" w:cs="Tahoma"/>
        </w:rPr>
        <w:t xml:space="preserve"> predložiti dokazila </w:t>
      </w:r>
      <w:r w:rsidRPr="004E2BB2">
        <w:rPr>
          <w:rFonts w:ascii="Tahoma" w:hAnsi="Tahoma" w:cs="Tahoma"/>
        </w:rPr>
        <w:t>kot so navedena za vsakim</w:t>
      </w:r>
      <w:r>
        <w:rPr>
          <w:rFonts w:ascii="Tahoma" w:hAnsi="Tahoma" w:cs="Tahoma"/>
        </w:rPr>
        <w:t xml:space="preserve"> </w:t>
      </w:r>
      <w:r w:rsidRPr="004E2BB2">
        <w:rPr>
          <w:rFonts w:ascii="Tahoma" w:hAnsi="Tahoma" w:cs="Tahoma"/>
        </w:rPr>
        <w:t>zahtevanim pogojem.</w:t>
      </w:r>
      <w:r>
        <w:rPr>
          <w:rFonts w:ascii="Tahoma" w:hAnsi="Tahoma" w:cs="Tahoma"/>
        </w:rPr>
        <w:t xml:space="preserve"> Enako velja v primeru, če ponudnik sodeluje s</w:t>
      </w:r>
      <w:r w:rsidR="00175EA3">
        <w:rPr>
          <w:rFonts w:ascii="Tahoma" w:hAnsi="Tahoma" w:cs="Tahoma"/>
        </w:rPr>
        <w:t xml:space="preserve"> partnerji (skupna ponudba), </w:t>
      </w:r>
      <w:r>
        <w:rPr>
          <w:rFonts w:ascii="Tahoma" w:hAnsi="Tahoma" w:cs="Tahoma"/>
        </w:rPr>
        <w:t>podizvajalci</w:t>
      </w:r>
      <w:r w:rsidR="00175EA3">
        <w:t xml:space="preserve"> </w:t>
      </w:r>
      <w:r w:rsidR="00DF5DBE" w:rsidRPr="00175EA3">
        <w:rPr>
          <w:rFonts w:ascii="Tahoma" w:hAnsi="Tahoma" w:cs="Tahoma"/>
        </w:rPr>
        <w:t>ali s</w:t>
      </w:r>
      <w:r w:rsidR="00DF5DBE">
        <w:t xml:space="preserve"> </w:t>
      </w:r>
      <w:r w:rsidR="00DF5DBE" w:rsidRPr="00DF5DBE">
        <w:rPr>
          <w:rFonts w:ascii="Tahoma" w:hAnsi="Tahoma" w:cs="Tahoma"/>
        </w:rPr>
        <w:t>subjekt</w:t>
      </w:r>
      <w:r w:rsidR="00DF5DBE">
        <w:rPr>
          <w:rFonts w:ascii="Tahoma" w:hAnsi="Tahoma" w:cs="Tahoma"/>
        </w:rPr>
        <w:t>om</w:t>
      </w:r>
      <w:r w:rsidR="00DF5DBE" w:rsidRPr="00DF5DBE">
        <w:rPr>
          <w:rFonts w:ascii="Tahoma" w:hAnsi="Tahoma" w:cs="Tahoma"/>
        </w:rPr>
        <w:t>, katerih zmogljivosti uporablja gospodarski subjekt</w:t>
      </w:r>
      <w:r>
        <w:rPr>
          <w:rFonts w:ascii="Tahoma" w:hAnsi="Tahoma" w:cs="Tahoma"/>
        </w:rPr>
        <w:t xml:space="preserve">. </w:t>
      </w:r>
    </w:p>
    <w:p w14:paraId="7E719529" w14:textId="77777777" w:rsidR="00F1504C" w:rsidRDefault="00F1504C" w:rsidP="00752F7D">
      <w:pPr>
        <w:keepLines/>
        <w:widowControl w:val="0"/>
        <w:jc w:val="both"/>
        <w:rPr>
          <w:rFonts w:ascii="Tahoma" w:hAnsi="Tahoma" w:cs="Tahoma"/>
        </w:rPr>
      </w:pPr>
    </w:p>
    <w:p w14:paraId="667438D5" w14:textId="77777777" w:rsidR="00F1504C" w:rsidRDefault="00F1504C" w:rsidP="00752F7D">
      <w:pPr>
        <w:keepLines/>
        <w:widowControl w:val="0"/>
        <w:jc w:val="both"/>
        <w:rPr>
          <w:rFonts w:ascii="Tahoma" w:hAnsi="Tahoma" w:cs="Tahoma"/>
        </w:rPr>
      </w:pPr>
      <w:r w:rsidRPr="004E2BB2">
        <w:rPr>
          <w:rFonts w:ascii="Tahoma" w:hAnsi="Tahoma" w:cs="Tahoma"/>
        </w:rPr>
        <w:t>Naročnik si pridržuje pravico, da v času pregleda ponudb od ponudnika</w:t>
      </w:r>
      <w:r>
        <w:rPr>
          <w:rFonts w:ascii="Tahoma" w:hAnsi="Tahoma" w:cs="Tahoma"/>
        </w:rPr>
        <w:t xml:space="preserve"> </w:t>
      </w:r>
      <w:r w:rsidRPr="004E2BB2">
        <w:rPr>
          <w:rFonts w:ascii="Tahoma" w:hAnsi="Tahoma" w:cs="Tahoma"/>
        </w:rPr>
        <w:t>zahteva predložitev dokazil</w:t>
      </w:r>
      <w:r>
        <w:rPr>
          <w:rFonts w:ascii="Tahoma" w:hAnsi="Tahoma" w:cs="Tahoma"/>
        </w:rPr>
        <w:t xml:space="preserve"> ali del dokazil v zvezi z navedbami v izjavah</w:t>
      </w:r>
      <w:r w:rsidRPr="004E2BB2">
        <w:rPr>
          <w:rFonts w:ascii="Tahoma" w:hAnsi="Tahoma" w:cs="Tahoma"/>
        </w:rPr>
        <w:t>, ki izkazujejo izpolnjevanje zahtevanih pogojev, predložitev morebiti</w:t>
      </w:r>
      <w:r>
        <w:rPr>
          <w:rFonts w:ascii="Tahoma" w:hAnsi="Tahoma" w:cs="Tahoma"/>
        </w:rPr>
        <w:t xml:space="preserve"> </w:t>
      </w:r>
      <w:r w:rsidRPr="004E2BB2">
        <w:rPr>
          <w:rFonts w:ascii="Tahoma" w:hAnsi="Tahoma" w:cs="Tahoma"/>
        </w:rPr>
        <w:t>potrebnih pooblastil za preveritev izpolnjevanje zahtevanih pogojev oziroma podatkov, predložitev</w:t>
      </w:r>
      <w:r>
        <w:rPr>
          <w:rFonts w:ascii="Tahoma" w:hAnsi="Tahoma" w:cs="Tahoma"/>
        </w:rPr>
        <w:t xml:space="preserve"> </w:t>
      </w:r>
      <w:r w:rsidRPr="004E2BB2">
        <w:rPr>
          <w:rFonts w:ascii="Tahoma" w:hAnsi="Tahoma" w:cs="Tahoma"/>
        </w:rPr>
        <w:t>podatkov o naslovih, kjer je mogoče preveriti izpolnjevanje pogojev oziroma vse potrebno za pregled</w:t>
      </w:r>
      <w:r>
        <w:rPr>
          <w:rFonts w:ascii="Tahoma" w:hAnsi="Tahoma" w:cs="Tahoma"/>
        </w:rPr>
        <w:t xml:space="preserve"> </w:t>
      </w:r>
      <w:r w:rsidRPr="004E2BB2">
        <w:rPr>
          <w:rFonts w:ascii="Tahoma" w:hAnsi="Tahoma" w:cs="Tahoma"/>
        </w:rPr>
        <w:t>in preveritev ponudb.</w:t>
      </w:r>
    </w:p>
    <w:p w14:paraId="13B535CC" w14:textId="77777777" w:rsidR="007C4346" w:rsidRDefault="007C4346" w:rsidP="00752F7D">
      <w:pPr>
        <w:keepLines/>
        <w:widowControl w:val="0"/>
        <w:jc w:val="both"/>
        <w:rPr>
          <w:rFonts w:ascii="Tahoma" w:hAnsi="Tahoma" w:cs="Tahoma"/>
        </w:rPr>
      </w:pPr>
    </w:p>
    <w:p w14:paraId="29DD9499" w14:textId="77777777" w:rsidR="00F1504C" w:rsidRDefault="00F1504C" w:rsidP="00752F7D">
      <w:pPr>
        <w:keepLines/>
        <w:widowControl w:val="0"/>
        <w:jc w:val="both"/>
        <w:rPr>
          <w:rFonts w:ascii="Tahoma" w:hAnsi="Tahoma" w:cs="Tahoma"/>
        </w:rPr>
      </w:pPr>
      <w:r w:rsidRPr="004E2BB2">
        <w:rPr>
          <w:rFonts w:ascii="Tahoma" w:hAnsi="Tahoma" w:cs="Tahoma"/>
        </w:rPr>
        <w:t>Obrazci izjav, ki jih mora predložiti ponudnik v ponudbi, so del dokumentacije. Izjave so lahko</w:t>
      </w:r>
      <w:r>
        <w:rPr>
          <w:rFonts w:ascii="Tahoma" w:hAnsi="Tahoma" w:cs="Tahoma"/>
        </w:rPr>
        <w:t xml:space="preserve"> </w:t>
      </w:r>
      <w:r w:rsidRPr="004E2BB2">
        <w:rPr>
          <w:rFonts w:ascii="Tahoma" w:hAnsi="Tahoma" w:cs="Tahoma"/>
        </w:rPr>
        <w:t>predložene na teh obrazcih ali na ponudnikovih, ki pa vsebinsko bistveno ne smejo odstopati od</w:t>
      </w:r>
      <w:r>
        <w:rPr>
          <w:rFonts w:ascii="Tahoma" w:hAnsi="Tahoma" w:cs="Tahoma"/>
        </w:rPr>
        <w:t xml:space="preserve"> </w:t>
      </w:r>
      <w:r w:rsidRPr="004E2BB2">
        <w:rPr>
          <w:rFonts w:ascii="Tahoma" w:hAnsi="Tahoma" w:cs="Tahoma"/>
        </w:rPr>
        <w:t>priloženih obrazcev. Izjave ponudnika morajo biti pisne ter podpisane s strani ponudnika. V kolikor</w:t>
      </w:r>
      <w:r>
        <w:rPr>
          <w:rFonts w:ascii="Tahoma" w:hAnsi="Tahoma" w:cs="Tahoma"/>
        </w:rPr>
        <w:t xml:space="preserve"> </w:t>
      </w:r>
      <w:r w:rsidRPr="004E2BB2">
        <w:rPr>
          <w:rFonts w:ascii="Tahoma" w:hAnsi="Tahoma" w:cs="Tahoma"/>
        </w:rPr>
        <w:t>ponudnik uporablja žig, se obrazci tudi žigosajo.</w:t>
      </w:r>
      <w:r>
        <w:rPr>
          <w:rFonts w:ascii="Tahoma" w:hAnsi="Tahoma" w:cs="Tahoma"/>
        </w:rPr>
        <w:t xml:space="preserve"> </w:t>
      </w:r>
      <w:r w:rsidRPr="004E2BB2">
        <w:rPr>
          <w:rFonts w:ascii="Tahoma" w:hAnsi="Tahoma" w:cs="Tahoma"/>
        </w:rPr>
        <w:t>Naročnik si pridržuje pravico do preveritve verodostojnosti izjav oziroma potrdil pri podpisniku le-teh.</w:t>
      </w:r>
    </w:p>
    <w:p w14:paraId="349A81FB" w14:textId="77777777" w:rsidR="00F1504C" w:rsidRDefault="00F1504C" w:rsidP="00752F7D">
      <w:pPr>
        <w:keepLines/>
        <w:widowControl w:val="0"/>
        <w:jc w:val="both"/>
        <w:rPr>
          <w:rFonts w:ascii="Tahoma" w:hAnsi="Tahoma" w:cs="Tahoma"/>
          <w:bCs/>
        </w:rPr>
      </w:pPr>
    </w:p>
    <w:p w14:paraId="26795034" w14:textId="77777777" w:rsidR="00F1504C" w:rsidRDefault="00F1504C" w:rsidP="00752F7D">
      <w:pPr>
        <w:keepLines/>
        <w:widowControl w:val="0"/>
        <w:jc w:val="both"/>
        <w:rPr>
          <w:rFonts w:ascii="Tahoma" w:hAnsi="Tahoma" w:cs="Tahoma"/>
          <w:bCs/>
        </w:rPr>
      </w:pPr>
      <w:r w:rsidRPr="004015C6">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706A273" w14:textId="77777777" w:rsidR="00F1504C" w:rsidRDefault="00F1504C" w:rsidP="00752F7D">
      <w:pPr>
        <w:keepLines/>
        <w:widowControl w:val="0"/>
        <w:jc w:val="both"/>
        <w:rPr>
          <w:rFonts w:ascii="Tahoma" w:hAnsi="Tahoma" w:cs="Tahoma"/>
          <w:bCs/>
          <w:i/>
        </w:rPr>
      </w:pPr>
    </w:p>
    <w:p w14:paraId="7492DB28" w14:textId="77777777" w:rsidR="00F1504C" w:rsidRDefault="00F1504C" w:rsidP="00752F7D">
      <w:pPr>
        <w:keepLines/>
        <w:widowControl w:val="0"/>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0EE9560" w14:textId="77777777" w:rsidR="00B50872" w:rsidRDefault="00B50872" w:rsidP="00752F7D">
      <w:pPr>
        <w:keepLines/>
        <w:widowControl w:val="0"/>
        <w:jc w:val="both"/>
        <w:rPr>
          <w:rFonts w:ascii="Tahoma" w:hAnsi="Tahoma" w:cs="Tahoma"/>
          <w:bCs/>
        </w:rPr>
      </w:pPr>
    </w:p>
    <w:p w14:paraId="1BE569DB" w14:textId="77777777" w:rsidR="00734DC1" w:rsidRPr="00C8579C" w:rsidRDefault="006B3202" w:rsidP="00752F7D">
      <w:pPr>
        <w:keepLines/>
        <w:widowControl w:val="0"/>
        <w:numPr>
          <w:ilvl w:val="1"/>
          <w:numId w:val="2"/>
        </w:numPr>
        <w:jc w:val="both"/>
        <w:rPr>
          <w:rFonts w:ascii="Tahoma" w:hAnsi="Tahoma" w:cs="Tahoma"/>
          <w:b/>
        </w:rPr>
      </w:pPr>
      <w:r w:rsidRPr="00C8579C">
        <w:rPr>
          <w:rFonts w:ascii="Tahoma" w:hAnsi="Tahoma" w:cs="Tahoma"/>
          <w:b/>
        </w:rPr>
        <w:t>Razlogi za izključitev</w:t>
      </w:r>
    </w:p>
    <w:p w14:paraId="4B1AB233" w14:textId="77777777" w:rsidR="00AF720E" w:rsidRDefault="00AF720E" w:rsidP="00323EB1">
      <w:pPr>
        <w:keepLines/>
        <w:widowControl w:val="0"/>
        <w:jc w:val="both"/>
        <w:rPr>
          <w:rFonts w:ascii="Tahoma" w:hAnsi="Tahoma" w:cs="Tahoma"/>
          <w:b/>
          <w:bCs/>
        </w:rPr>
      </w:pPr>
    </w:p>
    <w:p w14:paraId="5A333ED8" w14:textId="77777777" w:rsidR="00EE09A8" w:rsidRPr="001214A7" w:rsidRDefault="00323EB1" w:rsidP="00EE09A8">
      <w:pPr>
        <w:keepNext/>
        <w:keepLines/>
        <w:jc w:val="both"/>
        <w:rPr>
          <w:rFonts w:ascii="Tahoma" w:hAnsi="Tahoma" w:cs="Tahoma"/>
          <w:bCs/>
        </w:rPr>
      </w:pPr>
      <w:r>
        <w:rPr>
          <w:rFonts w:ascii="Tahoma" w:hAnsi="Tahoma" w:cs="Tahoma"/>
          <w:b/>
          <w:bCs/>
        </w:rPr>
        <w:t>A</w:t>
      </w:r>
      <w:r w:rsidRPr="00AB1D7B">
        <w:rPr>
          <w:rFonts w:ascii="Tahoma" w:hAnsi="Tahoma" w:cs="Tahoma"/>
          <w:b/>
          <w:bCs/>
        </w:rPr>
        <w:t>:</w:t>
      </w:r>
      <w:r w:rsidRPr="00AB1D7B">
        <w:rPr>
          <w:rFonts w:ascii="Tahoma" w:hAnsi="Tahoma" w:cs="Tahoma"/>
          <w:bCs/>
        </w:rPr>
        <w:t xml:space="preserve"> </w:t>
      </w:r>
      <w:r w:rsidR="00EE09A8" w:rsidRPr="00364221">
        <w:rPr>
          <w:rFonts w:ascii="Tahoma" w:hAnsi="Tahoma" w:cs="Tahoma"/>
          <w:bCs/>
        </w:rPr>
        <w:t xml:space="preserve">Naročnik </w:t>
      </w:r>
      <w:r w:rsidR="00EE09A8">
        <w:rPr>
          <w:rFonts w:ascii="Tahoma" w:hAnsi="Tahoma" w:cs="Tahoma"/>
          <w:bCs/>
        </w:rPr>
        <w:t>mora</w:t>
      </w:r>
      <w:r w:rsidR="00EE09A8" w:rsidRPr="00364221">
        <w:rPr>
          <w:rFonts w:ascii="Tahoma" w:hAnsi="Tahoma" w:cs="Tahoma"/>
          <w:bCs/>
        </w:rPr>
        <w:t xml:space="preserve"> iz sodelovanja v postopku javnega naročanja izključi</w:t>
      </w:r>
      <w:r w:rsidR="00EE09A8">
        <w:rPr>
          <w:rFonts w:ascii="Tahoma" w:hAnsi="Tahoma" w:cs="Tahoma"/>
          <w:bCs/>
        </w:rPr>
        <w:t>ti</w:t>
      </w:r>
      <w:r w:rsidR="00EE09A8" w:rsidRPr="00364221">
        <w:rPr>
          <w:rFonts w:ascii="Tahoma" w:hAnsi="Tahoma" w:cs="Tahoma"/>
          <w:bCs/>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sidR="00EE09A8">
        <w:rPr>
          <w:rFonts w:ascii="Tahoma" w:hAnsi="Tahoma" w:cs="Tahoma"/>
          <w:bCs/>
        </w:rPr>
        <w:t xml:space="preserve"> in so našteta v prvem odstavku 75. člena ZJN-3,</w:t>
      </w:r>
      <w:r w:rsidR="00EE09A8" w:rsidRPr="00364221">
        <w:rPr>
          <w:rFonts w:ascii="Tahoma" w:hAnsi="Tahoma" w:cs="Tahoma"/>
          <w:bCs/>
        </w:rPr>
        <w:t xml:space="preserve"> ali za primerljiva kazniva dejanja, ki so jih izrekla tuja sodišča.</w:t>
      </w:r>
    </w:p>
    <w:p w14:paraId="7AFEC905" w14:textId="77777777" w:rsidR="00EE09A8" w:rsidRPr="00980E1C" w:rsidRDefault="00EE09A8" w:rsidP="00EE09A8">
      <w:pPr>
        <w:keepNext/>
        <w:keepLines/>
        <w:jc w:val="both"/>
        <w:rPr>
          <w:rFonts w:ascii="Tahoma" w:hAnsi="Tahoma" w:cs="Tahoma"/>
          <w:bCs/>
        </w:rPr>
      </w:pPr>
    </w:p>
    <w:p w14:paraId="1B72BBE1" w14:textId="77777777" w:rsidR="00EE09A8" w:rsidRPr="00980E1C" w:rsidRDefault="00EE09A8" w:rsidP="00EE09A8">
      <w:pPr>
        <w:keepNext/>
        <w:keepLines/>
        <w:jc w:val="both"/>
        <w:rPr>
          <w:rFonts w:ascii="Tahoma" w:hAnsi="Tahoma" w:cs="Tahoma"/>
          <w:bCs/>
        </w:rPr>
      </w:pPr>
      <w:r w:rsidRPr="00980E1C">
        <w:rPr>
          <w:rFonts w:ascii="Tahoma" w:hAnsi="Tahoma" w:cs="Tahoma"/>
          <w:bC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27119080" w14:textId="77777777" w:rsidR="00670CDD" w:rsidRDefault="00670CDD" w:rsidP="00670CDD">
      <w:pPr>
        <w:keepNext/>
        <w:keepLines/>
        <w:jc w:val="both"/>
        <w:rPr>
          <w:rFonts w:ascii="Tahoma" w:hAnsi="Tahoma" w:cs="Tahoma"/>
          <w:b/>
          <w:bCs/>
        </w:rPr>
      </w:pPr>
    </w:p>
    <w:p w14:paraId="3AC58CC9" w14:textId="77777777" w:rsidR="00670CDD" w:rsidRDefault="00670CDD" w:rsidP="00AB1D7B">
      <w:pPr>
        <w:keepLines/>
        <w:widowControl w:val="0"/>
        <w:jc w:val="both"/>
        <w:rPr>
          <w:rFonts w:ascii="Tahoma" w:hAnsi="Tahoma" w:cs="Tahoma"/>
          <w:b/>
          <w:bCs/>
        </w:rPr>
      </w:pPr>
    </w:p>
    <w:p w14:paraId="28955803" w14:textId="77777777" w:rsidR="00EE09A8" w:rsidRPr="001214A7" w:rsidRDefault="00AB1D7B" w:rsidP="00EE09A8">
      <w:pPr>
        <w:keepNext/>
        <w:keepLines/>
        <w:jc w:val="both"/>
        <w:rPr>
          <w:rFonts w:ascii="Tahoma" w:hAnsi="Tahoma" w:cs="Tahoma"/>
          <w:bCs/>
        </w:rPr>
      </w:pPr>
      <w:r w:rsidRPr="00AB1D7B">
        <w:rPr>
          <w:rFonts w:ascii="Tahoma" w:hAnsi="Tahoma" w:cs="Tahoma"/>
          <w:b/>
          <w:bCs/>
        </w:rPr>
        <w:t>B:</w:t>
      </w:r>
      <w:r w:rsidRPr="00AB1D7B">
        <w:rPr>
          <w:rFonts w:ascii="Tahoma" w:hAnsi="Tahoma" w:cs="Tahoma"/>
          <w:bCs/>
        </w:rPr>
        <w:t xml:space="preserve"> </w:t>
      </w:r>
      <w:r w:rsidR="00EE09A8" w:rsidRPr="00364221">
        <w:rPr>
          <w:rFonts w:ascii="Tahoma" w:hAnsi="Tahoma" w:cs="Tahoma"/>
          <w:bCs/>
        </w:rPr>
        <w:t xml:space="preserve">Naročnik </w:t>
      </w:r>
      <w:r w:rsidR="00EE09A8">
        <w:rPr>
          <w:rFonts w:ascii="Tahoma" w:hAnsi="Tahoma" w:cs="Tahoma"/>
          <w:bCs/>
        </w:rPr>
        <w:t>mora</w:t>
      </w:r>
      <w:r w:rsidR="00EE09A8" w:rsidRPr="00364221">
        <w:rPr>
          <w:rFonts w:ascii="Tahoma" w:hAnsi="Tahoma" w:cs="Tahoma"/>
          <w:bCs/>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EE09A8" w:rsidRPr="001214A7">
        <w:rPr>
          <w:rFonts w:ascii="Tahoma" w:hAnsi="Tahoma" w:cs="Tahoma"/>
          <w:bCs/>
        </w:rPr>
        <w:t>.</w:t>
      </w:r>
    </w:p>
    <w:p w14:paraId="045E2DDB" w14:textId="77777777" w:rsidR="00AB1D7B" w:rsidRPr="00AB1D7B" w:rsidRDefault="00AB1D7B" w:rsidP="00AB1D7B">
      <w:pPr>
        <w:keepLines/>
        <w:widowControl w:val="0"/>
        <w:jc w:val="both"/>
        <w:rPr>
          <w:rFonts w:ascii="Tahoma" w:hAnsi="Tahoma" w:cs="Tahoma"/>
          <w:bCs/>
        </w:rPr>
      </w:pPr>
    </w:p>
    <w:p w14:paraId="2C11D7F7"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D:</w:t>
      </w:r>
      <w:r w:rsidRPr="00AB1D7B">
        <w:rPr>
          <w:rFonts w:ascii="Tahoma" w:hAnsi="Tahoma" w:cs="Tahoma"/>
          <w:bCs/>
        </w:rPr>
        <w:t xml:space="preserve"> Naročnik bo iz sodelovanja v postopku javnega naročanja izključil gospodarski subjekt:</w:t>
      </w:r>
    </w:p>
    <w:p w14:paraId="4396FB6B"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a)</w:t>
      </w:r>
      <w:r w:rsidRPr="00AB1D7B">
        <w:rPr>
          <w:rFonts w:ascii="Tahoma" w:hAnsi="Tahoma" w:cs="Tahoma"/>
          <w:bCs/>
        </w:rPr>
        <w:t xml:space="preserve"> če je ta na dan, ko poteče rok za oddajo ponudb, izločen iz postopkov oddaje javnih naročil zaradi uvrstitve v evidenco gospodarskih subjektov z izrečenimi stranskimi sankcijami izločitve iz postopkov javnega naročanja,</w:t>
      </w:r>
    </w:p>
    <w:p w14:paraId="123805CD" w14:textId="77777777" w:rsidR="00AB1D7B" w:rsidRPr="00AB1D7B" w:rsidRDefault="00AB1D7B" w:rsidP="00AB1D7B">
      <w:pPr>
        <w:keepLines/>
        <w:widowControl w:val="0"/>
        <w:jc w:val="both"/>
        <w:rPr>
          <w:rFonts w:ascii="Tahoma" w:hAnsi="Tahoma" w:cs="Tahoma"/>
          <w:bCs/>
        </w:rPr>
      </w:pPr>
      <w:r w:rsidRPr="00AB1D7B">
        <w:rPr>
          <w:rFonts w:ascii="Tahoma" w:hAnsi="Tahoma" w:cs="Tahoma"/>
          <w:b/>
          <w:bCs/>
        </w:rPr>
        <w:t>b)</w:t>
      </w:r>
      <w:r w:rsidRPr="00AB1D7B">
        <w:rPr>
          <w:rFonts w:ascii="Tahoma" w:hAnsi="Tahoma" w:cs="Tahoma"/>
          <w:bCs/>
        </w:rPr>
        <w:t xml:space="preserve">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A43395B" w14:textId="77777777" w:rsidR="00AB1D7B" w:rsidRDefault="00AB1D7B" w:rsidP="00AB1D7B">
      <w:pPr>
        <w:keepLines/>
        <w:widowControl w:val="0"/>
        <w:jc w:val="both"/>
        <w:rPr>
          <w:rFonts w:ascii="Tahoma" w:hAnsi="Tahoma" w:cs="Tahoma"/>
          <w:bCs/>
        </w:rPr>
      </w:pPr>
    </w:p>
    <w:p w14:paraId="4FFC0E28" w14:textId="77777777" w:rsidR="00027A77" w:rsidRDefault="00027A77" w:rsidP="00027A77">
      <w:pPr>
        <w:keepNext/>
        <w:keepLines/>
        <w:jc w:val="both"/>
        <w:rPr>
          <w:rFonts w:ascii="Tahoma" w:hAnsi="Tahoma" w:cs="Tahoma"/>
          <w:b/>
          <w:bCs/>
        </w:rPr>
      </w:pPr>
      <w:r>
        <w:rPr>
          <w:rFonts w:ascii="Tahoma" w:hAnsi="Tahoma" w:cs="Tahoma"/>
          <w:b/>
          <w:bCs/>
        </w:rPr>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14:paraId="13B7F3EB" w14:textId="77777777" w:rsidR="00027A77" w:rsidRDefault="00027A77" w:rsidP="00027A77">
      <w:pPr>
        <w:keepNext/>
        <w:keepLines/>
        <w:jc w:val="both"/>
        <w:rPr>
          <w:rFonts w:ascii="Tahoma" w:hAnsi="Tahoma" w:cs="Tahoma"/>
          <w:b/>
          <w:bCs/>
        </w:rPr>
      </w:pPr>
    </w:p>
    <w:p w14:paraId="13153A9E" w14:textId="77777777" w:rsidR="00027A77" w:rsidRPr="00C75E50" w:rsidRDefault="00027A77" w:rsidP="00027A77">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0767460" w14:textId="77777777"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14:paraId="4B5B4A76" w14:textId="77777777" w:rsidR="00027A77" w:rsidRPr="002E464D" w:rsidRDefault="00027A77" w:rsidP="00027A77">
      <w:pPr>
        <w:keepNext/>
        <w:keepLines/>
        <w:numPr>
          <w:ilvl w:val="0"/>
          <w:numId w:val="8"/>
        </w:numPr>
        <w:ind w:left="284" w:hanging="284"/>
        <w:jc w:val="both"/>
        <w:rPr>
          <w:rFonts w:ascii="Tahoma" w:hAnsi="Tahoma" w:cs="Tahoma"/>
          <w:bCs/>
        </w:rPr>
      </w:pPr>
      <w:r w:rsidRPr="002E464D">
        <w:rPr>
          <w:rFonts w:ascii="Tahoma" w:hAnsi="Tahoma" w:cs="Tahoma"/>
          <w:bCs/>
        </w:rPr>
        <w:t xml:space="preserve">pravna oseba, subjekt ali organ, katerih več kot 50-odstotni delež je v neposredni ali posredni lasti subjekta iz prejšnje alineje, ali </w:t>
      </w:r>
    </w:p>
    <w:p w14:paraId="08446491" w14:textId="77777777" w:rsidR="00027A77" w:rsidRPr="00C75E50" w:rsidRDefault="00027A77" w:rsidP="00027A77">
      <w:pPr>
        <w:keepNext/>
        <w:keepLines/>
        <w:numPr>
          <w:ilvl w:val="0"/>
          <w:numId w:val="8"/>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14:paraId="42D2BE08" w14:textId="77777777" w:rsidR="00027A77" w:rsidRPr="00AB1D7B" w:rsidRDefault="00027A77" w:rsidP="00AB1D7B">
      <w:pPr>
        <w:keepLines/>
        <w:widowControl w:val="0"/>
        <w:jc w:val="both"/>
        <w:rPr>
          <w:rFonts w:ascii="Tahoma" w:hAnsi="Tahoma" w:cs="Tahoma"/>
          <w:bCs/>
        </w:rPr>
      </w:pPr>
    </w:p>
    <w:p w14:paraId="29D10AF4" w14:textId="77777777" w:rsidR="00AB1D7B" w:rsidRPr="00AB1D7B" w:rsidRDefault="00AB1D7B" w:rsidP="00AB1D7B">
      <w:pPr>
        <w:keepLines/>
        <w:widowControl w:val="0"/>
        <w:jc w:val="both"/>
        <w:rPr>
          <w:rFonts w:ascii="Tahoma" w:hAnsi="Tahoma" w:cs="Tahoma"/>
          <w:b/>
          <w:bCs/>
          <w:u w:val="single"/>
        </w:rPr>
      </w:pPr>
      <w:r w:rsidRPr="00AB1D7B">
        <w:rPr>
          <w:rFonts w:ascii="Tahoma" w:hAnsi="Tahoma" w:cs="Tahoma"/>
          <w:b/>
          <w:bCs/>
        </w:rPr>
        <w:t>Zgoraj navedeni pogoji veljajo tudi za posamezne člane skupine ponudnikov v okviru skupne ponudbe in za vse v ponudbi navedene podizvajalce.</w:t>
      </w:r>
      <w:r w:rsidRPr="00AB1D7B">
        <w:rPr>
          <w:rFonts w:ascii="Tahoma" w:hAnsi="Tahoma" w:cs="Tahoma"/>
          <w:b/>
          <w:bCs/>
          <w:u w:val="single"/>
        </w:rPr>
        <w:t xml:space="preserve"> </w:t>
      </w:r>
    </w:p>
    <w:p w14:paraId="539E0882" w14:textId="77777777" w:rsidR="00AB1D7B" w:rsidRPr="00AB1D7B" w:rsidRDefault="00AB1D7B" w:rsidP="00AB1D7B">
      <w:pPr>
        <w:keepLines/>
        <w:widowControl w:val="0"/>
        <w:jc w:val="both"/>
        <w:rPr>
          <w:rFonts w:ascii="Tahoma" w:hAnsi="Tahoma" w:cs="Tahoma"/>
          <w:b/>
          <w:bCs/>
          <w:u w:val="single"/>
        </w:rPr>
      </w:pPr>
    </w:p>
    <w:p w14:paraId="70B94335" w14:textId="77777777" w:rsidR="00AB1D7B" w:rsidRPr="00AB1D7B" w:rsidRDefault="00AB1D7B" w:rsidP="00AB1D7B">
      <w:pPr>
        <w:keepLines/>
        <w:widowControl w:val="0"/>
        <w:jc w:val="both"/>
        <w:rPr>
          <w:rFonts w:ascii="Tahoma" w:hAnsi="Tahoma" w:cs="Tahoma"/>
          <w:b/>
          <w:bCs/>
        </w:rPr>
      </w:pPr>
      <w:r w:rsidRPr="00AB1D7B">
        <w:rPr>
          <w:rFonts w:ascii="Tahoma" w:hAnsi="Tahoma" w:cs="Tahoma"/>
          <w:b/>
          <w:bCs/>
        </w:rPr>
        <w:t>V kolikor gospodarski subjekt glede pogojev v zvezi z ekonomskim in finančnim položajem ter tehnično in strokovno sposobnostjo, v skladu z 81. členom ZJN-3,</w:t>
      </w:r>
      <w:r w:rsidRPr="00AB1D7B">
        <w:rPr>
          <w:rFonts w:ascii="Tahoma" w:hAnsi="Tahoma" w:cs="Tahoma"/>
          <w:bCs/>
        </w:rPr>
        <w:t xml:space="preserve"> </w:t>
      </w:r>
      <w:r w:rsidRPr="00AB1D7B">
        <w:rPr>
          <w:rFonts w:ascii="Tahoma" w:hAnsi="Tahoma" w:cs="Tahoma"/>
          <w:b/>
          <w:bCs/>
        </w:rPr>
        <w:t>uporabi zmogljivosti drugih subjektov, morajo zgoraj navedene pogoje izpolnjevati tudi subjekti, katerih zmogljivosti uporablja gospodarski subjekt.</w:t>
      </w:r>
    </w:p>
    <w:p w14:paraId="0E543C3F" w14:textId="77777777" w:rsidR="00AB1D7B" w:rsidRDefault="00AB1D7B" w:rsidP="00AB1D7B">
      <w:pPr>
        <w:keepLines/>
        <w:widowControl w:val="0"/>
        <w:jc w:val="both"/>
        <w:rPr>
          <w:rFonts w:ascii="Tahoma" w:hAnsi="Tahoma" w:cs="Tahoma"/>
          <w:b/>
          <w:bCs/>
        </w:rPr>
      </w:pPr>
    </w:p>
    <w:p w14:paraId="5097F741" w14:textId="77777777" w:rsidR="00EE09A8" w:rsidRDefault="00EE09A8" w:rsidP="00AB1D7B">
      <w:pPr>
        <w:keepLines/>
        <w:widowControl w:val="0"/>
        <w:jc w:val="both"/>
        <w:rPr>
          <w:rFonts w:ascii="Tahoma" w:hAnsi="Tahoma" w:cs="Tahoma"/>
          <w:b/>
          <w:bCs/>
        </w:rPr>
      </w:pPr>
    </w:p>
    <w:p w14:paraId="70F5658E" w14:textId="77777777" w:rsidR="00EE09A8" w:rsidRPr="00980E1C" w:rsidRDefault="00EE09A8" w:rsidP="00EE09A8">
      <w:pPr>
        <w:keepNext/>
        <w:keepLines/>
        <w:jc w:val="both"/>
        <w:rPr>
          <w:rFonts w:ascii="Tahoma" w:hAnsi="Tahoma" w:cs="Tahoma"/>
          <w:b/>
          <w:bCs/>
        </w:rPr>
      </w:pPr>
      <w:r w:rsidRPr="00980E1C">
        <w:rPr>
          <w:rFonts w:ascii="Tahoma" w:hAnsi="Tahoma" w:cs="Tahoma"/>
          <w:b/>
          <w:bCs/>
        </w:rPr>
        <w:t>OPOMBA:</w:t>
      </w:r>
    </w:p>
    <w:p w14:paraId="1145FCD6" w14:textId="77777777" w:rsidR="00EE09A8" w:rsidRPr="00980E1C" w:rsidRDefault="00EE09A8" w:rsidP="00EE09A8">
      <w:pPr>
        <w:keepNext/>
        <w:keepLines/>
        <w:jc w:val="both"/>
        <w:rPr>
          <w:rFonts w:ascii="Tahoma" w:hAnsi="Tahoma" w:cs="Tahoma"/>
          <w:b/>
          <w:bCs/>
        </w:rPr>
      </w:pPr>
    </w:p>
    <w:p w14:paraId="45016825" w14:textId="77777777" w:rsidR="00EE09A8" w:rsidRDefault="00EE09A8" w:rsidP="00EE09A8">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62053B71" w14:textId="77777777" w:rsidR="00EE09A8" w:rsidRPr="008372F3" w:rsidRDefault="00EE09A8" w:rsidP="00EE09A8">
      <w:pPr>
        <w:keepNext/>
        <w:keepLines/>
        <w:jc w:val="both"/>
        <w:rPr>
          <w:rFonts w:ascii="Tahoma" w:hAnsi="Tahoma" w:cs="Tahoma"/>
          <w:bCs/>
          <w:i/>
        </w:rPr>
      </w:pPr>
    </w:p>
    <w:p w14:paraId="7DC63C62" w14:textId="2AFA22E3" w:rsidR="00EE09A8" w:rsidRDefault="00EE09A8" w:rsidP="00EE09A8">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59192F03" w14:textId="475D0799" w:rsidR="00670CDD" w:rsidRDefault="00670CDD" w:rsidP="00EE09A8">
      <w:pPr>
        <w:keepNext/>
        <w:keepLines/>
        <w:jc w:val="both"/>
        <w:rPr>
          <w:rFonts w:ascii="Tahoma" w:hAnsi="Tahoma" w:cs="Tahoma"/>
          <w:i/>
        </w:rPr>
      </w:pPr>
    </w:p>
    <w:p w14:paraId="2A49C84E" w14:textId="47A1F9D8" w:rsidR="00670CDD" w:rsidRPr="00670CDD" w:rsidRDefault="00670CDD" w:rsidP="00670CDD">
      <w:pPr>
        <w:keepNext/>
        <w:keepLines/>
        <w:jc w:val="both"/>
        <w:rPr>
          <w:rFonts w:ascii="Tahoma" w:hAnsi="Tahoma" w:cs="Tahoma"/>
          <w:bCs/>
          <w:i/>
        </w:rPr>
      </w:pPr>
      <w:r w:rsidRPr="00670CDD">
        <w:rPr>
          <w:rFonts w:ascii="Tahoma" w:hAnsi="Tahoma" w:cs="Tahoma"/>
          <w:bCs/>
          <w:i/>
        </w:rPr>
        <w:t>Popravni mehanizem</w:t>
      </w:r>
      <w:r>
        <w:rPr>
          <w:rFonts w:ascii="Tahoma" w:hAnsi="Tahoma" w:cs="Tahoma"/>
          <w:bCs/>
          <w:i/>
        </w:rPr>
        <w:t xml:space="preserve"> za</w:t>
      </w:r>
      <w:r w:rsidRPr="00670CDD">
        <w:rPr>
          <w:rFonts w:ascii="Tahoma" w:hAnsi="Tahoma" w:cs="Tahoma"/>
          <w:bCs/>
          <w:i/>
        </w:rPr>
        <w:t xml:space="preserve"> </w:t>
      </w:r>
      <w:r w:rsidRPr="00670CDD">
        <w:rPr>
          <w:rFonts w:ascii="Tahoma" w:hAnsi="Tahoma" w:cs="Tahoma"/>
          <w:bCs/>
          <w:i/>
          <w:u w:val="single"/>
        </w:rPr>
        <w:t xml:space="preserve">2. odstavek 75. člena ZJN-3: </w:t>
      </w:r>
      <w:r w:rsidRPr="00670CDD">
        <w:rPr>
          <w:rFonts w:ascii="Tahoma" w:hAnsi="Tahoma" w:cs="Tahoma"/>
          <w:bCs/>
          <w:i/>
        </w:rPr>
        <w:t xml:space="preserve">Gospodarskega subjekta </w:t>
      </w:r>
      <w:r w:rsidRPr="00670CDD">
        <w:rPr>
          <w:rFonts w:ascii="Tahoma" w:hAnsi="Tahoma" w:cs="Tahoma"/>
          <w:bCs/>
          <w:i/>
          <w:u w:val="single"/>
        </w:rPr>
        <w:t>se ne izloči</w:t>
      </w:r>
      <w:r w:rsidRPr="00670CDD">
        <w:rPr>
          <w:rFonts w:ascii="Tahoma" w:hAnsi="Tahoma" w:cs="Tahoma"/>
          <w:bCs/>
          <w:i/>
        </w:rPr>
        <w:t>,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9076FBE" w14:textId="4160938D" w:rsidR="00EE09A8" w:rsidRPr="00AB1D7B" w:rsidRDefault="00EE09A8" w:rsidP="00AB1D7B">
      <w:pPr>
        <w:keepLines/>
        <w:widowControl w:val="0"/>
        <w:jc w:val="both"/>
        <w:rPr>
          <w:rFonts w:ascii="Tahoma" w:hAnsi="Tahoma" w:cs="Tahoma"/>
          <w:b/>
          <w:bCs/>
        </w:rPr>
      </w:pPr>
    </w:p>
    <w:p w14:paraId="6D56947A" w14:textId="77777777" w:rsidR="00EE09A8" w:rsidRPr="00980E1C" w:rsidRDefault="00EE09A8" w:rsidP="00EE09A8">
      <w:pPr>
        <w:keepNext/>
        <w:keepLines/>
        <w:jc w:val="both"/>
        <w:rPr>
          <w:rFonts w:ascii="Tahoma" w:hAnsi="Tahoma" w:cs="Tahoma"/>
          <w:b/>
          <w:bCs/>
        </w:rPr>
      </w:pPr>
      <w:r w:rsidRPr="00980E1C">
        <w:rPr>
          <w:rFonts w:ascii="Tahoma" w:hAnsi="Tahoma" w:cs="Tahoma"/>
          <w:b/>
          <w:bCs/>
        </w:rPr>
        <w:t>DOKAZILA</w:t>
      </w:r>
      <w:r>
        <w:rPr>
          <w:rFonts w:ascii="Tahoma" w:hAnsi="Tahoma" w:cs="Tahoma"/>
          <w:b/>
          <w:bCs/>
        </w:rPr>
        <w:t xml:space="preserve"> </w:t>
      </w:r>
      <w:r>
        <w:rPr>
          <w:rFonts w:ascii="Tahoma" w:hAnsi="Tahoma" w:cs="Tahoma"/>
          <w:b/>
        </w:rPr>
        <w:t>za tč. A, B, D in E</w:t>
      </w:r>
      <w:r w:rsidRPr="00980E1C">
        <w:rPr>
          <w:rFonts w:ascii="Tahoma" w:hAnsi="Tahoma" w:cs="Tahoma"/>
          <w:b/>
          <w:bCs/>
        </w:rPr>
        <w:t>:</w:t>
      </w:r>
    </w:p>
    <w:p w14:paraId="2D8AFEF6" w14:textId="77777777" w:rsidR="00EE09A8" w:rsidRPr="00980E1C" w:rsidRDefault="00EE09A8" w:rsidP="00EE09A8">
      <w:pPr>
        <w:keepNext/>
        <w:keepLines/>
        <w:jc w:val="both"/>
        <w:rPr>
          <w:rFonts w:ascii="Tahoma" w:hAnsi="Tahoma" w:cs="Tahoma"/>
          <w:bCs/>
        </w:rPr>
      </w:pPr>
      <w:r w:rsidRPr="00980E1C">
        <w:rPr>
          <w:rFonts w:ascii="Tahoma" w:hAnsi="Tahoma" w:cs="Tahoma"/>
          <w:bCs/>
        </w:rPr>
        <w:t>Gospodarski subjekt izkaže izpolnjevanje teh pogojev s podpisom in s predložitvijo naslednjih prilog:</w:t>
      </w:r>
    </w:p>
    <w:p w14:paraId="4863F9E9"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 xml:space="preserve">Priloga 3/1 IZJAVA O IZPOLNJEVANJU SPOSOBNOSTI PONUDNIKA/PARTNERJA, </w:t>
      </w:r>
    </w:p>
    <w:p w14:paraId="3E77319E"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Priloga 3/2 IZJAVA O IZPOLNJEVANJU SPOSOBNOSTI PODIZVAJALCA/DRUGEGA SUBJEKTA</w:t>
      </w:r>
    </w:p>
    <w:p w14:paraId="7DB7494B" w14:textId="77777777" w:rsidR="00EE09A8" w:rsidRPr="00980E1C" w:rsidRDefault="00EE09A8" w:rsidP="00EE09A8">
      <w:pPr>
        <w:keepNext/>
        <w:keepLines/>
        <w:numPr>
          <w:ilvl w:val="0"/>
          <w:numId w:val="20"/>
        </w:numPr>
        <w:jc w:val="both"/>
        <w:rPr>
          <w:rFonts w:ascii="Tahoma" w:hAnsi="Tahoma" w:cs="Tahoma"/>
          <w:bCs/>
        </w:rPr>
      </w:pPr>
      <w:r w:rsidRPr="00980E1C">
        <w:rPr>
          <w:rFonts w:ascii="Tahoma" w:hAnsi="Tahoma" w:cs="Tahoma"/>
          <w:bCs/>
        </w:rPr>
        <w:t>Priloga 3/3 IZJAVA FIZIČNE OSEBE.</w:t>
      </w:r>
    </w:p>
    <w:p w14:paraId="7B83CCB6" w14:textId="77777777" w:rsidR="00EE09A8" w:rsidRPr="00980E1C" w:rsidRDefault="00EE09A8" w:rsidP="00EE09A8">
      <w:pPr>
        <w:keepNext/>
        <w:keepLines/>
        <w:jc w:val="both"/>
        <w:rPr>
          <w:rFonts w:ascii="Tahoma" w:hAnsi="Tahoma" w:cs="Tahoma"/>
          <w:bCs/>
          <w:i/>
        </w:rPr>
      </w:pPr>
    </w:p>
    <w:p w14:paraId="0A5155BC" w14:textId="77777777" w:rsidR="00EE09A8" w:rsidRPr="00E041E5" w:rsidRDefault="00EE09A8" w:rsidP="00EE09A8">
      <w:pPr>
        <w:keepNext/>
        <w:keepLines/>
        <w:jc w:val="both"/>
        <w:rPr>
          <w:rFonts w:ascii="Tahoma" w:hAnsi="Tahoma" w:cs="Tahoma"/>
          <w:bCs/>
        </w:rPr>
      </w:pPr>
      <w:r w:rsidRPr="00E041E5">
        <w:rPr>
          <w:rFonts w:ascii="Tahoma" w:hAnsi="Tahoma" w:cs="Tahoma"/>
          <w:bCs/>
        </w:rPr>
        <w:t>Naročnik lahko zahteva potrdila, izjave in druga dokazila iz 77. člena ZJN-3 kot dokaz neobstoja razlogov za izključitev iz 75. člena ZJN-3.</w:t>
      </w:r>
    </w:p>
    <w:p w14:paraId="6D52CB43" w14:textId="77777777" w:rsidR="00EE09A8" w:rsidRPr="00E041E5" w:rsidRDefault="00EE09A8" w:rsidP="00EE09A8">
      <w:pPr>
        <w:keepNext/>
        <w:keepLines/>
        <w:jc w:val="both"/>
        <w:rPr>
          <w:rFonts w:ascii="Tahoma" w:hAnsi="Tahoma" w:cs="Tahoma"/>
          <w:bCs/>
        </w:rPr>
      </w:pPr>
    </w:p>
    <w:p w14:paraId="1C4CAB80" w14:textId="77777777" w:rsidR="00EE09A8" w:rsidRPr="0036525A" w:rsidRDefault="00EE09A8" w:rsidP="00EE09A8">
      <w:pPr>
        <w:keepNext/>
        <w:keepLines/>
        <w:jc w:val="both"/>
        <w:rPr>
          <w:rFonts w:ascii="Tahoma" w:hAnsi="Tahoma" w:cs="Tahoma"/>
          <w:bCs/>
        </w:rPr>
      </w:pPr>
      <w:r w:rsidRPr="00E041E5">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445BFF2D" w14:textId="77777777" w:rsidR="00EE09A8" w:rsidRPr="00AF589D" w:rsidRDefault="00EE09A8" w:rsidP="00EE09A8">
      <w:pPr>
        <w:keepLines/>
        <w:widowControl w:val="0"/>
        <w:jc w:val="both"/>
        <w:rPr>
          <w:rFonts w:ascii="Tahoma" w:hAnsi="Tahoma" w:cs="Tahoma"/>
        </w:rPr>
      </w:pPr>
    </w:p>
    <w:p w14:paraId="18594B99" w14:textId="77777777" w:rsidR="00EE7584" w:rsidRPr="00C8579C" w:rsidRDefault="00EE7584" w:rsidP="00752F7D">
      <w:pPr>
        <w:keepLines/>
        <w:widowControl w:val="0"/>
        <w:jc w:val="both"/>
        <w:rPr>
          <w:rFonts w:ascii="Tahoma" w:hAnsi="Tahoma" w:cs="Tahoma"/>
        </w:rPr>
      </w:pPr>
    </w:p>
    <w:p w14:paraId="34B5F5CA" w14:textId="77777777" w:rsidR="00440BF3" w:rsidRPr="00C8579C" w:rsidRDefault="00440BF3" w:rsidP="00752F7D">
      <w:pPr>
        <w:keepLines/>
        <w:widowControl w:val="0"/>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43A30B9E" w14:textId="77777777" w:rsidR="00440BF3" w:rsidRPr="00C8579C" w:rsidRDefault="00440BF3" w:rsidP="00752F7D">
      <w:pPr>
        <w:keepLines/>
        <w:widowControl w:val="0"/>
        <w:ind w:left="720"/>
        <w:jc w:val="both"/>
        <w:rPr>
          <w:rFonts w:ascii="Tahoma" w:hAnsi="Tahoma" w:cs="Tahoma"/>
          <w:b/>
        </w:rPr>
      </w:pPr>
    </w:p>
    <w:p w14:paraId="61017FF1" w14:textId="77777777" w:rsidR="00F04689" w:rsidRPr="00C8579C" w:rsidRDefault="00702B79" w:rsidP="00752F7D">
      <w:pPr>
        <w:keepLines/>
        <w:widowControl w:val="0"/>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11962EB3" w14:textId="77777777" w:rsidR="00E11ADF" w:rsidRPr="00C8579C" w:rsidRDefault="00E11ADF" w:rsidP="00752F7D">
      <w:pPr>
        <w:keepLines/>
        <w:widowControl w:val="0"/>
        <w:jc w:val="both"/>
        <w:rPr>
          <w:rFonts w:ascii="Tahoma" w:hAnsi="Tahoma" w:cs="Tahoma"/>
        </w:rPr>
      </w:pPr>
    </w:p>
    <w:p w14:paraId="498A3CF4" w14:textId="77777777" w:rsidR="00BF1947" w:rsidRPr="00C8579C" w:rsidRDefault="00702B79" w:rsidP="00752F7D">
      <w:pPr>
        <w:keepLines/>
        <w:widowControl w:val="0"/>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75131C2" w14:textId="77777777" w:rsidR="00F20C0B" w:rsidRPr="00C8579C" w:rsidRDefault="00F20C0B" w:rsidP="00752F7D">
      <w:pPr>
        <w:keepLines/>
        <w:widowControl w:val="0"/>
        <w:jc w:val="both"/>
        <w:rPr>
          <w:rFonts w:ascii="Tahoma" w:hAnsi="Tahoma" w:cs="Tahoma"/>
        </w:rPr>
      </w:pPr>
    </w:p>
    <w:p w14:paraId="60EEC680" w14:textId="77777777" w:rsidR="00702B79" w:rsidRDefault="00702B79" w:rsidP="00752F7D">
      <w:pPr>
        <w:keepLines/>
        <w:widowControl w:val="0"/>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3421356" w14:textId="77777777" w:rsidR="00341A94" w:rsidRPr="00C8579C" w:rsidRDefault="00341A94" w:rsidP="00752F7D">
      <w:pPr>
        <w:keepLines/>
        <w:widowControl w:val="0"/>
        <w:jc w:val="both"/>
        <w:rPr>
          <w:rFonts w:ascii="Tahoma" w:hAnsi="Tahoma" w:cs="Tahoma"/>
        </w:rPr>
      </w:pPr>
    </w:p>
    <w:p w14:paraId="58ECA73A" w14:textId="77777777" w:rsidR="00821BE2" w:rsidRPr="00C8579C" w:rsidRDefault="00821BE2" w:rsidP="00752F7D">
      <w:pPr>
        <w:keepLines/>
        <w:widowControl w:val="0"/>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09D845DF" w14:textId="77777777" w:rsidR="00973730" w:rsidRDefault="00973730" w:rsidP="00752F7D">
      <w:pPr>
        <w:pStyle w:val="Telobesedila2"/>
        <w:keepLines/>
        <w:widowControl w:val="0"/>
        <w:rPr>
          <w:rFonts w:ascii="Tahoma" w:hAnsi="Tahoma" w:cs="Tahoma"/>
          <w:smallCaps/>
          <w:lang w:val="sl-SI"/>
        </w:rPr>
      </w:pPr>
    </w:p>
    <w:p w14:paraId="48FD41C5" w14:textId="77777777" w:rsidR="00650E5C" w:rsidRPr="00C8579C" w:rsidRDefault="00650E5C" w:rsidP="00752F7D">
      <w:pPr>
        <w:pStyle w:val="Telobesedila2"/>
        <w:keepLines/>
        <w:widowControl w:val="0"/>
        <w:rPr>
          <w:rFonts w:ascii="Tahoma" w:hAnsi="Tahoma" w:cs="Tahoma"/>
          <w:smallCaps/>
          <w:lang w:val="sl-SI"/>
        </w:rPr>
      </w:pPr>
      <w:r w:rsidRPr="00C8579C">
        <w:rPr>
          <w:rFonts w:ascii="Tahoma" w:hAnsi="Tahoma" w:cs="Tahoma"/>
          <w:smallCaps/>
          <w:lang w:val="sl-SI"/>
        </w:rPr>
        <w:t>Dokazila:</w:t>
      </w:r>
    </w:p>
    <w:p w14:paraId="36D10087" w14:textId="77777777" w:rsidR="00F1504C" w:rsidRDefault="00F1504C" w:rsidP="00752F7D">
      <w:pPr>
        <w:pStyle w:val="Telobesedila2"/>
        <w:keepLines/>
        <w:widowControl w:val="0"/>
        <w:rPr>
          <w:rFonts w:ascii="Tahoma" w:hAnsi="Tahoma" w:cs="Tahoma"/>
          <w:b w:val="0"/>
          <w:lang w:val="sl-SI"/>
        </w:rPr>
      </w:pPr>
      <w:r>
        <w:rPr>
          <w:rFonts w:ascii="Tahoma" w:hAnsi="Tahoma" w:cs="Tahoma"/>
          <w:b w:val="0"/>
          <w:lang w:val="sl-SI"/>
        </w:rPr>
        <w:t>Izpolnjena in podpisana</w:t>
      </w:r>
      <w:r w:rsidRPr="0064358A">
        <w:rPr>
          <w:rFonts w:ascii="Tahoma" w:hAnsi="Tahoma" w:cs="Tahoma"/>
          <w:b w:val="0"/>
          <w:lang w:val="sl-SI"/>
        </w:rPr>
        <w:t xml:space="preserve">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3/1 – »UGOTAVLJANJE SPOSOBNOSTI – Izjava </w:t>
      </w:r>
      <w:r>
        <w:rPr>
          <w:rFonts w:ascii="Tahoma" w:hAnsi="Tahoma" w:cs="Tahoma"/>
          <w:b w:val="0"/>
          <w:lang w:val="sl-SI"/>
        </w:rPr>
        <w:t>ponudnika</w:t>
      </w:r>
      <w:r w:rsidRPr="0064358A">
        <w:rPr>
          <w:rFonts w:ascii="Tahoma" w:hAnsi="Tahoma" w:cs="Tahoma"/>
          <w:b w:val="0"/>
          <w:lang w:val="sl-SI"/>
        </w:rPr>
        <w:t>« (i</w:t>
      </w:r>
      <w:r>
        <w:rPr>
          <w:rFonts w:ascii="Tahoma" w:hAnsi="Tahoma" w:cs="Tahoma"/>
          <w:b w:val="0"/>
          <w:lang w:val="sl-SI"/>
        </w:rPr>
        <w:t>n</w:t>
      </w:r>
      <w:r w:rsidRPr="0064358A">
        <w:rPr>
          <w:rFonts w:ascii="Tahoma" w:hAnsi="Tahoma" w:cs="Tahoma"/>
          <w:b w:val="0"/>
          <w:lang w:val="sl-SI"/>
        </w:rPr>
        <w:t xml:space="preserve"> partner</w:t>
      </w:r>
      <w:r>
        <w:rPr>
          <w:rFonts w:ascii="Tahoma" w:hAnsi="Tahoma" w:cs="Tahoma"/>
          <w:b w:val="0"/>
          <w:lang w:val="sl-SI"/>
        </w:rPr>
        <w:t>ja</w:t>
      </w:r>
      <w:r w:rsidRPr="0064358A">
        <w:rPr>
          <w:rFonts w:ascii="Tahoma" w:hAnsi="Tahoma" w:cs="Tahoma"/>
          <w:b w:val="0"/>
          <w:lang w:val="sl-SI"/>
        </w:rPr>
        <w:t xml:space="preserve"> v primeru skupne ponudbe) oz. </w:t>
      </w:r>
      <w:r>
        <w:rPr>
          <w:rFonts w:ascii="Tahoma" w:hAnsi="Tahoma" w:cs="Tahoma"/>
          <w:b w:val="0"/>
          <w:lang w:val="sl-SI"/>
        </w:rPr>
        <w:t>P</w:t>
      </w:r>
      <w:r w:rsidRPr="0064358A">
        <w:rPr>
          <w:rFonts w:ascii="Tahoma" w:hAnsi="Tahoma" w:cs="Tahoma"/>
          <w:b w:val="0"/>
          <w:lang w:val="sl-SI"/>
        </w:rPr>
        <w:t>rilog</w:t>
      </w:r>
      <w:r>
        <w:rPr>
          <w:rFonts w:ascii="Tahoma" w:hAnsi="Tahoma" w:cs="Tahoma"/>
          <w:b w:val="0"/>
          <w:lang w:val="sl-SI"/>
        </w:rPr>
        <w:t>a</w:t>
      </w:r>
      <w:r w:rsidRPr="0064358A">
        <w:rPr>
          <w:rFonts w:ascii="Tahoma" w:hAnsi="Tahoma" w:cs="Tahoma"/>
          <w:b w:val="0"/>
          <w:lang w:val="sl-SI"/>
        </w:rPr>
        <w:t xml:space="preserve"> 3/2 – »UGOTAVLJANJE SPOSOBNOSTI – Izjava podizvajalca</w:t>
      </w:r>
      <w:r>
        <w:rPr>
          <w:rFonts w:ascii="Tahoma" w:hAnsi="Tahoma" w:cs="Tahoma"/>
          <w:b w:val="0"/>
          <w:lang w:val="sl-SI"/>
        </w:rPr>
        <w:t>/subjekta, katerega zmogljivost uporablja ponudnika</w:t>
      </w:r>
      <w:r w:rsidRPr="0064358A">
        <w:rPr>
          <w:rFonts w:ascii="Tahoma" w:hAnsi="Tahoma" w:cs="Tahoma"/>
          <w:b w:val="0"/>
          <w:lang w:val="sl-SI"/>
        </w:rPr>
        <w:t>«.</w:t>
      </w:r>
    </w:p>
    <w:p w14:paraId="0B0E0C58" w14:textId="77777777" w:rsidR="005F1B04" w:rsidRPr="00C8579C" w:rsidRDefault="005F1B04" w:rsidP="00752F7D">
      <w:pPr>
        <w:pStyle w:val="Odstavekseznama"/>
        <w:keepLines/>
        <w:widowControl w:val="0"/>
        <w:ind w:left="0"/>
        <w:jc w:val="both"/>
        <w:rPr>
          <w:rFonts w:ascii="Tahoma" w:hAnsi="Tahoma" w:cs="Tahoma"/>
          <w:szCs w:val="22"/>
        </w:rPr>
      </w:pPr>
    </w:p>
    <w:p w14:paraId="34FC4284" w14:textId="77777777" w:rsidR="009729B6" w:rsidRPr="00C8579C" w:rsidRDefault="00307846" w:rsidP="00752F7D">
      <w:pPr>
        <w:keepLines/>
        <w:widowControl w:val="0"/>
        <w:numPr>
          <w:ilvl w:val="2"/>
          <w:numId w:val="2"/>
        </w:numPr>
        <w:jc w:val="both"/>
        <w:rPr>
          <w:rFonts w:ascii="Tahoma" w:hAnsi="Tahoma" w:cs="Tahoma"/>
          <w:b/>
        </w:rPr>
      </w:pPr>
      <w:r>
        <w:rPr>
          <w:rFonts w:ascii="Tahoma" w:hAnsi="Tahoma" w:cs="Tahoma"/>
          <w:b/>
        </w:rPr>
        <w:t xml:space="preserve">Tehnična </w:t>
      </w:r>
      <w:r w:rsidR="006241FE">
        <w:rPr>
          <w:rFonts w:ascii="Tahoma" w:hAnsi="Tahoma" w:cs="Tahoma"/>
          <w:b/>
        </w:rPr>
        <w:t xml:space="preserve">in strokovna </w:t>
      </w:r>
      <w:r>
        <w:rPr>
          <w:rFonts w:ascii="Tahoma" w:hAnsi="Tahoma" w:cs="Tahoma"/>
          <w:b/>
        </w:rPr>
        <w:t>sposobnost</w:t>
      </w:r>
      <w:r w:rsidR="00292D4D">
        <w:rPr>
          <w:rFonts w:ascii="Tahoma" w:hAnsi="Tahoma" w:cs="Tahoma"/>
          <w:b/>
        </w:rPr>
        <w:t xml:space="preserve"> </w:t>
      </w:r>
    </w:p>
    <w:p w14:paraId="4C90A4C8" w14:textId="77777777" w:rsidR="00382D76" w:rsidRPr="006241FE" w:rsidRDefault="00382D76" w:rsidP="00752F7D">
      <w:pPr>
        <w:keepLines/>
        <w:widowControl w:val="0"/>
        <w:ind w:left="720"/>
        <w:jc w:val="both"/>
        <w:rPr>
          <w:rFonts w:ascii="Tahoma" w:hAnsi="Tahoma" w:cs="Tahoma"/>
        </w:rPr>
      </w:pPr>
    </w:p>
    <w:p w14:paraId="640E7CE6" w14:textId="77777777" w:rsidR="006241FE" w:rsidRDefault="006241FE" w:rsidP="00752F7D">
      <w:pPr>
        <w:keepLines/>
        <w:widowControl w:val="0"/>
        <w:jc w:val="both"/>
        <w:rPr>
          <w:rFonts w:ascii="Tahoma" w:hAnsi="Tahoma" w:cs="Tahoma"/>
        </w:rPr>
      </w:pPr>
      <w:r w:rsidRPr="00A63D69">
        <w:rPr>
          <w:rFonts w:ascii="Tahoma" w:hAnsi="Tahoma" w:cs="Tahoma"/>
        </w:rPr>
        <w:t xml:space="preserve">Ponudnik mora zagotoviti ustrezne </w:t>
      </w:r>
      <w:r w:rsidR="00086F9E" w:rsidRPr="00A63D69">
        <w:rPr>
          <w:rFonts w:ascii="Tahoma" w:hAnsi="Tahoma" w:cs="Tahoma"/>
        </w:rPr>
        <w:t xml:space="preserve">profesionalne in </w:t>
      </w:r>
      <w:r w:rsidRPr="00A63D69">
        <w:rPr>
          <w:rFonts w:ascii="Tahoma" w:hAnsi="Tahoma" w:cs="Tahoma"/>
        </w:rPr>
        <w:t>tehnične zmogljivosti</w:t>
      </w:r>
      <w:r w:rsidR="00086F9E">
        <w:rPr>
          <w:rFonts w:ascii="Tahoma" w:hAnsi="Tahoma" w:cs="Tahoma"/>
        </w:rPr>
        <w:t xml:space="preserve">, </w:t>
      </w:r>
      <w:r w:rsidR="00086F9E" w:rsidRPr="00A63D69">
        <w:rPr>
          <w:rFonts w:ascii="Tahoma" w:hAnsi="Tahoma" w:cs="Tahoma"/>
        </w:rPr>
        <w:t>opremo in druge pripomočke, sposobnost upravljanja, zanesljivost ter izpolnjevati form</w:t>
      </w:r>
      <w:r w:rsidR="00086F9E">
        <w:rPr>
          <w:rFonts w:ascii="Tahoma" w:hAnsi="Tahoma" w:cs="Tahoma"/>
        </w:rPr>
        <w:t xml:space="preserve">alne delovne in tehnične pogoje </w:t>
      </w:r>
      <w:r w:rsidRPr="00A63D69">
        <w:rPr>
          <w:rFonts w:ascii="Tahoma" w:hAnsi="Tahoma" w:cs="Tahoma"/>
        </w:rPr>
        <w:t xml:space="preserve">za kvalitetno izvedbo celotnega naročila v predvidenem roku, skladno z zahtevami iz razpisne dokumentacije, pravili stroke ter določili predpisov in standardov s področja predmeta naročila. </w:t>
      </w:r>
    </w:p>
    <w:p w14:paraId="1ADA6125" w14:textId="77777777" w:rsidR="00292D4D" w:rsidRDefault="00292D4D" w:rsidP="00752F7D">
      <w:pPr>
        <w:keepLines/>
        <w:widowControl w:val="0"/>
        <w:jc w:val="both"/>
        <w:rPr>
          <w:rFonts w:ascii="Tahoma" w:hAnsi="Tahoma" w:cs="Tahoma"/>
        </w:rPr>
      </w:pPr>
    </w:p>
    <w:p w14:paraId="46CD76E6" w14:textId="77777777" w:rsidR="00292D4D" w:rsidRPr="000C305E" w:rsidRDefault="00292D4D" w:rsidP="00292D4D">
      <w:pPr>
        <w:keepNext/>
        <w:keepLines/>
        <w:ind w:right="-2"/>
        <w:jc w:val="both"/>
        <w:rPr>
          <w:rFonts w:ascii="Tahoma" w:hAnsi="Tahoma" w:cs="Tahoma"/>
          <w:b/>
        </w:rPr>
      </w:pPr>
      <w:r w:rsidRPr="000C305E">
        <w:rPr>
          <w:rFonts w:ascii="Tahoma" w:hAnsi="Tahoma" w:cs="Tahoma"/>
          <w:b/>
        </w:rPr>
        <w:t>Dokazila:</w:t>
      </w:r>
    </w:p>
    <w:p w14:paraId="535720B5" w14:textId="12781A5E" w:rsidR="000C305E" w:rsidRPr="009A285E" w:rsidRDefault="00292D4D" w:rsidP="000C305E">
      <w:pPr>
        <w:keepNext/>
        <w:keepLines/>
        <w:jc w:val="both"/>
        <w:rPr>
          <w:rFonts w:ascii="Tahoma" w:hAnsi="Tahoma" w:cs="Tahoma"/>
        </w:rPr>
      </w:pPr>
      <w:r w:rsidRPr="009A285E">
        <w:rPr>
          <w:rFonts w:ascii="Tahoma" w:hAnsi="Tahoma" w:cs="Tahoma"/>
        </w:rPr>
        <w:t xml:space="preserve">Ponudnik izkaže </w:t>
      </w:r>
      <w:r w:rsidR="00890F19">
        <w:rPr>
          <w:rFonts w:ascii="Tahoma" w:hAnsi="Tahoma" w:cs="Tahoma"/>
        </w:rPr>
        <w:t xml:space="preserve">izpolnjevanje </w:t>
      </w:r>
      <w:r w:rsidRPr="009A285E">
        <w:rPr>
          <w:rFonts w:ascii="Tahoma" w:hAnsi="Tahoma" w:cs="Tahoma"/>
        </w:rPr>
        <w:t>zgoraj navedenih pogojev na naslednji način:</w:t>
      </w:r>
    </w:p>
    <w:p w14:paraId="508EA0B6" w14:textId="77777777" w:rsidR="00292D4D" w:rsidRPr="00292D4D" w:rsidRDefault="00292D4D" w:rsidP="001064DA">
      <w:pPr>
        <w:keepNext/>
        <w:keepLines/>
        <w:numPr>
          <w:ilvl w:val="0"/>
          <w:numId w:val="19"/>
        </w:numPr>
        <w:spacing w:after="40"/>
        <w:ind w:left="567" w:hanging="357"/>
        <w:jc w:val="both"/>
        <w:rPr>
          <w:rFonts w:ascii="Tahoma" w:hAnsi="Tahoma" w:cs="Tahoma"/>
        </w:rPr>
      </w:pPr>
      <w:r w:rsidRPr="009A285E">
        <w:rPr>
          <w:rFonts w:ascii="Tahoma" w:hAnsi="Tahoma" w:cs="Tahoma"/>
        </w:rPr>
        <w:t>Izpolnjena in podpisana Priloga 3/1 – »UGOTAVLJANJE SPOSOBNOSTI – Izjava ponudnika« (in</w:t>
      </w:r>
      <w:r w:rsidRPr="00292D4D">
        <w:rPr>
          <w:rFonts w:ascii="Tahoma" w:hAnsi="Tahoma" w:cs="Tahoma"/>
        </w:rPr>
        <w:t xml:space="preserve"> partnerja v primeru skupne ponudbe) oz. Priloga 3/2 – »UGOTAVLJANJE SPOSOBNOSTI – Izjava podizvajalca/subjekta, katerega zmogljivost uporablja ponudnika«.</w:t>
      </w:r>
    </w:p>
    <w:p w14:paraId="0AB8419C" w14:textId="77777777" w:rsidR="00292D4D" w:rsidRPr="008A3D17" w:rsidRDefault="00292D4D" w:rsidP="00292D4D">
      <w:pPr>
        <w:keepNext/>
        <w:keepLines/>
        <w:jc w:val="both"/>
        <w:rPr>
          <w:rFonts w:ascii="Tahoma" w:hAnsi="Tahoma" w:cs="Tahoma"/>
        </w:rPr>
      </w:pPr>
    </w:p>
    <w:p w14:paraId="59B9A8D4" w14:textId="77777777" w:rsidR="00292D4D" w:rsidRDefault="00292D4D" w:rsidP="00292D4D">
      <w:pPr>
        <w:keepNext/>
        <w:keepLines/>
        <w:jc w:val="both"/>
        <w:rPr>
          <w:rFonts w:ascii="Tahoma" w:hAnsi="Tahoma" w:cs="Tahoma"/>
          <w:i/>
          <w:sz w:val="18"/>
        </w:rPr>
      </w:pPr>
      <w:r w:rsidRPr="008A3D17">
        <w:rPr>
          <w:rFonts w:ascii="Tahoma" w:hAnsi="Tahoma" w:cs="Tahoma"/>
          <w:i/>
          <w:sz w:val="18"/>
        </w:rPr>
        <w:t>Naročnik si pridržuje pravico, da ponudnik na podlagi poziva naročnika v zahtevanem roku predloži dodatna dokazila oz. pojasnila o izpolnjevanju strokovne/</w:t>
      </w:r>
      <w:r w:rsidRPr="008A3D17">
        <w:rPr>
          <w:rFonts w:ascii="Tahoma" w:hAnsi="Tahoma" w:cs="Tahoma"/>
          <w:bCs/>
          <w:i/>
          <w:sz w:val="18"/>
        </w:rPr>
        <w:t>kadrovske sposobnosti</w:t>
      </w:r>
      <w:r w:rsidRPr="008A3D17">
        <w:rPr>
          <w:rFonts w:ascii="Tahoma" w:hAnsi="Tahoma" w:cs="Tahoma"/>
          <w:i/>
          <w:sz w:val="18"/>
        </w:rPr>
        <w:t>.</w:t>
      </w:r>
    </w:p>
    <w:p w14:paraId="428EBED5" w14:textId="77777777" w:rsidR="006B0689" w:rsidRPr="001A58A5" w:rsidRDefault="006B0689" w:rsidP="00752F7D">
      <w:pPr>
        <w:keepLines/>
        <w:widowControl w:val="0"/>
        <w:jc w:val="both"/>
        <w:rPr>
          <w:rFonts w:ascii="Tahoma" w:hAnsi="Tahoma" w:cs="Tahoma"/>
          <w:bCs/>
        </w:rPr>
      </w:pPr>
    </w:p>
    <w:p w14:paraId="793BC7D8" w14:textId="77777777" w:rsidR="004F741F" w:rsidRPr="00C8579C" w:rsidRDefault="004F741F" w:rsidP="00752F7D">
      <w:pPr>
        <w:keepLines/>
        <w:widowControl w:val="0"/>
        <w:numPr>
          <w:ilvl w:val="1"/>
          <w:numId w:val="2"/>
        </w:numPr>
        <w:jc w:val="both"/>
        <w:rPr>
          <w:rFonts w:ascii="Tahoma" w:hAnsi="Tahoma" w:cs="Tahoma"/>
          <w:b/>
        </w:rPr>
      </w:pPr>
      <w:r w:rsidRPr="00C8579C">
        <w:rPr>
          <w:rFonts w:ascii="Tahoma" w:hAnsi="Tahoma" w:cs="Tahoma"/>
          <w:b/>
        </w:rPr>
        <w:t>Ostale zahteve in pogoji naročnika</w:t>
      </w:r>
    </w:p>
    <w:p w14:paraId="056E9AD7" w14:textId="77777777" w:rsidR="004F741F" w:rsidRPr="00C8579C" w:rsidRDefault="004F741F" w:rsidP="00752F7D">
      <w:pPr>
        <w:keepLines/>
        <w:widowControl w:val="0"/>
        <w:jc w:val="both"/>
        <w:rPr>
          <w:rFonts w:ascii="Tahoma" w:hAnsi="Tahoma" w:cs="Tahoma"/>
          <w:highlight w:val="yellow"/>
        </w:rPr>
      </w:pPr>
    </w:p>
    <w:p w14:paraId="7F36D6D6" w14:textId="77777777" w:rsidR="0041574F" w:rsidRPr="00C8579C" w:rsidRDefault="00A433F6" w:rsidP="00752F7D">
      <w:pPr>
        <w:keepLines/>
        <w:widowControl w:val="0"/>
        <w:tabs>
          <w:tab w:val="left" w:pos="0"/>
          <w:tab w:val="left" w:pos="8647"/>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w:t>
      </w:r>
      <w:r w:rsidR="00360A5C">
        <w:rPr>
          <w:rFonts w:ascii="Tahoma" w:hAnsi="Tahoma" w:cs="Tahoma"/>
        </w:rPr>
        <w:t xml:space="preserve"> in </w:t>
      </w:r>
      <w:r w:rsidR="00360A5C" w:rsidRPr="00360A5C">
        <w:rPr>
          <w:rFonts w:ascii="Tahoma" w:hAnsi="Tahoma" w:cs="Tahoma"/>
        </w:rPr>
        <w:t>158/20</w:t>
      </w:r>
      <w:r w:rsidR="004F741F" w:rsidRPr="00C8579C">
        <w:rPr>
          <w:rFonts w:ascii="Tahoma" w:hAnsi="Tahoma" w:cs="Tahoma"/>
        </w:rPr>
        <w:t>, v nadaljevanju: ZIntPK), naročniki ne smejo sodelovati.</w:t>
      </w:r>
    </w:p>
    <w:p w14:paraId="75DCBA70" w14:textId="77777777" w:rsidR="00767080" w:rsidRPr="00C8579C" w:rsidRDefault="00767080" w:rsidP="00752F7D">
      <w:pPr>
        <w:keepLines/>
        <w:widowControl w:val="0"/>
        <w:tabs>
          <w:tab w:val="left" w:pos="0"/>
        </w:tabs>
        <w:jc w:val="both"/>
        <w:rPr>
          <w:rFonts w:ascii="Tahoma" w:hAnsi="Tahoma" w:cs="Tahoma"/>
        </w:rPr>
      </w:pPr>
    </w:p>
    <w:p w14:paraId="2FE94DB4" w14:textId="77777777" w:rsidR="00357AF8" w:rsidRPr="00C8579C" w:rsidRDefault="00357AF8" w:rsidP="00752F7D">
      <w:pPr>
        <w:pStyle w:val="Telobesedila2"/>
        <w:keepLines/>
        <w:widowControl w:val="0"/>
        <w:rPr>
          <w:rFonts w:ascii="Tahoma" w:hAnsi="Tahoma" w:cs="Tahoma"/>
          <w:smallCaps/>
          <w:lang w:val="sl-SI"/>
        </w:rPr>
      </w:pPr>
      <w:r w:rsidRPr="00C8579C">
        <w:rPr>
          <w:rFonts w:ascii="Tahoma" w:hAnsi="Tahoma" w:cs="Tahoma"/>
          <w:smallCaps/>
          <w:lang w:val="sl-SI"/>
        </w:rPr>
        <w:t>Dokazilo:</w:t>
      </w:r>
    </w:p>
    <w:p w14:paraId="2456C557" w14:textId="77777777" w:rsidR="00885345" w:rsidRDefault="00136578" w:rsidP="00752F7D">
      <w:pPr>
        <w:pStyle w:val="Odstavekseznama"/>
        <w:keepLines/>
        <w:widowControl w:val="0"/>
        <w:ind w:left="0"/>
        <w:jc w:val="both"/>
        <w:rPr>
          <w:rFonts w:ascii="Tahoma" w:hAnsi="Tahoma" w:cs="Tahoma"/>
        </w:rPr>
      </w:pPr>
      <w:r w:rsidRPr="00136578">
        <w:rPr>
          <w:rFonts w:ascii="Tahoma" w:hAnsi="Tahoma" w:cs="Tahoma"/>
        </w:rPr>
        <w:t>Izpolnjena in podpisana Priloga 3/1 – »UGOTAVLJANJE SPOSOBNOSTI – Izjava ponudnika« (in partnerja v primeru skupne ponudbe) oz. Priloga 3/2 – »UGOTAVLJANJE SPOSOBNOSTI – Izjava podizvajalca/subjekta, katerega z</w:t>
      </w:r>
      <w:r w:rsidR="004A4F3D">
        <w:rPr>
          <w:rFonts w:ascii="Tahoma" w:hAnsi="Tahoma" w:cs="Tahoma"/>
        </w:rPr>
        <w:t>mogljivost uporablja ponudnika«</w:t>
      </w:r>
    </w:p>
    <w:p w14:paraId="2FDD5101" w14:textId="77777777" w:rsidR="00F4695D" w:rsidRDefault="00F4695D" w:rsidP="00752F7D">
      <w:pPr>
        <w:pStyle w:val="Odstavekseznama"/>
        <w:keepLines/>
        <w:widowControl w:val="0"/>
        <w:ind w:left="0"/>
        <w:jc w:val="both"/>
        <w:rPr>
          <w:rFonts w:ascii="Tahoma" w:hAnsi="Tahoma" w:cs="Tahoma"/>
          <w:szCs w:val="22"/>
        </w:rPr>
      </w:pPr>
    </w:p>
    <w:p w14:paraId="58796842" w14:textId="77777777" w:rsidR="00571BF9" w:rsidRPr="00136578" w:rsidRDefault="00571BF9" w:rsidP="00752F7D">
      <w:pPr>
        <w:pStyle w:val="Odstavekseznama"/>
        <w:keepLines/>
        <w:widowControl w:val="0"/>
        <w:ind w:left="0"/>
        <w:jc w:val="both"/>
        <w:rPr>
          <w:rFonts w:ascii="Tahoma" w:hAnsi="Tahoma" w:cs="Tahoma"/>
          <w:szCs w:val="22"/>
        </w:rPr>
      </w:pPr>
    </w:p>
    <w:p w14:paraId="44A17E19" w14:textId="77777777" w:rsidR="007C70A1" w:rsidRPr="00C8579C" w:rsidRDefault="008873D9" w:rsidP="00752F7D">
      <w:pPr>
        <w:keepLines/>
        <w:widowControl w:val="0"/>
        <w:numPr>
          <w:ilvl w:val="0"/>
          <w:numId w:val="2"/>
        </w:numPr>
        <w:jc w:val="both"/>
        <w:rPr>
          <w:rFonts w:ascii="Tahoma" w:hAnsi="Tahoma" w:cs="Tahoma"/>
          <w:b/>
          <w:sz w:val="24"/>
        </w:rPr>
      </w:pPr>
      <w:r w:rsidRPr="00C8579C">
        <w:rPr>
          <w:rFonts w:ascii="Tahoma" w:hAnsi="Tahoma" w:cs="Tahoma"/>
          <w:b/>
          <w:sz w:val="24"/>
        </w:rPr>
        <w:t>FINANČNA ZAVAROVANJA</w:t>
      </w:r>
    </w:p>
    <w:p w14:paraId="026F61EC" w14:textId="77777777" w:rsidR="00D36B07" w:rsidRPr="00C8579C" w:rsidRDefault="00D36B07" w:rsidP="00752F7D">
      <w:pPr>
        <w:keepLines/>
        <w:widowControl w:val="0"/>
      </w:pPr>
    </w:p>
    <w:p w14:paraId="060C503D" w14:textId="77777777" w:rsidR="003B60C4" w:rsidRPr="00C8579C" w:rsidRDefault="003B60C4" w:rsidP="00752F7D">
      <w:pPr>
        <w:keepLines/>
        <w:widowControl w:val="0"/>
        <w:numPr>
          <w:ilvl w:val="1"/>
          <w:numId w:val="2"/>
        </w:numPr>
        <w:jc w:val="both"/>
        <w:rPr>
          <w:rFonts w:ascii="Tahoma" w:hAnsi="Tahoma" w:cs="Tahoma"/>
          <w:b/>
        </w:rPr>
      </w:pPr>
      <w:r w:rsidRPr="00C8579C">
        <w:rPr>
          <w:rFonts w:ascii="Tahoma" w:hAnsi="Tahoma" w:cs="Tahoma"/>
          <w:b/>
        </w:rPr>
        <w:t>Splošno</w:t>
      </w:r>
    </w:p>
    <w:p w14:paraId="216EDBCD" w14:textId="77777777" w:rsidR="00F90FE3" w:rsidRDefault="00F90FE3" w:rsidP="00752F7D">
      <w:pPr>
        <w:keepLines/>
        <w:widowControl w:val="0"/>
        <w:jc w:val="both"/>
        <w:rPr>
          <w:rFonts w:ascii="Tahoma" w:hAnsi="Tahoma" w:cs="Tahoma"/>
        </w:rPr>
      </w:pPr>
    </w:p>
    <w:p w14:paraId="34F31551" w14:textId="77777777" w:rsidR="00F30DAF" w:rsidRPr="001662D7" w:rsidRDefault="00F30DAF" w:rsidP="00752F7D">
      <w:pPr>
        <w:keepLines/>
        <w:widowControl w:val="0"/>
        <w:jc w:val="both"/>
        <w:rPr>
          <w:rFonts w:ascii="Tahoma" w:hAnsi="Tahoma" w:cs="Tahoma"/>
          <w:i/>
          <w:kern w:val="16"/>
        </w:rPr>
      </w:pPr>
      <w:r w:rsidRPr="00C8579C">
        <w:rPr>
          <w:rFonts w:ascii="Tahoma" w:hAnsi="Tahoma" w:cs="Tahoma"/>
        </w:rPr>
        <w:t xml:space="preserve">Ponudnik mora za zavarovanje izpolnitve svoje obveznosti do naročnika, naročniku predložiti </w:t>
      </w:r>
      <w:r w:rsidR="004F7D02" w:rsidRPr="00C8579C">
        <w:rPr>
          <w:rFonts w:ascii="Tahoma" w:hAnsi="Tahoma" w:cs="Tahoma"/>
        </w:rPr>
        <w:t>finančn</w:t>
      </w:r>
      <w:r w:rsidR="004F7D02">
        <w:rPr>
          <w:rFonts w:ascii="Tahoma" w:hAnsi="Tahoma" w:cs="Tahoma"/>
        </w:rPr>
        <w:t>o</w:t>
      </w:r>
      <w:r w:rsidR="004F7D02" w:rsidRPr="00C8579C">
        <w:rPr>
          <w:rFonts w:ascii="Tahoma" w:hAnsi="Tahoma" w:cs="Tahoma"/>
        </w:rPr>
        <w:t xml:space="preserve"> zavarovan</w:t>
      </w:r>
      <w:r w:rsidR="00AD2466">
        <w:rPr>
          <w:rFonts w:ascii="Tahoma" w:hAnsi="Tahoma" w:cs="Tahoma"/>
        </w:rPr>
        <w:t>je</w:t>
      </w:r>
      <w:r w:rsidR="004F7D02">
        <w:rPr>
          <w:rFonts w:ascii="Tahoma" w:hAnsi="Tahoma" w:cs="Tahoma"/>
        </w:rPr>
        <w:t xml:space="preserve"> </w:t>
      </w:r>
      <w:r w:rsidRPr="00C8579C">
        <w:rPr>
          <w:rFonts w:ascii="Tahoma" w:hAnsi="Tahoma" w:cs="Tahoma"/>
        </w:rPr>
        <w:t xml:space="preserve">v skladu z zahtevami glede finančnih zavarovanj v posameznih podtočkah tega poglavja. </w:t>
      </w:r>
      <w:bookmarkStart w:id="13" w:name="_Hlk508788160"/>
    </w:p>
    <w:bookmarkEnd w:id="13"/>
    <w:p w14:paraId="6C858473" w14:textId="77777777" w:rsidR="004F7D02" w:rsidRDefault="004F7D02" w:rsidP="00752F7D">
      <w:pPr>
        <w:keepLines/>
        <w:widowControl w:val="0"/>
        <w:jc w:val="both"/>
        <w:rPr>
          <w:rFonts w:ascii="Tahoma" w:hAnsi="Tahoma" w:cs="Tahoma"/>
        </w:rPr>
      </w:pPr>
    </w:p>
    <w:p w14:paraId="593724ED" w14:textId="77777777" w:rsidR="001C4C63" w:rsidRPr="004A4F3D" w:rsidRDefault="00F30DAF" w:rsidP="00752F7D">
      <w:pPr>
        <w:keepLines/>
        <w:widowControl w:val="0"/>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339084F8" w14:textId="77777777" w:rsidR="001C4C63" w:rsidRPr="00C8579C" w:rsidRDefault="001C4C63" w:rsidP="00752F7D">
      <w:pPr>
        <w:keepLines/>
        <w:widowControl w:val="0"/>
        <w:jc w:val="both"/>
        <w:rPr>
          <w:rFonts w:ascii="Tahoma" w:hAnsi="Tahoma" w:cs="Tahoma"/>
          <w:b/>
        </w:rPr>
      </w:pPr>
    </w:p>
    <w:p w14:paraId="4A49F503" w14:textId="77777777" w:rsidR="00357AF8" w:rsidRPr="00C8579C" w:rsidRDefault="00357AF8" w:rsidP="00752F7D">
      <w:pPr>
        <w:keepLines/>
        <w:widowControl w:val="0"/>
        <w:numPr>
          <w:ilvl w:val="1"/>
          <w:numId w:val="2"/>
        </w:numPr>
        <w:jc w:val="both"/>
        <w:rPr>
          <w:rFonts w:ascii="Tahoma" w:hAnsi="Tahoma" w:cs="Tahoma"/>
          <w:b/>
        </w:rPr>
      </w:pPr>
      <w:r w:rsidRPr="00C8579C">
        <w:rPr>
          <w:rFonts w:ascii="Tahoma" w:hAnsi="Tahoma" w:cs="Tahoma"/>
          <w:b/>
        </w:rPr>
        <w:t>Zavarovanje dobre izvedbe obveznosti</w:t>
      </w:r>
    </w:p>
    <w:p w14:paraId="1249428B" w14:textId="77777777" w:rsidR="007F6D1F" w:rsidRDefault="007F6D1F" w:rsidP="00752F7D">
      <w:pPr>
        <w:pStyle w:val="Pripombabesedilo"/>
        <w:keepLines/>
        <w:widowControl w:val="0"/>
        <w:jc w:val="both"/>
        <w:rPr>
          <w:rFonts w:ascii="Tahoma" w:hAnsi="Tahoma" w:cs="Tahoma"/>
          <w:lang w:val="sl-SI"/>
        </w:rPr>
      </w:pPr>
    </w:p>
    <w:p w14:paraId="1F8A88CB" w14:textId="56C0D30A" w:rsidR="00E546FF" w:rsidRPr="009F78BD" w:rsidRDefault="002C745A" w:rsidP="00752F7D">
      <w:pPr>
        <w:keepLines/>
        <w:widowControl w:val="0"/>
        <w:jc w:val="both"/>
        <w:rPr>
          <w:rFonts w:ascii="Tahoma" w:hAnsi="Tahoma" w:cs="Tahoma"/>
        </w:rPr>
      </w:pPr>
      <w:r w:rsidRPr="002C745A">
        <w:rPr>
          <w:rFonts w:ascii="Tahoma" w:hAnsi="Tahoma" w:cs="Tahoma"/>
        </w:rPr>
        <w:t xml:space="preserve">Izbrani ponudnik bo moral najkasneje v </w:t>
      </w:r>
      <w:r w:rsidR="005474AB">
        <w:rPr>
          <w:rFonts w:ascii="Tahoma" w:hAnsi="Tahoma" w:cs="Tahoma"/>
        </w:rPr>
        <w:t>deset</w:t>
      </w:r>
      <w:r w:rsidR="00A60C41">
        <w:rPr>
          <w:rFonts w:ascii="Tahoma" w:hAnsi="Tahoma" w:cs="Tahoma"/>
        </w:rPr>
        <w:t>ih</w:t>
      </w:r>
      <w:r w:rsidRPr="002C745A">
        <w:rPr>
          <w:rFonts w:ascii="Tahoma" w:hAnsi="Tahoma" w:cs="Tahoma"/>
        </w:rPr>
        <w:t xml:space="preserve"> (1</w:t>
      </w:r>
      <w:r w:rsidR="005474AB">
        <w:rPr>
          <w:rFonts w:ascii="Tahoma" w:hAnsi="Tahoma" w:cs="Tahoma"/>
        </w:rPr>
        <w:t>0</w:t>
      </w:r>
      <w:r w:rsidRPr="002C745A">
        <w:rPr>
          <w:rFonts w:ascii="Tahoma" w:hAnsi="Tahoma" w:cs="Tahoma"/>
        </w:rPr>
        <w:t xml:space="preserve">) koledarskih dneh od dneva sklenitve okvirnega sporazuma predložiti naročniku podpisano in žigosano </w:t>
      </w:r>
      <w:r w:rsidRPr="002C745A">
        <w:rPr>
          <w:rFonts w:ascii="Tahoma" w:hAnsi="Tahoma" w:cs="Tahoma"/>
          <w:u w:val="single"/>
        </w:rPr>
        <w:t xml:space="preserve">bianko menico z izpolnjeno, </w:t>
      </w:r>
      <w:r w:rsidRPr="009A285E">
        <w:rPr>
          <w:rFonts w:ascii="Tahoma" w:hAnsi="Tahoma" w:cs="Tahoma"/>
          <w:u w:val="single"/>
        </w:rPr>
        <w:t>podpisano in žigosano menično izjavo za zavarovanje dobre izvedbe obveznosti iz okvirnega sporazuma</w:t>
      </w:r>
      <w:r w:rsidRPr="009A285E">
        <w:rPr>
          <w:rFonts w:ascii="Tahoma" w:hAnsi="Tahoma" w:cs="Tahoma"/>
        </w:rPr>
        <w:t xml:space="preserve">, </w:t>
      </w:r>
      <w:r w:rsidRPr="009A285E">
        <w:rPr>
          <w:rFonts w:ascii="Tahoma" w:hAnsi="Tahoma" w:cs="Tahoma"/>
          <w:b/>
        </w:rPr>
        <w:t>v višini 10 % ponudbene vrednosti v EUR brez DDV</w:t>
      </w:r>
      <w:r w:rsidRPr="009A285E">
        <w:rPr>
          <w:rFonts w:ascii="Tahoma" w:hAnsi="Tahoma" w:cs="Tahoma"/>
        </w:rPr>
        <w:t xml:space="preserve"> in z </w:t>
      </w:r>
      <w:r w:rsidRPr="009A285E">
        <w:rPr>
          <w:rFonts w:ascii="Tahoma" w:hAnsi="Tahoma" w:cs="Tahoma"/>
          <w:b/>
        </w:rPr>
        <w:t>dobo veljavnosti</w:t>
      </w:r>
      <w:r w:rsidRPr="009A285E">
        <w:rPr>
          <w:rFonts w:ascii="Tahoma" w:hAnsi="Tahoma" w:cs="Tahoma"/>
        </w:rPr>
        <w:t xml:space="preserve"> še najmanj </w:t>
      </w:r>
      <w:r w:rsidR="00E546FF" w:rsidRPr="009A285E">
        <w:rPr>
          <w:rFonts w:ascii="Tahoma" w:hAnsi="Tahoma" w:cs="Tahoma"/>
        </w:rPr>
        <w:t>30 koledarskih dni po izteku veljavnosti okvirnega sporazuma.</w:t>
      </w:r>
    </w:p>
    <w:p w14:paraId="20AE935D" w14:textId="77777777" w:rsidR="00E546FF" w:rsidRPr="009F78BD" w:rsidRDefault="00E546FF" w:rsidP="00752F7D">
      <w:pPr>
        <w:keepLines/>
        <w:widowControl w:val="0"/>
        <w:jc w:val="both"/>
        <w:rPr>
          <w:rFonts w:ascii="Tahoma" w:hAnsi="Tahoma" w:cs="Tahoma"/>
        </w:rPr>
      </w:pPr>
    </w:p>
    <w:p w14:paraId="6458126D" w14:textId="77777777" w:rsidR="002C745A" w:rsidRPr="002C745A" w:rsidRDefault="002C745A" w:rsidP="002C745A">
      <w:pPr>
        <w:keepLines/>
        <w:widowControl w:val="0"/>
        <w:jc w:val="both"/>
        <w:rPr>
          <w:rFonts w:ascii="Tahoma" w:hAnsi="Tahoma" w:cs="Tahoma"/>
        </w:rPr>
      </w:pPr>
      <w:r w:rsidRPr="002C745A">
        <w:rPr>
          <w:rFonts w:ascii="Tahoma" w:hAnsi="Tahoma" w:cs="Tahoma"/>
        </w:rPr>
        <w:t>V kolikor izbrani ponudnik, v roku v</w:t>
      </w:r>
      <w:r w:rsidR="00046854">
        <w:rPr>
          <w:rFonts w:ascii="Tahoma" w:hAnsi="Tahoma" w:cs="Tahoma"/>
        </w:rPr>
        <w:t xml:space="preserve"> desetih</w:t>
      </w:r>
      <w:r w:rsidRPr="002C745A">
        <w:rPr>
          <w:rFonts w:ascii="Tahoma" w:hAnsi="Tahoma" w:cs="Tahoma"/>
        </w:rPr>
        <w:t xml:space="preserve"> (1</w:t>
      </w:r>
      <w:r w:rsidR="00046854">
        <w:rPr>
          <w:rFonts w:ascii="Tahoma" w:hAnsi="Tahoma" w:cs="Tahoma"/>
        </w:rPr>
        <w:t>0</w:t>
      </w:r>
      <w:r w:rsidRPr="002C745A">
        <w:rPr>
          <w:rFonts w:ascii="Tahoma" w:hAnsi="Tahoma" w:cs="Tahoma"/>
        </w:rPr>
        <w:t>) koledarskih dneh od sklenitve okvirnega sporazuma in naknadnem naročnikovem pozivu ne bo predložil naročniku finančno zavarovanje za dobro izvedbo pogodbenih obveznosti, se šteje da odstopa od sklenitve okvirnega sporazuma in velja, da okvirni sporazum ni bil nikoli sklenjen. V tem primeru bo naročnik Državni revizijski komisiji predlagal, da uvede postopek o prekršku iz 112. člena ZJN-3.</w:t>
      </w:r>
    </w:p>
    <w:p w14:paraId="21C7CFEB" w14:textId="77777777" w:rsidR="00E546FF" w:rsidRPr="00BA3F91" w:rsidRDefault="00E546FF" w:rsidP="00752F7D">
      <w:pPr>
        <w:keepLines/>
        <w:widowControl w:val="0"/>
        <w:jc w:val="both"/>
        <w:rPr>
          <w:rFonts w:ascii="Tahoma" w:hAnsi="Tahoma" w:cs="Tahoma"/>
        </w:rPr>
      </w:pPr>
    </w:p>
    <w:p w14:paraId="09802891" w14:textId="39F2090D" w:rsidR="00D96B5D" w:rsidRDefault="00E546FF" w:rsidP="00752F7D">
      <w:pPr>
        <w:keepLines/>
        <w:widowControl w:val="0"/>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w:t>
      </w:r>
      <w:r w:rsidRPr="0072268C">
        <w:rPr>
          <w:rFonts w:ascii="Tahoma" w:hAnsi="Tahoma" w:cs="Tahoma"/>
        </w:rPr>
        <w:t>dokumentaciji</w:t>
      </w:r>
      <w:r w:rsidR="00D4136C" w:rsidRPr="0072268C">
        <w:rPr>
          <w:rFonts w:ascii="Tahoma" w:hAnsi="Tahoma" w:cs="Tahoma"/>
        </w:rPr>
        <w:t xml:space="preserve"> (Priloga </w:t>
      </w:r>
      <w:r w:rsidR="00FB3C4F">
        <w:rPr>
          <w:rFonts w:ascii="Tahoma" w:hAnsi="Tahoma" w:cs="Tahoma"/>
        </w:rPr>
        <w:t>8</w:t>
      </w:r>
      <w:r w:rsidRPr="0072268C">
        <w:rPr>
          <w:rFonts w:ascii="Tahoma" w:hAnsi="Tahoma" w:cs="Tahoma"/>
        </w:rPr>
        <w:t>).</w:t>
      </w:r>
    </w:p>
    <w:p w14:paraId="14A0ED03" w14:textId="77777777" w:rsidR="00E4419B" w:rsidRPr="006C4FE5" w:rsidRDefault="00E4419B" w:rsidP="00752F7D">
      <w:pPr>
        <w:keepLines/>
        <w:widowControl w:val="0"/>
        <w:jc w:val="both"/>
        <w:rPr>
          <w:rFonts w:ascii="Tahoma" w:hAnsi="Tahoma" w:cs="Tahoma"/>
        </w:rPr>
      </w:pPr>
    </w:p>
    <w:p w14:paraId="7CB1579D" w14:textId="77777777" w:rsidR="006B0689" w:rsidRDefault="006B0689" w:rsidP="00752F7D">
      <w:pPr>
        <w:pStyle w:val="Pripombabesedilo"/>
        <w:keepLines/>
        <w:widowControl w:val="0"/>
        <w:jc w:val="both"/>
        <w:rPr>
          <w:rFonts w:ascii="Tahoma" w:hAnsi="Tahoma" w:cs="Tahoma"/>
          <w:b/>
        </w:rPr>
      </w:pPr>
    </w:p>
    <w:p w14:paraId="3A7B25D6" w14:textId="77777777" w:rsidR="004B2019" w:rsidRDefault="004B2019" w:rsidP="00752F7D">
      <w:pPr>
        <w:pStyle w:val="Pripombabesedilo"/>
        <w:keepLines/>
        <w:widowControl w:val="0"/>
        <w:jc w:val="both"/>
        <w:rPr>
          <w:rFonts w:ascii="Tahoma" w:hAnsi="Tahoma" w:cs="Tahoma"/>
          <w:b/>
        </w:rPr>
      </w:pPr>
    </w:p>
    <w:p w14:paraId="216749B4" w14:textId="77777777" w:rsidR="004B2019" w:rsidRDefault="004B2019" w:rsidP="00752F7D">
      <w:pPr>
        <w:pStyle w:val="Pripombabesedilo"/>
        <w:keepLines/>
        <w:widowControl w:val="0"/>
        <w:jc w:val="both"/>
        <w:rPr>
          <w:rFonts w:ascii="Tahoma" w:hAnsi="Tahoma" w:cs="Tahoma"/>
          <w:b/>
        </w:rPr>
      </w:pPr>
    </w:p>
    <w:p w14:paraId="12833265" w14:textId="77777777" w:rsidR="001E7A02" w:rsidRPr="00C8579C" w:rsidRDefault="001E7A02" w:rsidP="00752F7D">
      <w:pPr>
        <w:pStyle w:val="Pripombabesedilo"/>
        <w:keepLines/>
        <w:widowControl w:val="0"/>
        <w:jc w:val="both"/>
        <w:rPr>
          <w:rFonts w:ascii="Tahoma" w:hAnsi="Tahoma" w:cs="Tahoma"/>
          <w:b/>
        </w:rPr>
      </w:pPr>
    </w:p>
    <w:p w14:paraId="4E31026A" w14:textId="77777777" w:rsidR="00112D9C" w:rsidRDefault="00112D9C" w:rsidP="00752F7D">
      <w:pPr>
        <w:keepLines/>
        <w:widowControl w:val="0"/>
        <w:numPr>
          <w:ilvl w:val="0"/>
          <w:numId w:val="2"/>
        </w:numPr>
        <w:jc w:val="both"/>
        <w:rPr>
          <w:rFonts w:ascii="Tahoma" w:hAnsi="Tahoma" w:cs="Tahoma"/>
          <w:b/>
          <w:sz w:val="24"/>
        </w:rPr>
      </w:pPr>
      <w:r w:rsidRPr="00C8579C">
        <w:rPr>
          <w:rFonts w:ascii="Tahoma" w:hAnsi="Tahoma" w:cs="Tahoma"/>
          <w:b/>
          <w:sz w:val="24"/>
        </w:rPr>
        <w:t>MERILA ZA IZBIRO PONUDNIKOV</w:t>
      </w:r>
    </w:p>
    <w:p w14:paraId="49367F6A" w14:textId="77777777" w:rsidR="00873F41" w:rsidRPr="00C8579C" w:rsidRDefault="00873F41" w:rsidP="00752F7D">
      <w:pPr>
        <w:keepLines/>
        <w:widowControl w:val="0"/>
        <w:ind w:left="360"/>
        <w:jc w:val="both"/>
        <w:rPr>
          <w:rFonts w:ascii="Tahoma" w:hAnsi="Tahoma" w:cs="Tahoma"/>
          <w:b/>
          <w:sz w:val="24"/>
        </w:rPr>
      </w:pPr>
    </w:p>
    <w:p w14:paraId="4AC2D65B" w14:textId="77777777" w:rsidR="001A0C2E" w:rsidRDefault="00D96B5D" w:rsidP="00752F7D">
      <w:pPr>
        <w:keepLines/>
        <w:widowControl w:val="0"/>
        <w:jc w:val="both"/>
        <w:rPr>
          <w:rFonts w:ascii="Tahoma" w:hAnsi="Tahoma" w:cs="Tahoma"/>
          <w:bCs/>
        </w:rPr>
      </w:pPr>
      <w:r w:rsidRPr="008D6AFF">
        <w:rPr>
          <w:rFonts w:ascii="Tahoma" w:hAnsi="Tahoma" w:cs="Tahoma"/>
        </w:rPr>
        <w:t xml:space="preserve">Merilo za izbiro </w:t>
      </w:r>
      <w:r w:rsidR="006C4FE5">
        <w:rPr>
          <w:rFonts w:ascii="Tahoma" w:hAnsi="Tahoma" w:cs="Tahoma"/>
        </w:rPr>
        <w:t>ekonomske najugodnejše ponudbe</w:t>
      </w:r>
      <w:r w:rsidRPr="008D6AFF">
        <w:rPr>
          <w:rFonts w:ascii="Tahoma" w:hAnsi="Tahoma" w:cs="Tahoma"/>
        </w:rPr>
        <w:t xml:space="preserve"> je </w:t>
      </w:r>
      <w:r w:rsidRPr="00A80463">
        <w:rPr>
          <w:rFonts w:ascii="Tahoma" w:hAnsi="Tahoma" w:cs="Tahoma"/>
          <w:b/>
        </w:rPr>
        <w:t>najnižja sku</w:t>
      </w:r>
      <w:r w:rsidR="00A832D3" w:rsidRPr="00A80463">
        <w:rPr>
          <w:rFonts w:ascii="Tahoma" w:hAnsi="Tahoma" w:cs="Tahoma"/>
          <w:b/>
        </w:rPr>
        <w:t xml:space="preserve">pna ponudbena cena za obdobje </w:t>
      </w:r>
      <w:r w:rsidR="0033386A">
        <w:rPr>
          <w:rFonts w:ascii="Tahoma" w:hAnsi="Tahoma" w:cs="Tahoma"/>
          <w:b/>
        </w:rPr>
        <w:t>24 mesecev</w:t>
      </w:r>
      <w:r w:rsidR="006C4FE5">
        <w:rPr>
          <w:rFonts w:ascii="Tahoma" w:hAnsi="Tahoma" w:cs="Tahoma"/>
        </w:rPr>
        <w:t xml:space="preserve"> (v EUR</w:t>
      </w:r>
      <w:r w:rsidRPr="008D6AFF">
        <w:rPr>
          <w:rFonts w:ascii="Tahoma" w:hAnsi="Tahoma" w:cs="Tahoma"/>
        </w:rPr>
        <w:t xml:space="preserve"> brez DDV</w:t>
      </w:r>
      <w:r w:rsidR="006C4FE5">
        <w:rPr>
          <w:rFonts w:ascii="Tahoma" w:hAnsi="Tahoma" w:cs="Tahoma"/>
        </w:rPr>
        <w:t>)</w:t>
      </w:r>
      <w:r w:rsidRPr="008D6AFF">
        <w:rPr>
          <w:rFonts w:ascii="Tahoma" w:hAnsi="Tahoma" w:cs="Tahoma"/>
        </w:rPr>
        <w:t>.</w:t>
      </w:r>
      <w:r w:rsidR="000C7728" w:rsidRPr="008D6AFF">
        <w:rPr>
          <w:rFonts w:ascii="Tahoma" w:hAnsi="Tahoma" w:cs="Tahoma"/>
        </w:rPr>
        <w:t xml:space="preserve"> </w:t>
      </w:r>
    </w:p>
    <w:p w14:paraId="2FA63A86" w14:textId="77777777" w:rsidR="00D73403" w:rsidRDefault="00D73403">
      <w:pPr>
        <w:rPr>
          <w:rFonts w:ascii="Tahoma" w:hAnsi="Tahoma" w:cs="Tahoma"/>
          <w:b/>
          <w:sz w:val="24"/>
        </w:rPr>
      </w:pPr>
    </w:p>
    <w:p w14:paraId="171FFBE0" w14:textId="77777777" w:rsidR="00EE7584" w:rsidRDefault="00EE7584">
      <w:pPr>
        <w:rPr>
          <w:rFonts w:ascii="Tahoma" w:hAnsi="Tahoma" w:cs="Tahoma"/>
          <w:b/>
          <w:sz w:val="24"/>
        </w:rPr>
      </w:pPr>
    </w:p>
    <w:p w14:paraId="410E8802" w14:textId="77777777" w:rsidR="00363E6C" w:rsidRPr="00C8579C" w:rsidRDefault="00363E6C" w:rsidP="00752F7D">
      <w:pPr>
        <w:keepLines/>
        <w:widowControl w:val="0"/>
        <w:numPr>
          <w:ilvl w:val="0"/>
          <w:numId w:val="2"/>
        </w:numPr>
        <w:jc w:val="both"/>
        <w:rPr>
          <w:rFonts w:ascii="Tahoma" w:hAnsi="Tahoma" w:cs="Tahoma"/>
          <w:b/>
          <w:sz w:val="24"/>
        </w:rPr>
      </w:pPr>
      <w:r w:rsidRPr="00C8579C">
        <w:rPr>
          <w:rFonts w:ascii="Tahoma" w:hAnsi="Tahoma" w:cs="Tahoma"/>
          <w:b/>
          <w:sz w:val="24"/>
        </w:rPr>
        <w:t>ROK ZA PREDLOŽITEV PONUDB IN ODPIRANJE PONUDB, NAVODILA PONUDNIKOM ZA IZDELAVO PONUDBE, NAČIN ZA PREDLOŽITEV PONUDB in VSEBINA PONUDB</w:t>
      </w:r>
    </w:p>
    <w:p w14:paraId="65848114" w14:textId="77777777" w:rsidR="007C70A1" w:rsidRPr="00C8579C" w:rsidRDefault="007C70A1" w:rsidP="00752F7D">
      <w:pPr>
        <w:keepLines/>
        <w:widowControl w:val="0"/>
        <w:ind w:left="360"/>
        <w:jc w:val="both"/>
        <w:rPr>
          <w:rFonts w:ascii="Tahoma" w:hAnsi="Tahoma" w:cs="Tahoma"/>
          <w:b/>
          <w:sz w:val="24"/>
        </w:rPr>
      </w:pPr>
    </w:p>
    <w:p w14:paraId="2758B9A1"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Rok za predložitev ponudb in javno odpiranje ponudb</w:t>
      </w:r>
    </w:p>
    <w:p w14:paraId="11D61568" w14:textId="77777777" w:rsidR="00363E6C" w:rsidRPr="00C8579C" w:rsidRDefault="00363E6C" w:rsidP="00752F7D">
      <w:pPr>
        <w:keepLines/>
        <w:widowControl w:val="0"/>
        <w:jc w:val="both"/>
        <w:rPr>
          <w:rFonts w:ascii="Tahoma" w:hAnsi="Tahoma" w:cs="Tahoma"/>
        </w:rPr>
      </w:pPr>
    </w:p>
    <w:p w14:paraId="5CFFE7EF" w14:textId="5CA76F38" w:rsidR="00363E6C" w:rsidRPr="00136F70" w:rsidRDefault="00363E6C" w:rsidP="00752F7D">
      <w:pPr>
        <w:pStyle w:val="Telobesedila3"/>
        <w:keepLines/>
        <w:widowControl w:val="0"/>
        <w:rPr>
          <w:rFonts w:ascii="Tahoma" w:hAnsi="Tahoma" w:cs="Tahoma"/>
          <w:lang w:val="sl-SI"/>
        </w:rPr>
      </w:pPr>
      <w:r w:rsidRPr="00136F70">
        <w:rPr>
          <w:rFonts w:ascii="Tahoma" w:hAnsi="Tahoma" w:cs="Tahoma"/>
          <w:lang w:val="sl-SI"/>
        </w:rPr>
        <w:t xml:space="preserve">Ponudba se šteje za pravočasno oddano, če jo naročnik prejme preko sistema e-JN </w:t>
      </w:r>
      <w:hyperlink r:id="rId12" w:history="1">
        <w:r w:rsidR="005C1811" w:rsidRPr="00136F70">
          <w:rPr>
            <w:rStyle w:val="Hiperpovezava"/>
            <w:rFonts w:ascii="Tahoma" w:hAnsi="Tahoma" w:cs="Tahoma"/>
          </w:rPr>
          <w:t>https://ejn.gov.si/eJN2</w:t>
        </w:r>
      </w:hyperlink>
      <w:r w:rsidR="005C1811" w:rsidRPr="00136F70">
        <w:rPr>
          <w:rStyle w:val="Hiperpovezava"/>
          <w:rFonts w:ascii="Tahoma" w:hAnsi="Tahoma" w:cs="Tahoma"/>
          <w:lang w:val="sl-SI"/>
        </w:rPr>
        <w:t xml:space="preserve"> </w:t>
      </w:r>
      <w:r w:rsidR="00ED7278" w:rsidRPr="00136F70">
        <w:rPr>
          <w:rFonts w:ascii="Tahoma" w:hAnsi="Tahoma" w:cs="Tahoma"/>
          <w:b/>
          <w:lang w:val="sl-SI"/>
        </w:rPr>
        <w:t>najkasneje do</w:t>
      </w:r>
      <w:r w:rsidR="00323EB1" w:rsidRPr="00136F70">
        <w:rPr>
          <w:rFonts w:ascii="Tahoma" w:hAnsi="Tahoma" w:cs="Tahoma"/>
          <w:b/>
          <w:lang w:val="sl-SI"/>
        </w:rPr>
        <w:t xml:space="preserve"> </w:t>
      </w:r>
      <w:r w:rsidR="00655A9B" w:rsidRPr="00136F70">
        <w:rPr>
          <w:rFonts w:ascii="Tahoma" w:hAnsi="Tahoma" w:cs="Tahoma"/>
          <w:b/>
          <w:lang w:val="sl-SI"/>
        </w:rPr>
        <w:t>30.6.</w:t>
      </w:r>
      <w:r w:rsidR="00AB1D7B" w:rsidRPr="00136F70">
        <w:rPr>
          <w:rFonts w:ascii="Tahoma" w:hAnsi="Tahoma" w:cs="Tahoma"/>
          <w:b/>
          <w:lang w:val="sl-SI"/>
        </w:rPr>
        <w:t>2023</w:t>
      </w:r>
      <w:r w:rsidRPr="00136F70">
        <w:rPr>
          <w:rFonts w:ascii="Tahoma" w:hAnsi="Tahoma" w:cs="Tahoma"/>
          <w:b/>
          <w:i/>
          <w:lang w:val="sl-SI"/>
        </w:rPr>
        <w:t xml:space="preserve"> </w:t>
      </w:r>
      <w:r w:rsidRPr="00136F70">
        <w:rPr>
          <w:rFonts w:ascii="Tahoma" w:hAnsi="Tahoma" w:cs="Tahoma"/>
          <w:b/>
          <w:lang w:val="sl-SI"/>
        </w:rPr>
        <w:t xml:space="preserve">do </w:t>
      </w:r>
      <w:r w:rsidR="0005742C" w:rsidRPr="00136F70">
        <w:rPr>
          <w:rFonts w:ascii="Tahoma" w:hAnsi="Tahoma" w:cs="Tahoma"/>
          <w:b/>
          <w:lang w:val="sl-SI"/>
        </w:rPr>
        <w:t>10</w:t>
      </w:r>
      <w:r w:rsidR="00CC44F0" w:rsidRPr="00136F70">
        <w:rPr>
          <w:rFonts w:ascii="Tahoma" w:hAnsi="Tahoma" w:cs="Tahoma"/>
          <w:b/>
          <w:lang w:val="sl-SI"/>
        </w:rPr>
        <w:t>:00</w:t>
      </w:r>
      <w:r w:rsidR="005C1811" w:rsidRPr="00136F70">
        <w:rPr>
          <w:rFonts w:ascii="Tahoma" w:hAnsi="Tahoma" w:cs="Tahoma"/>
          <w:lang w:val="sl-SI"/>
        </w:rPr>
        <w:t xml:space="preserve"> </w:t>
      </w:r>
      <w:r w:rsidRPr="00136F70">
        <w:rPr>
          <w:rFonts w:ascii="Tahoma" w:hAnsi="Tahoma" w:cs="Tahoma"/>
          <w:b/>
          <w:lang w:val="sl-SI"/>
        </w:rPr>
        <w:t>ure</w:t>
      </w:r>
      <w:r w:rsidRPr="00136F70">
        <w:rPr>
          <w:rFonts w:ascii="Tahoma" w:hAnsi="Tahoma" w:cs="Tahoma"/>
          <w:lang w:val="sl-SI"/>
        </w:rPr>
        <w:t>. Za oddano ponudbo se šteje ponudba, ki je v informacijskem sistemu e-JN označena s statusom »ODDANO«. Ponudnik nosi vse stroške priprave in predložitve ponudbe.</w:t>
      </w:r>
    </w:p>
    <w:p w14:paraId="60719BA8" w14:textId="77777777" w:rsidR="00D40540" w:rsidRPr="00136F70" w:rsidRDefault="00D40540" w:rsidP="00752F7D">
      <w:pPr>
        <w:pStyle w:val="Telobesedila3"/>
        <w:keepLines/>
        <w:widowControl w:val="0"/>
        <w:rPr>
          <w:rFonts w:ascii="Tahoma" w:hAnsi="Tahoma" w:cs="Tahoma"/>
          <w:lang w:val="sl-SI"/>
        </w:rPr>
      </w:pPr>
    </w:p>
    <w:p w14:paraId="016D6216" w14:textId="77777777" w:rsidR="00363E6C" w:rsidRPr="00136F70" w:rsidRDefault="00363E6C" w:rsidP="00752F7D">
      <w:pPr>
        <w:pStyle w:val="Telobesedila3"/>
        <w:keepLines/>
        <w:widowControl w:val="0"/>
        <w:rPr>
          <w:rFonts w:ascii="Tahoma" w:hAnsi="Tahoma" w:cs="Tahoma"/>
          <w:i/>
          <w:lang w:val="sl-SI"/>
        </w:rPr>
      </w:pPr>
      <w:r w:rsidRPr="00136F70">
        <w:rPr>
          <w:rFonts w:ascii="Tahoma" w:hAnsi="Tahoma" w:cs="Tahoma"/>
          <w:lang w:val="sl-SI"/>
        </w:rPr>
        <w:t xml:space="preserve">Dostop do povezave za oddajo elektronske ponudbe v tem postopku javnega naročila je ponudnikom na voljo </w:t>
      </w:r>
      <w:r w:rsidRPr="00136F70">
        <w:rPr>
          <w:rFonts w:ascii="Tahoma" w:hAnsi="Tahoma" w:cs="Tahoma"/>
          <w:u w:val="single"/>
          <w:lang w:val="sl-SI"/>
        </w:rPr>
        <w:t xml:space="preserve">v predmetnem Obvestilu o javnem naročilu Portala JN </w:t>
      </w:r>
      <w:r w:rsidRPr="00136F70">
        <w:rPr>
          <w:rFonts w:ascii="Tahoma" w:hAnsi="Tahoma" w:cs="Tahoma"/>
          <w:b/>
          <w:u w:val="single"/>
          <w:lang w:val="sl-SI"/>
        </w:rPr>
        <w:t>v razdelku »1.3 Sporočanje«</w:t>
      </w:r>
      <w:r w:rsidRPr="00136F70">
        <w:rPr>
          <w:rFonts w:ascii="Tahoma" w:hAnsi="Tahoma" w:cs="Tahoma"/>
          <w:lang w:val="sl-SI"/>
        </w:rPr>
        <w:t xml:space="preserve">. </w:t>
      </w:r>
    </w:p>
    <w:p w14:paraId="5C58A89A" w14:textId="77777777" w:rsidR="00363E6C" w:rsidRPr="00136F70" w:rsidRDefault="00363E6C" w:rsidP="00752F7D">
      <w:pPr>
        <w:keepLines/>
        <w:widowControl w:val="0"/>
        <w:jc w:val="both"/>
        <w:rPr>
          <w:rFonts w:ascii="Tahoma" w:hAnsi="Tahoma" w:cs="Tahoma"/>
          <w:b/>
        </w:rPr>
      </w:pPr>
    </w:p>
    <w:p w14:paraId="50490824" w14:textId="378424B6" w:rsidR="00363E6C" w:rsidRPr="00136F70" w:rsidRDefault="00363E6C" w:rsidP="00752F7D">
      <w:pPr>
        <w:keepLines/>
        <w:widowControl w:val="0"/>
        <w:jc w:val="both"/>
        <w:rPr>
          <w:rFonts w:ascii="Tahoma" w:hAnsi="Tahoma" w:cs="Tahoma"/>
        </w:rPr>
      </w:pPr>
      <w:r w:rsidRPr="00136F70">
        <w:rPr>
          <w:rFonts w:ascii="Tahoma" w:hAnsi="Tahoma" w:cs="Tahoma"/>
        </w:rPr>
        <w:t xml:space="preserve">Odpiranje ponudb bo potekalo avtomatično v informacijskem sistemu e-JN dne </w:t>
      </w:r>
      <w:r w:rsidR="00655A9B" w:rsidRPr="00136F70">
        <w:rPr>
          <w:rFonts w:ascii="Tahoma" w:hAnsi="Tahoma" w:cs="Tahoma"/>
          <w:b/>
        </w:rPr>
        <w:t>30.6</w:t>
      </w:r>
      <w:r w:rsidR="00F71492" w:rsidRPr="00136F70">
        <w:rPr>
          <w:rFonts w:ascii="Tahoma" w:hAnsi="Tahoma" w:cs="Tahoma"/>
          <w:b/>
        </w:rPr>
        <w:t>.</w:t>
      </w:r>
      <w:r w:rsidR="00AB1D7B" w:rsidRPr="00136F70">
        <w:rPr>
          <w:rFonts w:ascii="Tahoma" w:hAnsi="Tahoma" w:cs="Tahoma"/>
          <w:b/>
        </w:rPr>
        <w:t>2023</w:t>
      </w:r>
      <w:r w:rsidR="009F78BD" w:rsidRPr="00136F70">
        <w:rPr>
          <w:rFonts w:ascii="Tahoma" w:hAnsi="Tahoma" w:cs="Tahoma"/>
          <w:b/>
        </w:rPr>
        <w:t xml:space="preserve"> </w:t>
      </w:r>
      <w:r w:rsidRPr="00136F70">
        <w:rPr>
          <w:rFonts w:ascii="Tahoma" w:hAnsi="Tahoma" w:cs="Tahoma"/>
        </w:rPr>
        <w:t xml:space="preserve">in se bo začelo </w:t>
      </w:r>
      <w:r w:rsidRPr="00136F70">
        <w:rPr>
          <w:rFonts w:ascii="Tahoma" w:hAnsi="Tahoma" w:cs="Tahoma"/>
          <w:b/>
        </w:rPr>
        <w:t>ob</w:t>
      </w:r>
      <w:r w:rsidR="00AB1441" w:rsidRPr="00136F70">
        <w:rPr>
          <w:rFonts w:ascii="Tahoma" w:hAnsi="Tahoma" w:cs="Tahoma"/>
          <w:b/>
        </w:rPr>
        <w:t xml:space="preserve"> 1</w:t>
      </w:r>
      <w:r w:rsidR="00C20F90" w:rsidRPr="00136F70">
        <w:rPr>
          <w:rFonts w:ascii="Tahoma" w:hAnsi="Tahoma" w:cs="Tahoma"/>
          <w:b/>
        </w:rPr>
        <w:t>2</w:t>
      </w:r>
      <w:r w:rsidR="00CC44F0" w:rsidRPr="00136F70">
        <w:rPr>
          <w:rFonts w:ascii="Tahoma" w:hAnsi="Tahoma" w:cs="Tahoma"/>
          <w:b/>
        </w:rPr>
        <w:t>:</w:t>
      </w:r>
      <w:r w:rsidR="0005742C" w:rsidRPr="00136F70">
        <w:rPr>
          <w:rFonts w:ascii="Tahoma" w:hAnsi="Tahoma" w:cs="Tahoma"/>
          <w:b/>
        </w:rPr>
        <w:t>00</w:t>
      </w:r>
      <w:r w:rsidR="00CC44F0" w:rsidRPr="00136F70">
        <w:rPr>
          <w:rFonts w:ascii="Tahoma" w:hAnsi="Tahoma" w:cs="Tahoma"/>
          <w:b/>
        </w:rPr>
        <w:t xml:space="preserve"> </w:t>
      </w:r>
      <w:r w:rsidRPr="00136F70">
        <w:rPr>
          <w:rFonts w:ascii="Tahoma" w:hAnsi="Tahoma" w:cs="Tahoma"/>
          <w:b/>
        </w:rPr>
        <w:t>uri</w:t>
      </w:r>
      <w:r w:rsidRPr="00136F70">
        <w:rPr>
          <w:rFonts w:ascii="Tahoma" w:hAnsi="Tahoma" w:cs="Tahoma"/>
        </w:rPr>
        <w:t xml:space="preserve"> na spletnem naslovu </w:t>
      </w:r>
      <w:hyperlink r:id="rId13" w:history="1">
        <w:r w:rsidRPr="00136F70">
          <w:rPr>
            <w:rStyle w:val="Hiperpovezava"/>
            <w:rFonts w:ascii="Tahoma" w:hAnsi="Tahoma" w:cs="Tahoma"/>
          </w:rPr>
          <w:t>https://ejn.gov.si/eJN2</w:t>
        </w:r>
      </w:hyperlink>
      <w:r w:rsidRPr="00136F70">
        <w:rPr>
          <w:rFonts w:ascii="Tahoma" w:hAnsi="Tahoma" w:cs="Tahoma"/>
        </w:rPr>
        <w:t xml:space="preserve">. </w:t>
      </w:r>
    </w:p>
    <w:p w14:paraId="1CCA3D79" w14:textId="77777777" w:rsidR="00363E6C" w:rsidRPr="00136F70" w:rsidRDefault="00363E6C" w:rsidP="00752F7D">
      <w:pPr>
        <w:keepLines/>
        <w:widowControl w:val="0"/>
        <w:jc w:val="both"/>
        <w:rPr>
          <w:rFonts w:ascii="Tahoma" w:hAnsi="Tahoma" w:cs="Tahoma"/>
        </w:rPr>
      </w:pPr>
    </w:p>
    <w:p w14:paraId="15A5101E" w14:textId="77777777" w:rsidR="00EE0157" w:rsidRDefault="009A05FC" w:rsidP="00752F7D">
      <w:pPr>
        <w:keepLines/>
        <w:widowControl w:val="0"/>
        <w:jc w:val="both"/>
        <w:rPr>
          <w:rFonts w:ascii="Tahoma" w:hAnsi="Tahoma" w:cs="Tahoma"/>
        </w:rPr>
      </w:pPr>
      <w:r w:rsidRPr="00136F70">
        <w:rPr>
          <w:rFonts w:ascii="Tahoma" w:hAnsi="Tahoma" w:cs="Tahoma"/>
        </w:rPr>
        <w:t>Ob roku ta odpiranje ponudb se ponudbe v sistemu samodejno prikažejo v zavihku »Aktualna javna naročila«. Ponudniki in ostala javnost bodo lahko po javnem odpiranju ponudb pregledali prispele</w:t>
      </w:r>
      <w:r w:rsidRPr="00C8579C">
        <w:rPr>
          <w:rFonts w:ascii="Tahoma" w:hAnsi="Tahoma" w:cs="Tahoma"/>
        </w:rPr>
        <w:t xml:space="preserve"> informacije oziroma dokumente ponudnikov (torej imena ponudnikov, ki so oddali ponudbo ter ali gre za variantne ponudbe (če je to primerno) in ponudbeni predračun oziroma vrednost ponudbe).</w:t>
      </w:r>
    </w:p>
    <w:p w14:paraId="78681B79" w14:textId="77777777" w:rsidR="00EE0157" w:rsidRPr="00C8579C" w:rsidRDefault="00EE0157" w:rsidP="00752F7D">
      <w:pPr>
        <w:keepLines/>
        <w:widowControl w:val="0"/>
        <w:jc w:val="both"/>
        <w:rPr>
          <w:rFonts w:ascii="Tahoma" w:hAnsi="Tahoma" w:cs="Tahoma"/>
        </w:rPr>
      </w:pPr>
    </w:p>
    <w:p w14:paraId="4CF2E339" w14:textId="77777777" w:rsidR="00D21A81" w:rsidRDefault="00363E6C" w:rsidP="00752F7D">
      <w:pPr>
        <w:keepLines/>
        <w:widowControl w:val="0"/>
        <w:numPr>
          <w:ilvl w:val="1"/>
          <w:numId w:val="2"/>
        </w:numPr>
        <w:jc w:val="both"/>
        <w:rPr>
          <w:rFonts w:ascii="Tahoma" w:hAnsi="Tahoma" w:cs="Tahoma"/>
          <w:b/>
        </w:rPr>
      </w:pPr>
      <w:r w:rsidRPr="00C8579C">
        <w:rPr>
          <w:rFonts w:ascii="Tahoma" w:hAnsi="Tahoma" w:cs="Tahoma"/>
          <w:b/>
        </w:rPr>
        <w:t>Način in navodila za predložitev ponudb</w:t>
      </w:r>
    </w:p>
    <w:p w14:paraId="1D03DBB3" w14:textId="77777777" w:rsidR="00D21A81" w:rsidRDefault="00D21A81" w:rsidP="00752F7D">
      <w:pPr>
        <w:keepLines/>
        <w:widowControl w:val="0"/>
        <w:jc w:val="both"/>
        <w:rPr>
          <w:rFonts w:ascii="Tahoma" w:hAnsi="Tahoma" w:cs="Tahoma"/>
          <w:b/>
        </w:rPr>
      </w:pPr>
    </w:p>
    <w:p w14:paraId="38101B46" w14:textId="77777777" w:rsidR="00D21A81" w:rsidRPr="00D21A81" w:rsidRDefault="00D21A81" w:rsidP="00752F7D">
      <w:pPr>
        <w:pStyle w:val="Odstavekseznama"/>
        <w:keepLines/>
        <w:widowControl w:val="0"/>
        <w:numPr>
          <w:ilvl w:val="2"/>
          <w:numId w:val="2"/>
        </w:numPr>
        <w:tabs>
          <w:tab w:val="clear" w:pos="1080"/>
        </w:tabs>
        <w:ind w:left="709" w:hanging="709"/>
        <w:jc w:val="both"/>
        <w:rPr>
          <w:rFonts w:ascii="Tahoma" w:hAnsi="Tahoma" w:cs="Tahoma"/>
          <w:b/>
          <w:bCs/>
        </w:rPr>
      </w:pPr>
      <w:r w:rsidRPr="003C0358">
        <w:rPr>
          <w:rFonts w:ascii="Tahoma" w:hAnsi="Tahoma" w:cs="Tahoma"/>
          <w:b/>
          <w:bCs/>
        </w:rPr>
        <w:t xml:space="preserve">Splošno </w:t>
      </w:r>
    </w:p>
    <w:p w14:paraId="5CF31D93" w14:textId="77777777" w:rsidR="00363E6C" w:rsidRPr="00C8579C" w:rsidRDefault="00363E6C" w:rsidP="00752F7D">
      <w:pPr>
        <w:keepLines/>
        <w:widowControl w:val="0"/>
        <w:jc w:val="both"/>
        <w:rPr>
          <w:rFonts w:ascii="Tahoma" w:hAnsi="Tahoma" w:cs="Tahoma"/>
          <w:b/>
        </w:rPr>
      </w:pPr>
    </w:p>
    <w:p w14:paraId="75C285BD" w14:textId="77777777" w:rsidR="0011594F" w:rsidRDefault="00363E6C" w:rsidP="00752F7D">
      <w:pPr>
        <w:pStyle w:val="Telobesedila3"/>
        <w:keepLines/>
        <w:widowControl w:val="0"/>
        <w:rPr>
          <w:rFonts w:ascii="Tahoma" w:hAnsi="Tahoma" w:cs="Tahoma"/>
          <w:lang w:val="sl-SI"/>
        </w:rPr>
      </w:pPr>
      <w:r w:rsidRPr="00C8579C">
        <w:rPr>
          <w:rFonts w:ascii="Tahoma" w:hAnsi="Tahoma" w:cs="Tahoma"/>
          <w:lang w:val="sl-SI"/>
        </w:rPr>
        <w:t xml:space="preserve">Ponudniki </w:t>
      </w:r>
      <w:r w:rsidRPr="00D21A81">
        <w:rPr>
          <w:rFonts w:ascii="Tahoma" w:hAnsi="Tahoma" w:cs="Tahoma"/>
          <w:b/>
          <w:u w:val="single"/>
          <w:lang w:val="sl-SI"/>
        </w:rPr>
        <w:t>morajo</w:t>
      </w:r>
      <w:r w:rsidRPr="00C8579C">
        <w:rPr>
          <w:rFonts w:ascii="Tahoma" w:hAnsi="Tahoma" w:cs="Tahoma"/>
          <w:lang w:val="sl-SI"/>
        </w:rPr>
        <w:t xml:space="preserve"> ponudbe </w:t>
      </w:r>
      <w:r w:rsidRPr="00D21A81">
        <w:rPr>
          <w:rFonts w:ascii="Tahoma" w:hAnsi="Tahoma" w:cs="Tahoma"/>
          <w:b/>
          <w:lang w:val="sl-SI"/>
        </w:rPr>
        <w:t>predložiti v informacijski sistem e-JN</w:t>
      </w:r>
      <w:r w:rsidRPr="00C8579C">
        <w:rPr>
          <w:rFonts w:ascii="Tahoma" w:hAnsi="Tahoma" w:cs="Tahoma"/>
          <w:lang w:val="sl-SI"/>
        </w:rPr>
        <w:t xml:space="preserve"> na spletnem naslovu </w:t>
      </w:r>
      <w:hyperlink r:id="rId14" w:history="1">
        <w:r w:rsidRPr="00C8579C">
          <w:rPr>
            <w:rStyle w:val="Hiperpovezava"/>
            <w:rFonts w:ascii="Tahoma" w:hAnsi="Tahoma" w:cs="Tahoma"/>
            <w:lang w:val="sl-SI"/>
          </w:rPr>
          <w:t>https://ejn.gov.si/eJN2</w:t>
        </w:r>
      </w:hyperlink>
      <w:r w:rsidRPr="00C8579C">
        <w:rPr>
          <w:rFonts w:ascii="Tahoma" w:hAnsi="Tahoma" w:cs="Tahoma"/>
          <w:lang w:val="sl-SI"/>
        </w:rPr>
        <w:t>, v skladu s točko 3</w:t>
      </w:r>
      <w:r w:rsidR="00D21A81">
        <w:rPr>
          <w:rFonts w:ascii="Tahoma" w:hAnsi="Tahoma" w:cs="Tahoma"/>
          <w:lang w:val="sl-SI"/>
        </w:rPr>
        <w:t>,</w:t>
      </w:r>
      <w:r w:rsidRPr="00C8579C">
        <w:rPr>
          <w:rFonts w:ascii="Tahoma" w:hAnsi="Tahoma" w:cs="Tahoma"/>
          <w:lang w:val="sl-SI"/>
        </w:rPr>
        <w:t xml:space="preserve"> dokumenta Navodila za uporabo informacijskega sistema za uporabo funkcionalnosti elektronske oddaje ponudb e-JN: PONUDNIKI (v nadaljevanju: Navodila za uporabo e-JN), ki je objavljen na spletnem naslovu </w:t>
      </w:r>
    </w:p>
    <w:p w14:paraId="42918EBC" w14:textId="77777777" w:rsidR="00363E6C" w:rsidRPr="00C8579C" w:rsidRDefault="00670CDD" w:rsidP="00752F7D">
      <w:pPr>
        <w:pStyle w:val="Telobesedila3"/>
        <w:keepLines/>
        <w:widowControl w:val="0"/>
        <w:rPr>
          <w:rStyle w:val="Hiperpovezava"/>
          <w:lang w:val="sl-SI"/>
        </w:rPr>
      </w:pPr>
      <w:hyperlink r:id="rId15" w:history="1">
        <w:r w:rsidR="00363E6C" w:rsidRPr="00C8579C">
          <w:rPr>
            <w:rStyle w:val="Hiperpovezava"/>
            <w:rFonts w:ascii="Tahoma" w:hAnsi="Tahoma" w:cs="Tahoma"/>
            <w:lang w:val="sl-SI"/>
          </w:rPr>
          <w:t>https://ejn.gov.si/ponudba/pages/aktualno/vec_informacij_ponudniki.xhtml</w:t>
        </w:r>
      </w:hyperlink>
      <w:r w:rsidR="00363E6C" w:rsidRPr="00C8579C">
        <w:rPr>
          <w:rStyle w:val="Hiperpovezava"/>
          <w:lang w:val="sl-SI"/>
        </w:rPr>
        <w:t>.</w:t>
      </w:r>
    </w:p>
    <w:p w14:paraId="651D8B80" w14:textId="77777777" w:rsidR="00363E6C" w:rsidRPr="00C8579C" w:rsidRDefault="00363E6C" w:rsidP="00752F7D">
      <w:pPr>
        <w:pStyle w:val="Telobesedila3"/>
        <w:keepLines/>
        <w:widowControl w:val="0"/>
        <w:rPr>
          <w:rStyle w:val="Hiperpovezava"/>
          <w:lang w:val="sl-SI"/>
        </w:rPr>
      </w:pPr>
    </w:p>
    <w:p w14:paraId="397D9919" w14:textId="77777777" w:rsidR="00363E6C" w:rsidRPr="00C8579C" w:rsidRDefault="00363E6C" w:rsidP="00752F7D">
      <w:pPr>
        <w:pStyle w:val="Telobesedila3"/>
        <w:keepLines/>
        <w:widowControl w:val="0"/>
        <w:rPr>
          <w:rFonts w:ascii="Tahoma" w:hAnsi="Tahoma" w:cs="Tahoma"/>
          <w:lang w:val="sl-SI"/>
        </w:rPr>
      </w:pPr>
      <w:r w:rsidRPr="00D21A81">
        <w:rPr>
          <w:rFonts w:ascii="Tahoma" w:hAnsi="Tahoma" w:cs="Tahoma"/>
          <w:u w:val="single"/>
          <w:lang w:val="sl-SI"/>
        </w:rPr>
        <w:t>Ponudnik se mora pred oddajo ponudbe registrirati na spletnem naslovu</w:t>
      </w:r>
      <w:r w:rsidRPr="00C8579C">
        <w:rPr>
          <w:rFonts w:ascii="Tahoma" w:hAnsi="Tahoma" w:cs="Tahoma"/>
          <w:lang w:val="sl-SI"/>
        </w:rPr>
        <w:t xml:space="preserve"> </w:t>
      </w:r>
      <w:hyperlink r:id="rId16" w:history="1">
        <w:r w:rsidRPr="00C8579C">
          <w:rPr>
            <w:rStyle w:val="Hiperpovezava"/>
            <w:rFonts w:ascii="Tahoma" w:hAnsi="Tahoma" w:cs="Tahoma"/>
            <w:lang w:val="sl-SI"/>
          </w:rPr>
          <w:t>https://ejn.gov.si/eJN2</w:t>
        </w:r>
      </w:hyperlink>
      <w:r w:rsidRPr="00C8579C">
        <w:rPr>
          <w:rFonts w:ascii="Tahoma" w:hAnsi="Tahoma" w:cs="Tahoma"/>
          <w:lang w:val="sl-SI"/>
        </w:rPr>
        <w:t>, v skladu z Navodili za uporabo e-JN. Če je ponudnik že registriran v informacijski sistem e-JN, se v aplikacijo prijavi na istem naslovu.</w:t>
      </w:r>
    </w:p>
    <w:p w14:paraId="226727A1" w14:textId="77777777" w:rsidR="00363E6C" w:rsidRPr="00C8579C" w:rsidRDefault="00363E6C" w:rsidP="00752F7D">
      <w:pPr>
        <w:pStyle w:val="Telobesedila3"/>
        <w:keepLines/>
        <w:widowControl w:val="0"/>
        <w:rPr>
          <w:rFonts w:ascii="Tahoma" w:hAnsi="Tahoma" w:cs="Tahoma"/>
          <w:lang w:val="sl-SI"/>
        </w:rPr>
      </w:pPr>
    </w:p>
    <w:p w14:paraId="6A681344" w14:textId="77777777" w:rsidR="00032CA0" w:rsidRDefault="00032CA0" w:rsidP="00752F7D">
      <w:pPr>
        <w:keepLines/>
        <w:widowControl w:val="0"/>
        <w:jc w:val="both"/>
        <w:rPr>
          <w:rFonts w:ascii="Tahoma" w:hAnsi="Tahoma" w:cs="Tahoma"/>
        </w:rPr>
      </w:pPr>
      <w:r w:rsidRPr="00C8579C">
        <w:rPr>
          <w:rFonts w:ascii="Tahoma" w:hAnsi="Tahoma" w:cs="Tahoma"/>
        </w:rPr>
        <w:t xml:space="preserve">Uporabnik ponudnika, ki je v informacijskem sistemu e-JN pooblaščen za oddajanje ponudb, ponudbo odda s klikom na gumb »Oddaj«. Informacijski sistem e-JN ob oddaji ponudbe zabeleži identiteto uporabnika in čas oddaje ponudbe. </w:t>
      </w:r>
      <w:r w:rsidRPr="00D21A81">
        <w:rPr>
          <w:rFonts w:ascii="Tahoma" w:hAnsi="Tahoma" w:cs="Tahoma"/>
          <w:u w:val="single"/>
        </w:rPr>
        <w:t>Uporabnik z dejanjem oddaje ponudbe izkaže in izjavi voljo v imenu ponudnika oddati zavezujočo ponudb</w:t>
      </w:r>
      <w:r w:rsidRPr="00C8579C">
        <w:rPr>
          <w:rFonts w:ascii="Tahoma" w:hAnsi="Tahoma" w:cs="Tahoma"/>
        </w:rPr>
        <w:t>o (18. člen Obligacijskega zakonika). Z oddajo ponudbe je</w:t>
      </w:r>
      <w:r w:rsidR="00C16E49" w:rsidRPr="00C8579C">
        <w:rPr>
          <w:rFonts w:ascii="Tahoma" w:hAnsi="Tahoma" w:cs="Tahoma"/>
        </w:rPr>
        <w:t xml:space="preserve"> </w:t>
      </w:r>
      <w:r w:rsidRPr="00C8579C">
        <w:rPr>
          <w:rFonts w:ascii="Tahoma" w:hAnsi="Tahoma" w:cs="Tahoma"/>
        </w:rPr>
        <w:t>le-ta zavezujoča za čas, naveden v ponudbi, razen če jo uporabnik ponudnika umakne ali spremeni pred potekom roka za oddajo ponudb.</w:t>
      </w:r>
    </w:p>
    <w:p w14:paraId="35B8185B" w14:textId="77777777" w:rsidR="00D21A81" w:rsidRDefault="00D21A81" w:rsidP="00752F7D">
      <w:pPr>
        <w:keepLines/>
        <w:widowControl w:val="0"/>
        <w:jc w:val="both"/>
        <w:rPr>
          <w:rFonts w:ascii="Tahoma" w:hAnsi="Tahoma" w:cs="Tahoma"/>
        </w:rPr>
      </w:pPr>
    </w:p>
    <w:p w14:paraId="728B302D" w14:textId="77777777" w:rsidR="00D21A81" w:rsidRPr="00D21A81" w:rsidRDefault="00D21A81" w:rsidP="00752F7D">
      <w:pPr>
        <w:keepLines/>
        <w:widowControl w:val="0"/>
        <w:jc w:val="both"/>
        <w:rPr>
          <w:rFonts w:ascii="Tahoma" w:hAnsi="Tahoma" w:cs="Tahoma"/>
          <w:u w:val="single"/>
        </w:rPr>
      </w:pPr>
      <w:r w:rsidRPr="003C0358">
        <w:rPr>
          <w:rFonts w:ascii="Tahoma" w:hAnsi="Tahoma" w:cs="Tahoma"/>
        </w:rPr>
        <w:t xml:space="preserve">Ponudba se šteje za pravočasno oddano, če jo naročnik prejme preko sistema e-JN </w:t>
      </w:r>
      <w:hyperlink r:id="rId17" w:history="1">
        <w:r w:rsidRPr="003C0358">
          <w:rPr>
            <w:rFonts w:ascii="Tahoma" w:hAnsi="Tahoma" w:cs="Tahoma"/>
            <w:color w:val="0000FF"/>
            <w:u w:val="single"/>
          </w:rPr>
          <w:t>https://ejn.gov.si/eJN2</w:t>
        </w:r>
      </w:hyperlink>
      <w:r w:rsidRPr="003C0358">
        <w:rPr>
          <w:rFonts w:ascii="Tahoma" w:hAnsi="Tahoma" w:cs="Tahoma"/>
        </w:rPr>
        <w:t xml:space="preserve"> najkasneje do roka za predložitev ponudbe. Za oddano ponudbo se šteje ponudba, ki je v informacijskem sistemu e-JN označena s statusom »ODDANO«. </w:t>
      </w:r>
      <w:r w:rsidRPr="003C0358">
        <w:rPr>
          <w:rFonts w:ascii="Tahoma" w:hAnsi="Tahoma" w:cs="Tahoma"/>
          <w:u w:val="single"/>
        </w:rPr>
        <w:t>Po preteku roka za predložitev ponudb le te ne bo več mogoče oddati.</w:t>
      </w:r>
    </w:p>
    <w:p w14:paraId="60C4155F" w14:textId="77777777" w:rsidR="00D21A81" w:rsidRDefault="00D21A81" w:rsidP="00752F7D">
      <w:pPr>
        <w:keepLines/>
        <w:widowControl w:val="0"/>
        <w:jc w:val="both"/>
        <w:rPr>
          <w:rFonts w:ascii="Tahoma" w:hAnsi="Tahoma" w:cs="Tahoma"/>
        </w:rPr>
      </w:pPr>
    </w:p>
    <w:p w14:paraId="5D74D46C" w14:textId="77777777" w:rsidR="00D21A81" w:rsidRPr="00C8579C" w:rsidRDefault="00D21A81" w:rsidP="00752F7D">
      <w:pPr>
        <w:pStyle w:val="Telobesedila3"/>
        <w:keepLines/>
        <w:widowControl w:val="0"/>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6061730" w14:textId="77777777" w:rsidR="00D21A81" w:rsidRDefault="00D21A81" w:rsidP="00752F7D">
      <w:pPr>
        <w:keepLines/>
        <w:widowControl w:val="0"/>
        <w:jc w:val="both"/>
        <w:rPr>
          <w:rFonts w:ascii="Tahoma" w:hAnsi="Tahoma" w:cs="Tahoma"/>
        </w:rPr>
      </w:pPr>
    </w:p>
    <w:p w14:paraId="12B4721E" w14:textId="77777777" w:rsidR="00D21A81" w:rsidRPr="003C0358" w:rsidRDefault="00D21A81" w:rsidP="00752F7D">
      <w:pPr>
        <w:keepLines/>
        <w:widowControl w:val="0"/>
        <w:numPr>
          <w:ilvl w:val="2"/>
          <w:numId w:val="2"/>
        </w:numPr>
        <w:tabs>
          <w:tab w:val="num" w:pos="720"/>
        </w:tabs>
        <w:jc w:val="both"/>
        <w:rPr>
          <w:rFonts w:ascii="Tahoma" w:hAnsi="Tahoma" w:cs="Tahoma"/>
          <w:b/>
          <w:bCs/>
        </w:rPr>
      </w:pPr>
      <w:r w:rsidRPr="003C0358">
        <w:rPr>
          <w:rFonts w:ascii="Tahoma" w:hAnsi="Tahoma" w:cs="Tahoma"/>
          <w:b/>
          <w:bCs/>
        </w:rPr>
        <w:t>Format ponudbe</w:t>
      </w:r>
    </w:p>
    <w:p w14:paraId="2F8AAF08" w14:textId="77777777" w:rsidR="00D21A81" w:rsidRPr="003C0358" w:rsidRDefault="00D21A81" w:rsidP="00752F7D">
      <w:pPr>
        <w:keepLines/>
        <w:widowControl w:val="0"/>
        <w:jc w:val="both"/>
        <w:rPr>
          <w:rFonts w:ascii="Tahoma" w:hAnsi="Tahoma" w:cs="Tahoma"/>
        </w:rPr>
      </w:pPr>
    </w:p>
    <w:p w14:paraId="7669A057" w14:textId="77777777" w:rsidR="00D21A81" w:rsidRPr="00C8579C" w:rsidRDefault="00D21A81" w:rsidP="00752F7D">
      <w:pPr>
        <w:keepLines/>
        <w:widowControl w:val="0"/>
        <w:jc w:val="both"/>
        <w:rPr>
          <w:rFonts w:ascii="Tahoma" w:hAnsi="Tahoma" w:cs="Tahoma"/>
        </w:rPr>
      </w:pPr>
      <w:r w:rsidRPr="003C0358">
        <w:rPr>
          <w:rFonts w:ascii="Tahoma" w:hAnsi="Tahoma" w:cs="Tahoma"/>
          <w:u w:val="single"/>
        </w:rPr>
        <w:t xml:space="preserve">Ponudba </w:t>
      </w:r>
      <w:r w:rsidRPr="003C0358">
        <w:rPr>
          <w:rFonts w:ascii="Tahoma" w:hAnsi="Tahoma" w:cs="Tahoma"/>
          <w:b/>
          <w:u w:val="single"/>
        </w:rPr>
        <w:t>mora</w:t>
      </w:r>
      <w:r w:rsidRPr="003C0358">
        <w:rPr>
          <w:rFonts w:ascii="Tahoma" w:hAnsi="Tahoma" w:cs="Tahoma"/>
          <w:u w:val="single"/>
        </w:rPr>
        <w:t xml:space="preserve"> </w:t>
      </w:r>
      <w:r w:rsidRPr="003C0358">
        <w:rPr>
          <w:rFonts w:ascii="Tahoma" w:hAnsi="Tahoma" w:cs="Tahoma"/>
          <w:b/>
          <w:u w:val="single"/>
        </w:rPr>
        <w:t>biti priložena v "pdf" formatu/zapisu/datoteki</w:t>
      </w:r>
      <w:r w:rsidRPr="003C0358">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4D393306" w14:textId="77777777" w:rsidR="0084247C" w:rsidRPr="00C8579C" w:rsidRDefault="0084247C" w:rsidP="00752F7D">
      <w:pPr>
        <w:keepLines/>
        <w:widowControl w:val="0"/>
        <w:jc w:val="both"/>
        <w:rPr>
          <w:rFonts w:ascii="Tahoma" w:hAnsi="Tahoma" w:cs="Tahoma"/>
        </w:rPr>
      </w:pPr>
    </w:p>
    <w:p w14:paraId="26674C1E"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Izdelava ponudbe</w:t>
      </w:r>
    </w:p>
    <w:p w14:paraId="63DFD3B1" w14:textId="77777777" w:rsidR="00363E6C" w:rsidRPr="00C8579C" w:rsidRDefault="00363E6C" w:rsidP="00752F7D">
      <w:pPr>
        <w:keepLines/>
        <w:widowControl w:val="0"/>
        <w:jc w:val="both"/>
        <w:rPr>
          <w:rFonts w:ascii="Tahoma" w:hAnsi="Tahoma" w:cs="Tahoma"/>
        </w:rPr>
      </w:pPr>
    </w:p>
    <w:p w14:paraId="1CC9215E" w14:textId="77777777" w:rsidR="00363E6C" w:rsidRPr="00C8579C" w:rsidRDefault="00363E6C" w:rsidP="00752F7D">
      <w:pPr>
        <w:keepLines/>
        <w:widowControl w:val="0"/>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6B11D47C" w14:textId="77777777" w:rsidR="00363E6C" w:rsidRPr="00C8579C" w:rsidRDefault="00363E6C" w:rsidP="00752F7D">
      <w:pPr>
        <w:keepLines/>
        <w:widowControl w:val="0"/>
        <w:jc w:val="both"/>
        <w:rPr>
          <w:rFonts w:ascii="Tahoma" w:hAnsi="Tahoma" w:cs="Tahoma"/>
          <w:b/>
        </w:rPr>
      </w:pPr>
    </w:p>
    <w:p w14:paraId="261181E0" w14:textId="77777777" w:rsidR="00363E6C" w:rsidRPr="00C8579C" w:rsidRDefault="00363E6C" w:rsidP="00752F7D">
      <w:pPr>
        <w:keepLines/>
        <w:widowControl w:val="0"/>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w:t>
      </w:r>
    </w:p>
    <w:p w14:paraId="08B0265A" w14:textId="77777777" w:rsidR="00363E6C" w:rsidRPr="00C8579C" w:rsidRDefault="00363E6C" w:rsidP="00752F7D">
      <w:pPr>
        <w:keepLines/>
        <w:widowControl w:val="0"/>
        <w:jc w:val="both"/>
        <w:rPr>
          <w:rFonts w:ascii="Tahoma" w:hAnsi="Tahoma" w:cs="Tahoma"/>
        </w:rPr>
      </w:pPr>
    </w:p>
    <w:p w14:paraId="68BBF21B" w14:textId="77777777" w:rsidR="00363E6C" w:rsidRPr="00C8579C" w:rsidRDefault="00363E6C" w:rsidP="00752F7D">
      <w:pPr>
        <w:keepLines/>
        <w:widowControl w:val="0"/>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D43E47B" w14:textId="77777777" w:rsidR="00465160" w:rsidRDefault="00465160" w:rsidP="00752F7D">
      <w:pPr>
        <w:keepLines/>
        <w:widowControl w:val="0"/>
        <w:jc w:val="both"/>
        <w:rPr>
          <w:rFonts w:ascii="Tahoma" w:hAnsi="Tahoma" w:cs="Tahoma"/>
        </w:rPr>
      </w:pPr>
    </w:p>
    <w:p w14:paraId="00A10107" w14:textId="77777777" w:rsidR="00EF2C71" w:rsidRPr="00C8579C" w:rsidRDefault="00EF2C71" w:rsidP="00752F7D">
      <w:pPr>
        <w:keepLines/>
        <w:widowControl w:val="0"/>
        <w:jc w:val="both"/>
        <w:rPr>
          <w:rFonts w:ascii="Tahoma" w:hAnsi="Tahoma" w:cs="Tahoma"/>
        </w:rPr>
      </w:pPr>
    </w:p>
    <w:p w14:paraId="3BB121D1" w14:textId="77777777" w:rsidR="00363E6C" w:rsidRPr="00C8579C" w:rsidRDefault="00363E6C" w:rsidP="00752F7D">
      <w:pPr>
        <w:keepLines/>
        <w:widowControl w:val="0"/>
        <w:numPr>
          <w:ilvl w:val="1"/>
          <w:numId w:val="2"/>
        </w:numPr>
        <w:jc w:val="both"/>
        <w:rPr>
          <w:rFonts w:ascii="Tahoma" w:hAnsi="Tahoma" w:cs="Tahoma"/>
          <w:b/>
        </w:rPr>
      </w:pPr>
      <w:r w:rsidRPr="00C8579C">
        <w:rPr>
          <w:rFonts w:ascii="Tahoma" w:hAnsi="Tahoma" w:cs="Tahoma"/>
          <w:b/>
        </w:rPr>
        <w:t>Vsebina ponudbene dokumentacije</w:t>
      </w:r>
    </w:p>
    <w:p w14:paraId="156B1237" w14:textId="77777777" w:rsidR="00363E6C" w:rsidRPr="00C8579C" w:rsidRDefault="00363E6C" w:rsidP="00752F7D">
      <w:pPr>
        <w:keepLines/>
        <w:widowControl w:val="0"/>
        <w:jc w:val="both"/>
        <w:rPr>
          <w:rFonts w:ascii="Tahoma" w:hAnsi="Tahoma" w:cs="Tahoma"/>
        </w:rPr>
      </w:pPr>
    </w:p>
    <w:p w14:paraId="47A68B44" w14:textId="77777777" w:rsidR="00363E6C" w:rsidRPr="00C8579C" w:rsidRDefault="00363E6C" w:rsidP="00752F7D">
      <w:pPr>
        <w:keepLines/>
        <w:widowControl w:val="0"/>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B398DE3" w14:textId="77777777" w:rsidR="00363E6C" w:rsidRPr="00C8579C" w:rsidRDefault="00363E6C" w:rsidP="00752F7D">
      <w:pPr>
        <w:keepLines/>
        <w:widowControl w:val="0"/>
        <w:jc w:val="both"/>
        <w:rPr>
          <w:rFonts w:ascii="Tahoma" w:hAnsi="Tahoma" w:cs="Tahoma"/>
        </w:rPr>
      </w:pPr>
    </w:p>
    <w:p w14:paraId="4A0523AB" w14:textId="77777777" w:rsidR="00363E6C" w:rsidRDefault="00363E6C" w:rsidP="00752F7D">
      <w:pPr>
        <w:keepLines/>
        <w:widowControl w:val="0"/>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23627AB" w14:textId="77777777" w:rsidR="00794B74" w:rsidRDefault="00794B74" w:rsidP="00752F7D">
      <w:pPr>
        <w:keepLines/>
        <w:widowControl w:val="0"/>
        <w:jc w:val="both"/>
        <w:rPr>
          <w:rFonts w:ascii="Tahoma" w:hAnsi="Tahoma" w:cs="Tahoma"/>
          <w:b/>
        </w:rPr>
      </w:pPr>
    </w:p>
    <w:p w14:paraId="329CAF14" w14:textId="77777777" w:rsidR="00F751AD" w:rsidRPr="00F751AD" w:rsidRDefault="00F751AD" w:rsidP="00F751AD">
      <w:pPr>
        <w:keepLines/>
        <w:widowControl w:val="0"/>
        <w:numPr>
          <w:ilvl w:val="0"/>
          <w:numId w:val="10"/>
        </w:numPr>
        <w:jc w:val="both"/>
        <w:rPr>
          <w:rFonts w:ascii="Tahoma" w:hAnsi="Tahoma" w:cs="Tahoma"/>
          <w:b/>
          <w:color w:val="C00000"/>
        </w:rPr>
      </w:pPr>
      <w:r w:rsidRPr="00F751AD">
        <w:rPr>
          <w:rFonts w:ascii="Tahoma" w:hAnsi="Tahoma" w:cs="Tahoma"/>
          <w:b/>
          <w:color w:val="C00000"/>
        </w:rPr>
        <w:t>Razdelek »Osnovni podatki o ponudbi«</w:t>
      </w:r>
    </w:p>
    <w:p w14:paraId="3FF55195" w14:textId="77777777" w:rsidR="00F751AD" w:rsidRPr="004667C5" w:rsidRDefault="00F751AD" w:rsidP="00F751AD">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41478743" w14:textId="77777777" w:rsidR="00794B74" w:rsidRPr="00C8579C" w:rsidRDefault="00794B74" w:rsidP="00752F7D">
      <w:pPr>
        <w:keepLines/>
        <w:widowControl w:val="0"/>
        <w:jc w:val="both"/>
        <w:rPr>
          <w:rFonts w:ascii="Tahoma" w:hAnsi="Tahoma" w:cs="Tahoma"/>
          <w:b/>
        </w:rPr>
      </w:pPr>
    </w:p>
    <w:p w14:paraId="701CEFC7"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Skupna ponudbena vrednost, del </w:t>
      </w:r>
      <w:r w:rsidRPr="00C8579C">
        <w:rPr>
          <w:rFonts w:ascii="Tahoma" w:hAnsi="Tahoma" w:cs="Tahoma"/>
          <w:b/>
          <w:color w:val="C00000"/>
        </w:rPr>
        <w:t>Predračun«</w:t>
      </w:r>
    </w:p>
    <w:p w14:paraId="2127885A" w14:textId="77777777" w:rsidR="00363E6C" w:rsidRPr="00C8579C" w:rsidRDefault="00363E6C" w:rsidP="00752F7D">
      <w:pPr>
        <w:keepLines/>
        <w:widowControl w:val="0"/>
        <w:jc w:val="both"/>
        <w:rPr>
          <w:rFonts w:ascii="Tahoma" w:hAnsi="Tahoma" w:cs="Tahoma"/>
        </w:rPr>
      </w:pPr>
    </w:p>
    <w:p w14:paraId="04A69D45" w14:textId="77777777" w:rsidR="00363E6C" w:rsidRPr="00C8579C" w:rsidRDefault="00363E6C" w:rsidP="00752F7D">
      <w:pPr>
        <w:keepLines/>
        <w:widowControl w:val="0"/>
        <w:jc w:val="both"/>
        <w:rPr>
          <w:rFonts w:ascii="Tahoma" w:hAnsi="Tahoma" w:cs="Tahoma"/>
          <w:b/>
        </w:rPr>
      </w:pPr>
      <w:r w:rsidRPr="00C8579C">
        <w:rPr>
          <w:rFonts w:ascii="Tahoma" w:hAnsi="Tahoma" w:cs="Tahoma"/>
        </w:rPr>
        <w:t xml:space="preserve">Ponudnik mora </w:t>
      </w:r>
      <w:r w:rsidR="00512963" w:rsidRPr="00C8579C">
        <w:rPr>
          <w:rFonts w:ascii="Tahoma" w:hAnsi="Tahoma" w:cs="Tahoma"/>
        </w:rPr>
        <w:t>P</w:t>
      </w:r>
      <w:r w:rsidRPr="00C8579C">
        <w:rPr>
          <w:rFonts w:ascii="Tahoma" w:hAnsi="Tahoma" w:cs="Tahoma"/>
        </w:rPr>
        <w:t>rilogo</w:t>
      </w:r>
      <w:r w:rsidR="00512963" w:rsidRPr="00C8579C">
        <w:rPr>
          <w:rFonts w:ascii="Tahoma" w:hAnsi="Tahoma" w:cs="Tahoma"/>
        </w:rPr>
        <w:t xml:space="preserve"> </w:t>
      </w:r>
      <w:r w:rsidRPr="00C8579C">
        <w:rPr>
          <w:rFonts w:ascii="Tahoma" w:hAnsi="Tahoma" w:cs="Tahoma"/>
        </w:rPr>
        <w:t>»PO</w:t>
      </w:r>
      <w:r w:rsidR="00AF5910">
        <w:rPr>
          <w:rFonts w:ascii="Tahoma" w:hAnsi="Tahoma" w:cs="Tahoma"/>
        </w:rPr>
        <w:t>VZETEK PREDRAČUNA</w:t>
      </w:r>
      <w:r w:rsidRPr="00C8579C">
        <w:rPr>
          <w:rFonts w:ascii="Tahoma" w:hAnsi="Tahoma" w:cs="Tahoma"/>
        </w:rPr>
        <w:t xml:space="preserve">« izpolniti </w:t>
      </w:r>
      <w:r w:rsidR="007E692C" w:rsidRPr="00C8579C">
        <w:rPr>
          <w:rFonts w:ascii="Tahoma" w:hAnsi="Tahoma" w:cs="Tahoma"/>
        </w:rPr>
        <w:t xml:space="preserve">in podpisati </w:t>
      </w:r>
      <w:r w:rsidRPr="00C8579C">
        <w:rPr>
          <w:rFonts w:ascii="Tahoma" w:hAnsi="Tahoma" w:cs="Tahoma"/>
        </w:rPr>
        <w:t>ter jo v .pdf formatu naložiti na informacijski sistem e-JN</w:t>
      </w:r>
      <w:r w:rsidRPr="00C8579C">
        <w:rPr>
          <w:rFonts w:ascii="Tahoma" w:hAnsi="Tahoma" w:cs="Tahoma"/>
          <w:b/>
        </w:rPr>
        <w:t xml:space="preserve"> v razdelek »Predračun«. </w:t>
      </w:r>
      <w:r w:rsidRPr="00C8579C">
        <w:rPr>
          <w:rFonts w:ascii="Tahoma" w:hAnsi="Tahoma" w:cs="Tahoma"/>
        </w:rPr>
        <w:t>Priloga »</w:t>
      </w:r>
      <w:r w:rsidR="00AF5910" w:rsidRPr="00C8579C">
        <w:rPr>
          <w:rFonts w:ascii="Tahoma" w:hAnsi="Tahoma" w:cs="Tahoma"/>
        </w:rPr>
        <w:t>PO</w:t>
      </w:r>
      <w:r w:rsidR="00AF5910">
        <w:rPr>
          <w:rFonts w:ascii="Tahoma" w:hAnsi="Tahoma" w:cs="Tahoma"/>
        </w:rPr>
        <w:t>VZETEK PREDRAČUNA</w:t>
      </w:r>
      <w:r w:rsidRPr="00C8579C">
        <w:rPr>
          <w:rFonts w:ascii="Tahoma" w:hAnsi="Tahoma" w:cs="Tahoma"/>
        </w:rPr>
        <w:t xml:space="preserve">« bo dostopna/razkrita na javnem odpiranju ponudb. </w:t>
      </w:r>
    </w:p>
    <w:p w14:paraId="64760EC7" w14:textId="5BC1D0BA" w:rsidR="00136F70" w:rsidRPr="00C8579C" w:rsidRDefault="00136F70" w:rsidP="00752F7D">
      <w:pPr>
        <w:keepLines/>
        <w:widowControl w:val="0"/>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71C973B5" w14:textId="77777777" w:rsidTr="001142A1">
        <w:tc>
          <w:tcPr>
            <w:tcW w:w="7725" w:type="dxa"/>
          </w:tcPr>
          <w:p w14:paraId="2A82A3FD" w14:textId="77777777" w:rsidR="00E533B8" w:rsidRPr="00C8579C" w:rsidRDefault="00AF5910" w:rsidP="00752F7D">
            <w:pPr>
              <w:keepLines/>
              <w:widowControl w:val="0"/>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0D9E23F" w14:textId="77777777" w:rsidR="00E533B8" w:rsidRPr="00C8579C" w:rsidRDefault="00E533B8" w:rsidP="00752F7D">
            <w:pPr>
              <w:keepLines/>
              <w:widowControl w:val="0"/>
              <w:jc w:val="both"/>
              <w:rPr>
                <w:rFonts w:ascii="Tahoma" w:hAnsi="Tahoma" w:cs="Tahoma"/>
                <w:b/>
                <w:i/>
              </w:rPr>
            </w:pPr>
          </w:p>
        </w:tc>
      </w:tr>
    </w:tbl>
    <w:p w14:paraId="5868EB73" w14:textId="77777777" w:rsidR="00D43D7D" w:rsidRDefault="00D43D7D" w:rsidP="00752F7D">
      <w:pPr>
        <w:keepLines/>
        <w:widowControl w:val="0"/>
        <w:jc w:val="both"/>
        <w:rPr>
          <w:rFonts w:ascii="Tahoma" w:hAnsi="Tahoma" w:cs="Tahoma"/>
          <w:b/>
        </w:rPr>
      </w:pPr>
    </w:p>
    <w:p w14:paraId="4C1D8EFE" w14:textId="77777777" w:rsidR="00DB3236" w:rsidRDefault="00DB3236" w:rsidP="00752F7D">
      <w:pPr>
        <w:keepLines/>
        <w:widowControl w:val="0"/>
        <w:jc w:val="both"/>
        <w:rPr>
          <w:rFonts w:ascii="Tahoma" w:hAnsi="Tahoma" w:cs="Tahoma"/>
          <w:b/>
        </w:rPr>
      </w:pPr>
      <w:r w:rsidRPr="00A91A5A">
        <w:rPr>
          <w:rFonts w:ascii="Tahoma" w:hAnsi="Tahoma" w:cs="Tahoma"/>
          <w:b/>
        </w:rPr>
        <w:t>V primeru razhajanj med podatki v Prilogi »POVZETEK PREDRAČUNA« - naloženim v razdelek »Predračun«, in Prilogo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Prilogo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 predračun</w:t>
      </w:r>
      <w:r w:rsidRPr="00A91A5A">
        <w:rPr>
          <w:rFonts w:ascii="Tahoma" w:hAnsi="Tahoma" w:cs="Tahoma"/>
          <w:b/>
        </w:rPr>
        <w:t>, ki je priloga razpisne dokumentacije) - naloženim v razdelek »</w:t>
      </w:r>
      <w:r w:rsidR="00F751AD">
        <w:rPr>
          <w:rFonts w:ascii="Tahoma" w:hAnsi="Tahoma" w:cs="Tahoma"/>
          <w:b/>
        </w:rPr>
        <w:t>Dokumenti - ostale priloge</w:t>
      </w:r>
      <w:r w:rsidRPr="00A91A5A">
        <w:rPr>
          <w:rFonts w:ascii="Tahoma" w:hAnsi="Tahoma" w:cs="Tahoma"/>
          <w:b/>
        </w:rPr>
        <w:t>«, kot veljavni štejejo podatki v Prilog</w:t>
      </w:r>
      <w:r>
        <w:rPr>
          <w:rFonts w:ascii="Tahoma" w:hAnsi="Tahoma" w:cs="Tahoma"/>
          <w:b/>
        </w:rPr>
        <w:t>i</w:t>
      </w:r>
      <w:r w:rsidRPr="00A91A5A">
        <w:rPr>
          <w:rFonts w:ascii="Tahoma" w:hAnsi="Tahoma" w:cs="Tahoma"/>
          <w:b/>
        </w:rPr>
        <w:t xml:space="preserve"> 2 »PONUDB</w:t>
      </w:r>
      <w:r>
        <w:rPr>
          <w:rFonts w:ascii="Tahoma" w:hAnsi="Tahoma" w:cs="Tahoma"/>
          <w:b/>
        </w:rPr>
        <w:t>A</w:t>
      </w:r>
      <w:r w:rsidRPr="00A91A5A">
        <w:rPr>
          <w:rFonts w:ascii="Tahoma" w:hAnsi="Tahoma" w:cs="Tahoma"/>
          <w:b/>
        </w:rPr>
        <w:t>«</w:t>
      </w:r>
      <w:r>
        <w:rPr>
          <w:rFonts w:ascii="Tahoma" w:hAnsi="Tahoma" w:cs="Tahoma"/>
          <w:b/>
        </w:rPr>
        <w:t xml:space="preserve"> oziroma </w:t>
      </w:r>
      <w:r w:rsidRPr="00A91A5A">
        <w:rPr>
          <w:rFonts w:ascii="Tahoma" w:hAnsi="Tahoma" w:cs="Tahoma"/>
          <w:b/>
        </w:rPr>
        <w:t>Prilog</w:t>
      </w:r>
      <w:r>
        <w:rPr>
          <w:rFonts w:ascii="Tahoma" w:hAnsi="Tahoma" w:cs="Tahoma"/>
          <w:b/>
        </w:rPr>
        <w:t>i</w:t>
      </w:r>
      <w:r w:rsidRPr="00A91A5A">
        <w:rPr>
          <w:rFonts w:ascii="Tahoma" w:hAnsi="Tahoma" w:cs="Tahoma"/>
          <w:b/>
        </w:rPr>
        <w:t xml:space="preserve"> 2</w:t>
      </w:r>
      <w:r>
        <w:rPr>
          <w:rFonts w:ascii="Tahoma" w:hAnsi="Tahoma" w:cs="Tahoma"/>
          <w:b/>
        </w:rPr>
        <w:t>/1</w:t>
      </w:r>
      <w:r w:rsidRPr="00A91A5A">
        <w:rPr>
          <w:rFonts w:ascii="Tahoma" w:hAnsi="Tahoma" w:cs="Tahoma"/>
          <w:b/>
        </w:rPr>
        <w:t xml:space="preserve"> »PONUDBENI PREDRAČUN« (</w:t>
      </w:r>
      <w:r>
        <w:rPr>
          <w:rFonts w:ascii="Tahoma" w:hAnsi="Tahoma" w:cs="Tahoma"/>
          <w:b/>
        </w:rPr>
        <w:t>izpolnjen in podpisan ponudbeni</w:t>
      </w:r>
      <w:r w:rsidRPr="00A91A5A">
        <w:rPr>
          <w:rFonts w:ascii="Tahoma" w:hAnsi="Tahoma" w:cs="Tahoma"/>
          <w:b/>
        </w:rPr>
        <w:t xml:space="preserve"> predračunom, ki je priloga razpisne dokumentacije), naloženim v razdelku »</w:t>
      </w:r>
      <w:r w:rsidR="00F751AD">
        <w:rPr>
          <w:rFonts w:ascii="Tahoma" w:hAnsi="Tahoma" w:cs="Tahoma"/>
          <w:b/>
        </w:rPr>
        <w:t>Dokumenti - ostale priloge</w:t>
      </w:r>
      <w:r w:rsidRPr="00A91A5A">
        <w:rPr>
          <w:rFonts w:ascii="Tahoma" w:hAnsi="Tahoma" w:cs="Tahoma"/>
          <w:b/>
        </w:rPr>
        <w:t>«.</w:t>
      </w:r>
      <w:r w:rsidRPr="00195DEF">
        <w:rPr>
          <w:rFonts w:ascii="Tahoma" w:hAnsi="Tahoma" w:cs="Tahoma"/>
          <w:b/>
        </w:rPr>
        <w:t xml:space="preserve"> </w:t>
      </w:r>
    </w:p>
    <w:p w14:paraId="2503758D" w14:textId="77777777" w:rsidR="00270EA6" w:rsidRPr="00C8579C" w:rsidRDefault="00270EA6" w:rsidP="00752F7D">
      <w:pPr>
        <w:keepLines/>
        <w:widowControl w:val="0"/>
        <w:rPr>
          <w:rFonts w:ascii="Tahoma" w:hAnsi="Tahoma" w:cs="Tahoma"/>
          <w:b/>
          <w:color w:val="FF0000"/>
        </w:rPr>
      </w:pPr>
    </w:p>
    <w:p w14:paraId="10C15C72"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DB2056">
        <w:rPr>
          <w:rFonts w:ascii="Tahoma" w:hAnsi="Tahoma" w:cs="Tahoma"/>
          <w:b/>
          <w:color w:val="C00000"/>
        </w:rPr>
        <w:t>IZJAVA - PONUDNIK</w:t>
      </w:r>
      <w:r w:rsidRPr="00C8579C">
        <w:rPr>
          <w:rFonts w:ascii="Tahoma" w:hAnsi="Tahoma" w:cs="Tahoma"/>
          <w:b/>
          <w:color w:val="C00000"/>
        </w:rPr>
        <w:t>«</w:t>
      </w:r>
    </w:p>
    <w:p w14:paraId="65043A0F" w14:textId="77777777" w:rsidR="00363E6C" w:rsidRPr="00C8579C" w:rsidRDefault="00363E6C" w:rsidP="00752F7D">
      <w:pPr>
        <w:keepLines/>
        <w:widowControl w:val="0"/>
        <w:jc w:val="both"/>
        <w:rPr>
          <w:rFonts w:ascii="Tahoma" w:hAnsi="Tahoma" w:cs="Tahoma"/>
          <w:b/>
        </w:rPr>
      </w:pPr>
    </w:p>
    <w:p w14:paraId="6E343793" w14:textId="77777777" w:rsidR="00DB2056" w:rsidRDefault="00DB2056" w:rsidP="00752F7D">
      <w:pPr>
        <w:keepLines/>
        <w:widowControl w:val="0"/>
        <w:jc w:val="both"/>
        <w:rPr>
          <w:rFonts w:ascii="Tahoma" w:hAnsi="Tahoma" w:cs="Tahoma"/>
          <w:b/>
        </w:rPr>
      </w:pPr>
      <w:r w:rsidRPr="00BA3F91">
        <w:rPr>
          <w:rFonts w:ascii="Tahoma" w:hAnsi="Tahoma" w:cs="Tahoma"/>
        </w:rPr>
        <w:t xml:space="preserve">Ponudnik mora </w:t>
      </w:r>
      <w:r>
        <w:rPr>
          <w:rFonts w:ascii="Tahoma" w:hAnsi="Tahoma" w:cs="Tahoma"/>
        </w:rPr>
        <w:t>Prilogo 3/1</w:t>
      </w:r>
      <w:r w:rsidRPr="00BA3F91">
        <w:rPr>
          <w:rFonts w:ascii="Tahoma" w:hAnsi="Tahoma" w:cs="Tahoma"/>
        </w:rPr>
        <w:t xml:space="preserve"> </w:t>
      </w:r>
      <w:r>
        <w:rPr>
          <w:rFonts w:ascii="Tahoma" w:hAnsi="Tahoma" w:cs="Tahoma"/>
        </w:rPr>
        <w:t>»UGOTAVLJANJE SPOSOBNOSTI – Izjava ponudnika/partnerja«</w:t>
      </w:r>
      <w:r w:rsidRPr="00BA3F91">
        <w:rPr>
          <w:rFonts w:ascii="Tahoma" w:hAnsi="Tahoma" w:cs="Tahoma"/>
        </w:rPr>
        <w:t xml:space="preserve"> izpolniti</w:t>
      </w:r>
      <w:r>
        <w:rPr>
          <w:rFonts w:ascii="Tahoma" w:hAnsi="Tahoma" w:cs="Tahoma"/>
        </w:rPr>
        <w:t xml:space="preserve">, 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Pr>
          <w:rFonts w:ascii="Tahoma" w:hAnsi="Tahoma" w:cs="Tahoma"/>
          <w:b/>
        </w:rPr>
        <w:t>IZJAVA - PONUDNIK</w:t>
      </w:r>
      <w:r w:rsidRPr="00BA3F91">
        <w:rPr>
          <w:rFonts w:ascii="Tahoma" w:hAnsi="Tahoma" w:cs="Tahoma"/>
          <w:b/>
        </w:rPr>
        <w:t>«</w:t>
      </w:r>
      <w:r w:rsidRPr="00643190">
        <w:rPr>
          <w:rFonts w:ascii="Tahoma" w:hAnsi="Tahoma" w:cs="Tahoma"/>
        </w:rPr>
        <w:t>.</w:t>
      </w:r>
    </w:p>
    <w:p w14:paraId="6444F258" w14:textId="77777777" w:rsid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3A4E90" w14:paraId="302D3869" w14:textId="77777777" w:rsidTr="00AB1D7B">
        <w:tc>
          <w:tcPr>
            <w:tcW w:w="7725" w:type="dxa"/>
          </w:tcPr>
          <w:p w14:paraId="44120232" w14:textId="77777777" w:rsidR="00DB2056" w:rsidRPr="003A4E90" w:rsidRDefault="00DB2056" w:rsidP="00752F7D">
            <w:pPr>
              <w:keepLines/>
              <w:widowControl w:val="0"/>
              <w:jc w:val="both"/>
              <w:rPr>
                <w:rFonts w:ascii="Tahoma" w:hAnsi="Tahoma" w:cs="Tahoma"/>
              </w:rPr>
            </w:pPr>
            <w:r w:rsidRPr="003A4E90">
              <w:rPr>
                <w:rFonts w:ascii="Tahoma" w:hAnsi="Tahoma" w:cs="Tahoma"/>
              </w:rPr>
              <w:t>UGOTAVLJANJE SPOSOBNOSTI – Izjava ponudnika (partnerja)</w:t>
            </w:r>
          </w:p>
        </w:tc>
        <w:tc>
          <w:tcPr>
            <w:tcW w:w="1626" w:type="dxa"/>
          </w:tcPr>
          <w:p w14:paraId="01EB050B" w14:textId="77777777" w:rsidR="00DB2056" w:rsidRPr="003A4E90" w:rsidRDefault="00DB2056" w:rsidP="00752F7D">
            <w:pPr>
              <w:keepLines/>
              <w:widowControl w:val="0"/>
              <w:jc w:val="both"/>
              <w:rPr>
                <w:rFonts w:ascii="Tahoma" w:hAnsi="Tahoma" w:cs="Tahoma"/>
                <w:b/>
                <w:i/>
              </w:rPr>
            </w:pPr>
            <w:r w:rsidRPr="003A4E90">
              <w:rPr>
                <w:rFonts w:ascii="Tahoma" w:hAnsi="Tahoma" w:cs="Tahoma"/>
                <w:b/>
                <w:i/>
              </w:rPr>
              <w:t>Priloga 3/1</w:t>
            </w:r>
          </w:p>
        </w:tc>
      </w:tr>
    </w:tbl>
    <w:p w14:paraId="51D9DD93" w14:textId="77777777" w:rsidR="00363E6C" w:rsidRPr="00C8579C" w:rsidRDefault="00363E6C" w:rsidP="00752F7D">
      <w:pPr>
        <w:keepLines/>
        <w:widowControl w:val="0"/>
        <w:jc w:val="both"/>
        <w:rPr>
          <w:rFonts w:ascii="Tahoma" w:hAnsi="Tahoma" w:cs="Tahoma"/>
          <w:b/>
        </w:rPr>
      </w:pPr>
    </w:p>
    <w:p w14:paraId="2E16418C"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SODELUJOČI, del </w:t>
      </w:r>
      <w:r w:rsidR="00DB2056">
        <w:rPr>
          <w:rFonts w:ascii="Tahoma" w:hAnsi="Tahoma" w:cs="Tahoma"/>
          <w:b/>
          <w:color w:val="C00000"/>
        </w:rPr>
        <w:t>IZJAVA</w:t>
      </w:r>
      <w:r w:rsidRPr="00C8579C">
        <w:rPr>
          <w:rFonts w:ascii="Tahoma" w:hAnsi="Tahoma" w:cs="Tahoma"/>
          <w:b/>
          <w:color w:val="C00000"/>
        </w:rPr>
        <w:t xml:space="preserve"> – ostali sodelujoči«</w:t>
      </w:r>
    </w:p>
    <w:p w14:paraId="26DD55FA" w14:textId="77777777" w:rsidR="00363E6C" w:rsidRPr="00C8579C" w:rsidRDefault="00363E6C" w:rsidP="00752F7D">
      <w:pPr>
        <w:keepLines/>
        <w:widowControl w:val="0"/>
        <w:jc w:val="both"/>
        <w:rPr>
          <w:rFonts w:ascii="Tahoma" w:hAnsi="Tahoma" w:cs="Tahoma"/>
          <w:b/>
        </w:rPr>
      </w:pPr>
    </w:p>
    <w:p w14:paraId="1438218E" w14:textId="77777777" w:rsidR="00DB2056" w:rsidRPr="00DB2056" w:rsidRDefault="00DB2056" w:rsidP="00752F7D">
      <w:pPr>
        <w:keepLines/>
        <w:widowControl w:val="0"/>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»IZJAVA – ostali sodelujoči</w:t>
      </w:r>
      <w:r w:rsidRPr="00DB2056">
        <w:rPr>
          <w:rFonts w:ascii="Tahoma" w:hAnsi="Tahoma" w:cs="Tahoma"/>
        </w:rPr>
        <w:t xml:space="preserve">« </w:t>
      </w:r>
      <w:r w:rsidRPr="00DB2056">
        <w:rPr>
          <w:rFonts w:ascii="Tahoma" w:hAnsi="Tahoma" w:cs="Tahoma"/>
          <w:u w:val="single"/>
        </w:rPr>
        <w:t>izpolnjeno in podpisan</w:t>
      </w:r>
      <w:r w:rsidRPr="00DB2056">
        <w:rPr>
          <w:rFonts w:ascii="Tahoma" w:hAnsi="Tahoma" w:cs="Tahoma"/>
        </w:rPr>
        <w:t xml:space="preserve">o Prilogo 3/1 »UGOTAVLJANJE SPOSOBNOSTI – Izjava ponudnika/partnerja« v .pdf formatu. V kolikor ponudnik v predmetnem naročilu ne nastopa z partnerjem, </w:t>
      </w:r>
      <w:r w:rsidR="00FB3918">
        <w:rPr>
          <w:rFonts w:ascii="Tahoma" w:hAnsi="Tahoma" w:cs="Tahoma"/>
        </w:rPr>
        <w:t>p</w:t>
      </w:r>
      <w:r w:rsidRPr="00DB2056">
        <w:rPr>
          <w:rFonts w:ascii="Tahoma" w:hAnsi="Tahoma" w:cs="Tahoma"/>
        </w:rPr>
        <w:t>riloge ni treba prilagati.</w:t>
      </w:r>
    </w:p>
    <w:p w14:paraId="486BEDDF" w14:textId="77777777" w:rsidR="00DB2056" w:rsidRPr="00DB2056" w:rsidRDefault="00DB2056" w:rsidP="00752F7D">
      <w:pPr>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DB2056" w14:paraId="0EBAF86A" w14:textId="77777777" w:rsidTr="00AB1D7B">
        <w:tc>
          <w:tcPr>
            <w:tcW w:w="7725" w:type="dxa"/>
          </w:tcPr>
          <w:p w14:paraId="6F916112" w14:textId="77777777" w:rsidR="00DB2056" w:rsidRPr="0033028D" w:rsidRDefault="00DB2056" w:rsidP="00752F7D">
            <w:pPr>
              <w:keepLines/>
              <w:widowControl w:val="0"/>
              <w:jc w:val="both"/>
              <w:rPr>
                <w:rFonts w:ascii="Tahoma" w:hAnsi="Tahoma" w:cs="Tahoma"/>
              </w:rPr>
            </w:pPr>
            <w:r w:rsidRPr="0033028D">
              <w:rPr>
                <w:rFonts w:ascii="Tahoma" w:hAnsi="Tahoma" w:cs="Tahoma"/>
              </w:rPr>
              <w:t>UGOTAVLJANJE SPOSOBNOSTI – Izjava ponudnika (partnerja)</w:t>
            </w:r>
          </w:p>
        </w:tc>
        <w:tc>
          <w:tcPr>
            <w:tcW w:w="1626" w:type="dxa"/>
          </w:tcPr>
          <w:p w14:paraId="3745E04F" w14:textId="77777777" w:rsidR="00DB2056" w:rsidRPr="00DB2056" w:rsidRDefault="002667EB" w:rsidP="00752F7D">
            <w:pPr>
              <w:keepLines/>
              <w:widowControl w:val="0"/>
              <w:jc w:val="both"/>
              <w:rPr>
                <w:rFonts w:ascii="Tahoma" w:hAnsi="Tahoma" w:cs="Tahoma"/>
                <w:b/>
                <w:i/>
              </w:rPr>
            </w:pPr>
            <w:r>
              <w:rPr>
                <w:rFonts w:ascii="Tahoma" w:hAnsi="Tahoma" w:cs="Tahoma"/>
                <w:b/>
                <w:i/>
              </w:rPr>
              <w:t>Priloga 3/2</w:t>
            </w:r>
          </w:p>
        </w:tc>
      </w:tr>
    </w:tbl>
    <w:p w14:paraId="35D8B973" w14:textId="77777777" w:rsidR="00DB2056" w:rsidRDefault="00DB2056" w:rsidP="00752F7D">
      <w:pPr>
        <w:keepLines/>
        <w:widowControl w:val="0"/>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v razdelek »</w:t>
      </w:r>
      <w:r>
        <w:rPr>
          <w:rFonts w:ascii="Tahoma" w:hAnsi="Tahoma" w:cs="Tahoma"/>
          <w:b/>
        </w:rPr>
        <w:t>IZJAVA</w:t>
      </w:r>
      <w:r w:rsidRPr="00DB2056">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podpisano</w:t>
      </w:r>
      <w:r w:rsidRPr="00DB2056">
        <w:rPr>
          <w:rFonts w:ascii="Tahoma" w:hAnsi="Tahoma" w:cs="Tahoma"/>
        </w:rPr>
        <w:t xml:space="preserve"> Prilogo 3/2 »UGOTAVLJANJE SPOSOBNOSTI – Izjava podizvajalca/subjekta, katerega zmogljivost uporablja« v .pdf formatu. V kolikor ponudnik v predmetnem naročilu ne nastopa z nobenim podizvajalcem/subjektom, k</w:t>
      </w:r>
      <w:r w:rsidR="00794B74">
        <w:rPr>
          <w:rFonts w:ascii="Tahoma" w:hAnsi="Tahoma" w:cs="Tahoma"/>
        </w:rPr>
        <w:t>aterega zmogljivost uporablja, p</w:t>
      </w:r>
      <w:r w:rsidRPr="00DB2056">
        <w:rPr>
          <w:rFonts w:ascii="Tahoma" w:hAnsi="Tahoma" w:cs="Tahoma"/>
        </w:rPr>
        <w:t>riloge ni treba prilagati.</w:t>
      </w:r>
    </w:p>
    <w:p w14:paraId="564F3A6E" w14:textId="77777777" w:rsidR="00DB2056" w:rsidRDefault="00DB2056"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CE1BAD" w14:paraId="17DB74E4" w14:textId="77777777" w:rsidTr="00AB1D7B">
        <w:tc>
          <w:tcPr>
            <w:tcW w:w="7725" w:type="dxa"/>
          </w:tcPr>
          <w:p w14:paraId="38817D01" w14:textId="77777777" w:rsidR="00DB2056" w:rsidRPr="00CE1BAD" w:rsidRDefault="00DB2056" w:rsidP="00752F7D">
            <w:pPr>
              <w:keepLines/>
              <w:widowControl w:val="0"/>
              <w:jc w:val="both"/>
              <w:rPr>
                <w:rFonts w:ascii="Tahoma" w:hAnsi="Tahoma" w:cs="Tahoma"/>
              </w:rPr>
            </w:pPr>
            <w:r>
              <w:rPr>
                <w:rFonts w:ascii="Tahoma" w:hAnsi="Tahoma" w:cs="Tahoma"/>
              </w:rPr>
              <w:t>UGOTAVLJANJE SPOSOBNOSTI – Izjava podizvajalca/subjekta, katerega zmogljivost uporablja</w:t>
            </w:r>
          </w:p>
        </w:tc>
        <w:tc>
          <w:tcPr>
            <w:tcW w:w="1626" w:type="dxa"/>
          </w:tcPr>
          <w:p w14:paraId="5AA5708B"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sidR="00890D35">
              <w:rPr>
                <w:rFonts w:ascii="Tahoma" w:hAnsi="Tahoma" w:cs="Tahoma"/>
                <w:b/>
                <w:i/>
              </w:rPr>
              <w:t xml:space="preserve"> 3/2</w:t>
            </w:r>
          </w:p>
        </w:tc>
      </w:tr>
    </w:tbl>
    <w:p w14:paraId="592013FC" w14:textId="77777777" w:rsidR="00363E6C" w:rsidRPr="00C8579C" w:rsidRDefault="00363E6C" w:rsidP="00752F7D">
      <w:pPr>
        <w:keepLines/>
        <w:widowControl w:val="0"/>
        <w:jc w:val="both"/>
        <w:rPr>
          <w:rFonts w:ascii="Tahoma" w:hAnsi="Tahoma" w:cs="Tahoma"/>
          <w:b/>
        </w:rPr>
      </w:pPr>
    </w:p>
    <w:p w14:paraId="3EAB9D7D" w14:textId="77777777" w:rsidR="00363E6C" w:rsidRPr="00C8579C" w:rsidRDefault="00363E6C" w:rsidP="00F751AD">
      <w:pPr>
        <w:keepLines/>
        <w:widowControl w:val="0"/>
        <w:numPr>
          <w:ilvl w:val="0"/>
          <w:numId w:val="10"/>
        </w:numPr>
        <w:jc w:val="both"/>
        <w:rPr>
          <w:rFonts w:ascii="Tahoma" w:hAnsi="Tahoma" w:cs="Tahoma"/>
          <w:b/>
          <w:color w:val="C00000"/>
        </w:rPr>
      </w:pPr>
      <w:r w:rsidRPr="00C8579C">
        <w:rPr>
          <w:rFonts w:ascii="Tahoma" w:hAnsi="Tahoma" w:cs="Tahoma"/>
          <w:b/>
          <w:color w:val="C00000"/>
        </w:rPr>
        <w:t>Razdelek »</w:t>
      </w:r>
      <w:r w:rsidR="00743835">
        <w:rPr>
          <w:rFonts w:ascii="Tahoma" w:hAnsi="Tahoma" w:cs="Tahoma"/>
          <w:b/>
          <w:color w:val="C00000"/>
        </w:rPr>
        <w:t xml:space="preserve">DOKUMENTI, del </w:t>
      </w:r>
      <w:r w:rsidR="00F751AD">
        <w:rPr>
          <w:rFonts w:ascii="Tahoma" w:hAnsi="Tahoma" w:cs="Tahoma"/>
          <w:b/>
          <w:color w:val="C00000"/>
        </w:rPr>
        <w:t>- ostale priloge</w:t>
      </w:r>
      <w:r w:rsidRPr="00C8579C">
        <w:rPr>
          <w:rFonts w:ascii="Tahoma" w:hAnsi="Tahoma" w:cs="Tahoma"/>
          <w:b/>
          <w:color w:val="C00000"/>
        </w:rPr>
        <w:t>«</w:t>
      </w:r>
    </w:p>
    <w:p w14:paraId="58C59050" w14:textId="77777777" w:rsidR="00363E6C" w:rsidRPr="00C8579C" w:rsidRDefault="00363E6C" w:rsidP="00752F7D">
      <w:pPr>
        <w:keepLines/>
        <w:widowControl w:val="0"/>
        <w:jc w:val="both"/>
        <w:rPr>
          <w:rFonts w:ascii="Tahoma" w:hAnsi="Tahoma" w:cs="Tahoma"/>
          <w:b/>
        </w:rPr>
      </w:pPr>
    </w:p>
    <w:p w14:paraId="2E3E26FA" w14:textId="77777777" w:rsidR="00363E6C" w:rsidRPr="00C8579C" w:rsidRDefault="00363E6C" w:rsidP="00752F7D">
      <w:pPr>
        <w:keepLines/>
        <w:widowControl w:val="0"/>
        <w:jc w:val="both"/>
        <w:rPr>
          <w:rFonts w:ascii="Tahoma" w:hAnsi="Tahoma" w:cs="Tahoma"/>
        </w:rPr>
      </w:pPr>
      <w:r w:rsidRPr="00C8579C">
        <w:rPr>
          <w:rFonts w:ascii="Tahoma" w:hAnsi="Tahoma" w:cs="Tahoma"/>
        </w:rPr>
        <w:t>Ponudnik v informacijskem sistemu e-</w:t>
      </w:r>
      <w:r w:rsidRPr="000E195F">
        <w:rPr>
          <w:rFonts w:ascii="Tahoma" w:hAnsi="Tahoma" w:cs="Tahoma"/>
        </w:rPr>
        <w:t>JN v razdelek</w:t>
      </w:r>
      <w:r w:rsidRPr="00C8579C">
        <w:rPr>
          <w:rFonts w:ascii="Tahoma" w:hAnsi="Tahoma" w:cs="Tahoma"/>
          <w:b/>
        </w:rPr>
        <w:t xml:space="preserve"> »</w:t>
      </w:r>
      <w:r w:rsidR="00F751AD">
        <w:rPr>
          <w:rFonts w:ascii="Tahoma" w:hAnsi="Tahoma" w:cs="Tahoma"/>
          <w:b/>
        </w:rPr>
        <w:t>Dokumenti - ostale priloge</w:t>
      </w:r>
      <w:r w:rsidRPr="00C8579C">
        <w:rPr>
          <w:rFonts w:ascii="Tahoma" w:hAnsi="Tahoma" w:cs="Tahoma"/>
          <w:b/>
        </w:rPr>
        <w:t xml:space="preserve">« </w:t>
      </w:r>
      <w:r w:rsidRPr="00C8579C">
        <w:rPr>
          <w:rFonts w:ascii="Tahoma" w:hAnsi="Tahoma" w:cs="Tahoma"/>
        </w:rPr>
        <w:t>naloži ostalo ponudbeno dokumentacijo, ki je zahtevana s to razpisno dokumentacijo.</w:t>
      </w:r>
    </w:p>
    <w:p w14:paraId="216A1D76" w14:textId="77777777" w:rsidR="001B0153" w:rsidRPr="00C8579C" w:rsidRDefault="001B0153" w:rsidP="00752F7D">
      <w:pPr>
        <w:keepLines/>
        <w:widowControl w:val="0"/>
        <w:jc w:val="both"/>
        <w:rPr>
          <w:rFonts w:ascii="Tahoma" w:hAnsi="Tahoma" w:cs="Tahoma"/>
        </w:rPr>
      </w:pPr>
    </w:p>
    <w:p w14:paraId="7EF90D22" w14:textId="77777777" w:rsidR="00F163FE" w:rsidRDefault="00363E6C" w:rsidP="00752F7D">
      <w:pPr>
        <w:keepLines/>
        <w:widowControl w:val="0"/>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.pdf formatu</w:t>
      </w:r>
      <w:r w:rsidRPr="00C8579C">
        <w:rPr>
          <w:rFonts w:ascii="Tahoma" w:hAnsi="Tahoma" w:cs="Tahoma"/>
        </w:rPr>
        <w:t xml:space="preserve"> (sken celotne ponudbe z izpolnjenimi, podpisanimi in žigosanimi ponudbenimi listinami. Ponudniki so obvezani priložiti vse priloge, razen če v posamezn</w:t>
      </w:r>
      <w:r w:rsidR="00873F41">
        <w:rPr>
          <w:rFonts w:ascii="Tahoma" w:hAnsi="Tahoma" w:cs="Tahoma"/>
        </w:rPr>
        <w:t xml:space="preserve">i prilogi ni drugače navedeno. </w:t>
      </w:r>
    </w:p>
    <w:p w14:paraId="3379C651" w14:textId="77777777" w:rsidR="00BD7B85" w:rsidRDefault="00BD7B85" w:rsidP="00752F7D">
      <w:pPr>
        <w:keepLines/>
        <w:widowControl w:val="0"/>
        <w:jc w:val="both"/>
        <w:rPr>
          <w:rFonts w:ascii="Tahoma" w:hAnsi="Tahoma" w:cs="Tahoma"/>
        </w:rPr>
      </w:pPr>
    </w:p>
    <w:p w14:paraId="61B9D9BB" w14:textId="77777777" w:rsidR="00363E6C" w:rsidRPr="00C8579C" w:rsidRDefault="00363E6C" w:rsidP="00752F7D">
      <w:pPr>
        <w:keepLines/>
        <w:widowControl w:val="0"/>
        <w:jc w:val="both"/>
        <w:rPr>
          <w:rFonts w:ascii="Tahoma" w:hAnsi="Tahoma" w:cs="Tahoma"/>
          <w:b/>
        </w:rPr>
      </w:pPr>
      <w:r w:rsidRPr="00C8579C">
        <w:rPr>
          <w:rFonts w:ascii="Tahoma" w:hAnsi="Tahoma" w:cs="Tahoma"/>
          <w:b/>
        </w:rPr>
        <w:t>Ostala ponudbena dokumentacija je sestavljena iz naslednjih dokumentov (prilog):</w:t>
      </w:r>
    </w:p>
    <w:p w14:paraId="31E2BFA3" w14:textId="77777777" w:rsidR="00A41E90" w:rsidRPr="00C8579C" w:rsidRDefault="00A41E9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14:paraId="5DFF8AD9" w14:textId="77777777" w:rsidTr="00E533B8">
        <w:tc>
          <w:tcPr>
            <w:tcW w:w="7725" w:type="dxa"/>
          </w:tcPr>
          <w:p w14:paraId="62DEAED9" w14:textId="77777777" w:rsidR="00E533B8" w:rsidRPr="00C8579C" w:rsidRDefault="00E533B8" w:rsidP="00752F7D">
            <w:pPr>
              <w:keepLines/>
              <w:widowControl w:val="0"/>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13E6A47C" w14:textId="77777777" w:rsidR="00E533B8" w:rsidRPr="00285AB5" w:rsidRDefault="00E533B8" w:rsidP="00752F7D">
            <w:pPr>
              <w:keepLines/>
              <w:widowControl w:val="0"/>
              <w:jc w:val="both"/>
              <w:rPr>
                <w:rFonts w:ascii="Tahoma" w:hAnsi="Tahoma" w:cs="Tahoma"/>
                <w:b/>
                <w:i/>
              </w:rPr>
            </w:pPr>
            <w:r w:rsidRPr="00285AB5">
              <w:rPr>
                <w:rFonts w:ascii="Tahoma" w:hAnsi="Tahoma" w:cs="Tahoma"/>
                <w:b/>
                <w:i/>
              </w:rPr>
              <w:t xml:space="preserve">Priloga </w:t>
            </w:r>
          </w:p>
        </w:tc>
        <w:tc>
          <w:tcPr>
            <w:tcW w:w="505" w:type="dxa"/>
            <w:tcBorders>
              <w:left w:val="nil"/>
            </w:tcBorders>
          </w:tcPr>
          <w:p w14:paraId="1240E0DF" w14:textId="77777777" w:rsidR="00E533B8" w:rsidRPr="00285AB5" w:rsidRDefault="00E533B8" w:rsidP="00752F7D">
            <w:pPr>
              <w:keepLines/>
              <w:widowControl w:val="0"/>
              <w:jc w:val="both"/>
              <w:rPr>
                <w:rFonts w:ascii="Tahoma" w:hAnsi="Tahoma" w:cs="Tahoma"/>
                <w:b/>
                <w:i/>
              </w:rPr>
            </w:pPr>
            <w:r w:rsidRPr="00285AB5">
              <w:rPr>
                <w:rFonts w:ascii="Tahoma" w:hAnsi="Tahoma" w:cs="Tahoma"/>
                <w:b/>
                <w:i/>
              </w:rPr>
              <w:t>1</w:t>
            </w:r>
          </w:p>
        </w:tc>
      </w:tr>
    </w:tbl>
    <w:p w14:paraId="2F7E9DBF" w14:textId="77777777" w:rsidR="006D2369" w:rsidRPr="00C8579C" w:rsidRDefault="007C70A1" w:rsidP="00752F7D">
      <w:pPr>
        <w:keepLines/>
        <w:widowControl w:val="0"/>
        <w:jc w:val="both"/>
        <w:rPr>
          <w:rFonts w:ascii="Tahoma" w:hAnsi="Tahoma" w:cs="Tahoma"/>
        </w:rPr>
      </w:pPr>
      <w:r w:rsidRPr="00C8579C">
        <w:rPr>
          <w:rFonts w:ascii="Tahoma" w:hAnsi="Tahoma" w:cs="Tahoma"/>
        </w:rPr>
        <w:t xml:space="preserve">Prilogo je potrebno izpolniti, podpisati in žigosati. </w:t>
      </w:r>
      <w:r w:rsidR="00623F48" w:rsidRPr="00C8579C">
        <w:rPr>
          <w:rFonts w:ascii="Tahoma" w:hAnsi="Tahoma" w:cs="Tahoma"/>
        </w:rPr>
        <w:t xml:space="preserve">V primeru </w:t>
      </w:r>
      <w:r w:rsidR="00C765A2" w:rsidRPr="00C8579C">
        <w:rPr>
          <w:rFonts w:ascii="Tahoma" w:hAnsi="Tahoma" w:cs="Tahoma"/>
        </w:rPr>
        <w:t>skupn</w:t>
      </w:r>
      <w:r w:rsidR="00623F48" w:rsidRPr="00C8579C">
        <w:rPr>
          <w:rFonts w:ascii="Tahoma" w:hAnsi="Tahoma" w:cs="Tahoma"/>
        </w:rPr>
        <w:t>e</w:t>
      </w:r>
      <w:r w:rsidR="00C765A2" w:rsidRPr="00C8579C">
        <w:rPr>
          <w:rFonts w:ascii="Tahoma" w:hAnsi="Tahoma" w:cs="Tahoma"/>
        </w:rPr>
        <w:t xml:space="preserve"> ponudb</w:t>
      </w:r>
      <w:r w:rsidR="00623F48" w:rsidRPr="00C8579C">
        <w:rPr>
          <w:rFonts w:ascii="Tahoma" w:hAnsi="Tahoma" w:cs="Tahoma"/>
        </w:rPr>
        <w:t>e</w:t>
      </w:r>
      <w:r w:rsidR="00C765A2" w:rsidRPr="00C8579C">
        <w:rPr>
          <w:rFonts w:ascii="Tahoma" w:hAnsi="Tahoma" w:cs="Tahoma"/>
        </w:rPr>
        <w:t xml:space="preserve"> morajo razmnožen obrazec </w:t>
      </w:r>
      <w:r w:rsidR="00A55A05" w:rsidRPr="00C8579C">
        <w:rPr>
          <w:rFonts w:ascii="Tahoma" w:hAnsi="Tahoma" w:cs="Tahoma"/>
        </w:rPr>
        <w:t>P</w:t>
      </w:r>
      <w:r w:rsidR="00C765A2" w:rsidRPr="00C8579C">
        <w:rPr>
          <w:rFonts w:ascii="Tahoma" w:hAnsi="Tahoma" w:cs="Tahoma"/>
        </w:rPr>
        <w:t xml:space="preserve">riloge 1 </w:t>
      </w:r>
      <w:r w:rsidR="009D3D5B" w:rsidRPr="00C8579C">
        <w:rPr>
          <w:rFonts w:ascii="Tahoma" w:hAnsi="Tahoma" w:cs="Tahoma"/>
        </w:rPr>
        <w:t xml:space="preserve">izpolniti </w:t>
      </w:r>
      <w:r w:rsidR="00C765A2" w:rsidRPr="00C8579C">
        <w:rPr>
          <w:rFonts w:ascii="Tahoma" w:hAnsi="Tahoma" w:cs="Tahoma"/>
        </w:rPr>
        <w:t>vsi ponudniki</w:t>
      </w:r>
      <w:r w:rsidR="00623F48" w:rsidRPr="00C8579C">
        <w:rPr>
          <w:rFonts w:ascii="Tahoma" w:hAnsi="Tahoma" w:cs="Tahoma"/>
        </w:rPr>
        <w:t xml:space="preserve"> – partnerji</w:t>
      </w:r>
      <w:r w:rsidR="00C765A2" w:rsidRPr="00C8579C">
        <w:rPr>
          <w:rFonts w:ascii="Tahoma" w:hAnsi="Tahoma" w:cs="Tahoma"/>
        </w:rPr>
        <w:t xml:space="preserve">. </w:t>
      </w:r>
      <w:r w:rsidR="00EA629F" w:rsidRPr="00C8579C">
        <w:rPr>
          <w:rFonts w:ascii="Tahoma" w:hAnsi="Tahoma" w:cs="Tahoma"/>
        </w:rPr>
        <w:t>K tej prilogi se priloži tudi pravni akt o skupni izvedbi naročila.</w:t>
      </w:r>
    </w:p>
    <w:p w14:paraId="277665FB" w14:textId="77777777" w:rsidR="00787220" w:rsidRDefault="00787220"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C8579C" w14:paraId="63A6FA4A" w14:textId="77777777" w:rsidTr="00E613F5">
        <w:tc>
          <w:tcPr>
            <w:tcW w:w="7792" w:type="dxa"/>
          </w:tcPr>
          <w:p w14:paraId="04330D81" w14:textId="77777777" w:rsidR="0033028D" w:rsidRPr="00C8579C" w:rsidRDefault="0033028D" w:rsidP="00752F7D">
            <w:pPr>
              <w:keepLines/>
              <w:widowControl w:val="0"/>
              <w:jc w:val="both"/>
              <w:rPr>
                <w:rFonts w:ascii="Tahoma" w:hAnsi="Tahoma" w:cs="Tahoma"/>
              </w:rPr>
            </w:pPr>
            <w:r>
              <w:rPr>
                <w:rFonts w:ascii="Tahoma" w:hAnsi="Tahoma" w:cs="Tahoma"/>
              </w:rPr>
              <w:t>PONUDBA</w:t>
            </w:r>
          </w:p>
        </w:tc>
        <w:tc>
          <w:tcPr>
            <w:tcW w:w="1350" w:type="dxa"/>
          </w:tcPr>
          <w:p w14:paraId="3599ADA2" w14:textId="77777777" w:rsidR="0033028D" w:rsidRPr="00C8579C" w:rsidRDefault="0033028D" w:rsidP="00752F7D">
            <w:pPr>
              <w:keepLines/>
              <w:widowControl w:val="0"/>
              <w:ind w:left="-211" w:firstLine="211"/>
              <w:jc w:val="center"/>
              <w:rPr>
                <w:rFonts w:ascii="Tahoma" w:hAnsi="Tahoma" w:cs="Tahoma"/>
                <w:b/>
                <w:i/>
              </w:rPr>
            </w:pPr>
            <w:r w:rsidRPr="00C8579C">
              <w:rPr>
                <w:rFonts w:ascii="Tahoma" w:hAnsi="Tahoma" w:cs="Tahoma"/>
                <w:b/>
                <w:i/>
              </w:rPr>
              <w:t>Priloga 2</w:t>
            </w:r>
          </w:p>
        </w:tc>
      </w:tr>
    </w:tbl>
    <w:p w14:paraId="17DCCBF1" w14:textId="77777777" w:rsidR="0033028D" w:rsidRPr="00C8579C" w:rsidRDefault="0033028D" w:rsidP="00425542">
      <w:pPr>
        <w:keepLines/>
        <w:widowControl w:val="0"/>
        <w:ind w:right="-2"/>
        <w:jc w:val="both"/>
        <w:rPr>
          <w:rFonts w:ascii="Tahoma" w:hAnsi="Tahoma" w:cs="Tahoma"/>
        </w:rPr>
      </w:pPr>
      <w:r w:rsidRPr="00C8579C">
        <w:rPr>
          <w:rFonts w:ascii="Tahoma" w:hAnsi="Tahoma" w:cs="Tahoma"/>
        </w:rPr>
        <w:t>Ponudnik mora</w:t>
      </w:r>
      <w:r w:rsidR="00DB3236" w:rsidRPr="00DB3236">
        <w:rPr>
          <w:rFonts w:ascii="Tahoma" w:hAnsi="Tahoma" w:cs="Tahoma"/>
        </w:rPr>
        <w:t xml:space="preserve"> </w:t>
      </w:r>
      <w:r w:rsidR="00425542">
        <w:rPr>
          <w:rFonts w:ascii="Tahoma" w:hAnsi="Tahoma" w:cs="Tahoma"/>
        </w:rPr>
        <w:t>p</w:t>
      </w:r>
      <w:r w:rsidRPr="00C8579C">
        <w:rPr>
          <w:rFonts w:ascii="Tahoma" w:hAnsi="Tahoma" w:cs="Tahoma"/>
        </w:rPr>
        <w:t xml:space="preserve">rilogo izpolniti, podpisati in žigosati ter jo priložiti v ponudbo. </w:t>
      </w:r>
    </w:p>
    <w:p w14:paraId="0C8894FA" w14:textId="77777777" w:rsidR="0033028D" w:rsidRDefault="0033028D"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2B466F" w14:paraId="28CF3132" w14:textId="77777777" w:rsidTr="00AB1D7B">
        <w:tc>
          <w:tcPr>
            <w:tcW w:w="7792" w:type="dxa"/>
          </w:tcPr>
          <w:p w14:paraId="6EC7E5AD" w14:textId="77777777" w:rsidR="0033028D" w:rsidRPr="00C8579C" w:rsidRDefault="0033028D" w:rsidP="00752F7D">
            <w:pPr>
              <w:keepLines/>
              <w:widowControl w:val="0"/>
              <w:jc w:val="both"/>
              <w:rPr>
                <w:rFonts w:ascii="Tahoma" w:hAnsi="Tahoma" w:cs="Tahoma"/>
              </w:rPr>
            </w:pPr>
            <w:r>
              <w:rPr>
                <w:rFonts w:ascii="Tahoma" w:hAnsi="Tahoma" w:cs="Tahoma"/>
              </w:rPr>
              <w:t>PONUDBENI PREDRAČUN</w:t>
            </w:r>
          </w:p>
        </w:tc>
        <w:tc>
          <w:tcPr>
            <w:tcW w:w="1350" w:type="dxa"/>
          </w:tcPr>
          <w:p w14:paraId="05C31A28" w14:textId="77777777" w:rsidR="0033028D" w:rsidRPr="00C8579C" w:rsidRDefault="0033028D" w:rsidP="00752F7D">
            <w:pPr>
              <w:keepLines/>
              <w:widowControl w:val="0"/>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573006">
              <w:rPr>
                <w:rFonts w:ascii="Tahoma" w:hAnsi="Tahoma" w:cs="Tahoma"/>
                <w:b/>
                <w:i/>
              </w:rPr>
              <w:t>1</w:t>
            </w:r>
          </w:p>
        </w:tc>
      </w:tr>
    </w:tbl>
    <w:p w14:paraId="2F9F1BA3" w14:textId="77777777" w:rsidR="0033028D" w:rsidRPr="00C8579C" w:rsidRDefault="0033028D" w:rsidP="00752F7D">
      <w:pPr>
        <w:keepLines/>
        <w:widowControl w:val="0"/>
        <w:jc w:val="both"/>
        <w:rPr>
          <w:rFonts w:ascii="Tahoma" w:hAnsi="Tahoma" w:cs="Tahoma"/>
        </w:rPr>
      </w:pPr>
      <w:r w:rsidRPr="0033028D">
        <w:rPr>
          <w:rFonts w:ascii="Tahoma" w:hAnsi="Tahoma" w:cs="Tahoma"/>
        </w:rPr>
        <w:t>Ponudnik za to stranjo</w:t>
      </w:r>
      <w:r w:rsidR="00C96550" w:rsidRPr="00C96550">
        <w:rPr>
          <w:rFonts w:ascii="Tahoma" w:hAnsi="Tahoma" w:cs="Tahoma"/>
        </w:rPr>
        <w:t xml:space="preserve"> </w:t>
      </w:r>
      <w:r w:rsidRPr="0033028D">
        <w:rPr>
          <w:rFonts w:ascii="Tahoma" w:hAnsi="Tahoma" w:cs="Tahoma"/>
        </w:rPr>
        <w:t xml:space="preserve">priloži izpolnjen in podpisan ponudbeni predračun v pdf. formatu, ki je priloga razpisne dokumentacije. </w:t>
      </w:r>
      <w:r w:rsidR="009A285E">
        <w:rPr>
          <w:rFonts w:ascii="Tahoma" w:hAnsi="Tahoma" w:cs="Tahoma"/>
        </w:rPr>
        <w:t>P</w:t>
      </w:r>
      <w:r w:rsidRPr="0033028D">
        <w:rPr>
          <w:rFonts w:ascii="Tahoma" w:hAnsi="Tahoma" w:cs="Tahoma"/>
        </w:rPr>
        <w:t>onudnik priloži ponudbeni predračun tudi v excel formatu.</w:t>
      </w:r>
      <w:r w:rsidR="00C96550">
        <w:rPr>
          <w:rFonts w:ascii="Tahoma" w:hAnsi="Tahoma" w:cs="Tahoma"/>
        </w:rPr>
        <w:t xml:space="preserve"> </w:t>
      </w:r>
      <w:r w:rsidR="00C96550" w:rsidRPr="00C96550">
        <w:rPr>
          <w:rFonts w:ascii="Tahoma" w:hAnsi="Tahoma" w:cs="Tahoma"/>
          <w:sz w:val="19"/>
          <w:szCs w:val="19"/>
        </w:rPr>
        <w:t xml:space="preserve">V primeru razlikovanja med </w:t>
      </w:r>
      <w:r w:rsidR="00794B74">
        <w:rPr>
          <w:rFonts w:ascii="Tahoma" w:hAnsi="Tahoma" w:cs="Tahoma"/>
          <w:sz w:val="19"/>
          <w:szCs w:val="19"/>
        </w:rPr>
        <w:t>.pdf</w:t>
      </w:r>
      <w:r w:rsidR="00C96550" w:rsidRPr="00C96550">
        <w:rPr>
          <w:rFonts w:ascii="Tahoma" w:hAnsi="Tahoma" w:cs="Tahoma"/>
          <w:sz w:val="19"/>
          <w:szCs w:val="19"/>
        </w:rPr>
        <w:t xml:space="preserve"> in </w:t>
      </w:r>
      <w:r w:rsidR="00794B74">
        <w:rPr>
          <w:rFonts w:ascii="Tahoma" w:hAnsi="Tahoma" w:cs="Tahoma"/>
          <w:sz w:val="19"/>
          <w:szCs w:val="19"/>
        </w:rPr>
        <w:t>excel</w:t>
      </w:r>
      <w:r w:rsidR="00C96550" w:rsidRPr="00C96550">
        <w:rPr>
          <w:rFonts w:ascii="Tahoma" w:hAnsi="Tahoma" w:cs="Tahoma"/>
          <w:sz w:val="19"/>
          <w:szCs w:val="19"/>
        </w:rPr>
        <w:t xml:space="preserve"> verzijo, bo naročnik upošteval pdf. verzijo</w:t>
      </w:r>
      <w:r w:rsidR="00C96550">
        <w:rPr>
          <w:rFonts w:ascii="Tahoma" w:hAnsi="Tahoma" w:cs="Tahoma"/>
          <w:sz w:val="19"/>
          <w:szCs w:val="19"/>
        </w:rPr>
        <w:t>.</w:t>
      </w:r>
    </w:p>
    <w:p w14:paraId="05F41934" w14:textId="77777777" w:rsidR="006C2DF1" w:rsidRPr="00C8579C" w:rsidRDefault="006C2DF1"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751AD" w:rsidRPr="00CE1BAD" w14:paraId="053BC265" w14:textId="77777777" w:rsidTr="00F751AD">
        <w:tc>
          <w:tcPr>
            <w:tcW w:w="7725" w:type="dxa"/>
          </w:tcPr>
          <w:p w14:paraId="0077A355" w14:textId="77777777" w:rsidR="00F751AD" w:rsidRPr="00CE1BAD" w:rsidRDefault="00F751AD" w:rsidP="00752F7D">
            <w:pPr>
              <w:keepLines/>
              <w:widowControl w:val="0"/>
              <w:jc w:val="both"/>
              <w:rPr>
                <w:rFonts w:ascii="Tahoma" w:hAnsi="Tahoma" w:cs="Tahoma"/>
              </w:rPr>
            </w:pPr>
            <w:r>
              <w:rPr>
                <w:rFonts w:ascii="Tahoma" w:hAnsi="Tahoma" w:cs="Tahoma"/>
              </w:rPr>
              <w:t xml:space="preserve">UGOTAVLJANJE SPOSOBNOSTI – Fizične </w:t>
            </w:r>
            <w:r w:rsidRPr="00BA613E">
              <w:rPr>
                <w:rFonts w:ascii="Tahoma" w:hAnsi="Tahoma" w:cs="Tahoma"/>
              </w:rPr>
              <w:t>osebe</w:t>
            </w:r>
          </w:p>
        </w:tc>
        <w:tc>
          <w:tcPr>
            <w:tcW w:w="1417" w:type="dxa"/>
          </w:tcPr>
          <w:p w14:paraId="08C19347" w14:textId="77777777" w:rsidR="00F751AD" w:rsidRPr="00CE1BAD" w:rsidRDefault="00F751AD"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3/3</w:t>
            </w:r>
          </w:p>
        </w:tc>
      </w:tr>
    </w:tbl>
    <w:p w14:paraId="609D5320" w14:textId="77777777" w:rsidR="00DB2056" w:rsidRDefault="00DB2056" w:rsidP="00752F7D">
      <w:pPr>
        <w:keepLines/>
        <w:widowControl w:val="0"/>
        <w:jc w:val="both"/>
        <w:rPr>
          <w:rFonts w:ascii="Tahoma" w:hAnsi="Tahoma" w:cs="Tahoma"/>
        </w:rPr>
      </w:pPr>
      <w:r w:rsidRPr="008A3EC0">
        <w:rPr>
          <w:rFonts w:ascii="Tahoma" w:hAnsi="Tahoma" w:cs="Tahoma"/>
        </w:rPr>
        <w:t xml:space="preserve">Izjavo izpolnijo in podpišejo VSE osebe, ki so člani upravnega, vodstvenega ali nadzornega organa </w:t>
      </w:r>
      <w:r>
        <w:rPr>
          <w:rFonts w:ascii="Tahoma" w:hAnsi="Tahoma" w:cs="Tahoma"/>
        </w:rPr>
        <w:t>gospodarskega subjekta (ponudnika, partnerja, podizvajalca, subjekta)</w:t>
      </w:r>
      <w:r w:rsidRPr="008A3EC0">
        <w:rPr>
          <w:rFonts w:ascii="Tahoma" w:hAnsi="Tahoma" w:cs="Tahoma"/>
        </w:rPr>
        <w:t xml:space="preserve"> ali ki imajo pooblastila za njegovo zastopanje ali odločanje ali nadzor v njem.</w:t>
      </w:r>
    </w:p>
    <w:p w14:paraId="0E8ADE30" w14:textId="77777777" w:rsidR="00DB2056" w:rsidRPr="008A3EC0" w:rsidRDefault="00DB205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3D9214EF" w14:textId="77777777" w:rsidTr="00343A7C">
        <w:tc>
          <w:tcPr>
            <w:tcW w:w="7725" w:type="dxa"/>
          </w:tcPr>
          <w:p w14:paraId="007A9449" w14:textId="77777777" w:rsidR="00DB2056" w:rsidRPr="00CE1BAD" w:rsidRDefault="00DB2056" w:rsidP="00752F7D">
            <w:pPr>
              <w:keepLines/>
              <w:widowControl w:val="0"/>
              <w:jc w:val="both"/>
              <w:rPr>
                <w:rFonts w:ascii="Tahoma" w:hAnsi="Tahoma" w:cs="Tahoma"/>
              </w:rPr>
            </w:pPr>
            <w:r w:rsidRPr="007D42FE">
              <w:rPr>
                <w:rFonts w:ascii="Tahoma" w:hAnsi="Tahoma" w:cs="Tahoma"/>
              </w:rPr>
              <w:t>I</w:t>
            </w:r>
            <w:r>
              <w:rPr>
                <w:rFonts w:ascii="Tahoma" w:hAnsi="Tahoma" w:cs="Tahoma"/>
              </w:rPr>
              <w:t>ZJA</w:t>
            </w:r>
            <w:r w:rsidRPr="007D42FE">
              <w:rPr>
                <w:rFonts w:ascii="Tahoma" w:hAnsi="Tahoma" w:cs="Tahoma"/>
              </w:rPr>
              <w:t>VA O UDELEŽBI FIZIČNIH IN PRAVNIH OSEB V LASTNIŠTVU GOSPODARSKEGA SUBJEKTA</w:t>
            </w:r>
          </w:p>
        </w:tc>
        <w:tc>
          <w:tcPr>
            <w:tcW w:w="1417" w:type="dxa"/>
          </w:tcPr>
          <w:p w14:paraId="79975483"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 xml:space="preserve">riloga </w:t>
            </w:r>
            <w:r>
              <w:rPr>
                <w:rFonts w:ascii="Tahoma" w:hAnsi="Tahoma" w:cs="Tahoma"/>
                <w:b/>
                <w:i/>
              </w:rPr>
              <w:t>3/</w:t>
            </w:r>
            <w:r w:rsidR="00A90EA6">
              <w:rPr>
                <w:rFonts w:ascii="Tahoma" w:hAnsi="Tahoma" w:cs="Tahoma"/>
                <w:b/>
                <w:i/>
              </w:rPr>
              <w:t>4</w:t>
            </w:r>
          </w:p>
        </w:tc>
      </w:tr>
    </w:tbl>
    <w:p w14:paraId="2839F70F" w14:textId="77777777" w:rsidR="00DB2056" w:rsidRDefault="00DB2056" w:rsidP="00752F7D">
      <w:pPr>
        <w:keepLines/>
        <w:widowControl w:val="0"/>
        <w:jc w:val="both"/>
        <w:rPr>
          <w:rFonts w:ascii="Tahoma" w:hAnsi="Tahoma" w:cs="Tahoma"/>
        </w:rPr>
      </w:pPr>
      <w:r w:rsidRPr="00955F48">
        <w:rPr>
          <w:rFonts w:ascii="Tahoma" w:hAnsi="Tahoma" w:cs="Tahoma"/>
        </w:rPr>
        <w:t>Ponudnik izjavo izpolni in podpiše. Izjavo izpolnijo in podpišejo tudi VSI posamezni člani skupine ponudnikov (par</w:t>
      </w:r>
      <w:r>
        <w:rPr>
          <w:rFonts w:ascii="Tahoma" w:hAnsi="Tahoma" w:cs="Tahoma"/>
        </w:rPr>
        <w:t>tnerji) v okviru skupne ponudbe in</w:t>
      </w:r>
      <w:r w:rsidRPr="00955F48">
        <w:rPr>
          <w:rFonts w:ascii="Tahoma" w:hAnsi="Tahoma" w:cs="Tahoma"/>
        </w:rPr>
        <w:t xml:space="preserve"> VSI morebitni v ponudbi navedeni podizvajalci</w:t>
      </w:r>
      <w:r>
        <w:rPr>
          <w:rFonts w:ascii="Tahoma" w:hAnsi="Tahoma" w:cs="Tahoma"/>
        </w:rPr>
        <w:t>.</w:t>
      </w:r>
    </w:p>
    <w:p w14:paraId="52C7B2F2" w14:textId="77777777" w:rsidR="00147D46" w:rsidRPr="00C8579C" w:rsidRDefault="00147D4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744C6D0" w14:textId="77777777" w:rsidTr="006C1AC9">
        <w:tc>
          <w:tcPr>
            <w:tcW w:w="7725" w:type="dxa"/>
          </w:tcPr>
          <w:p w14:paraId="5228C61B" w14:textId="77777777" w:rsidR="00E533B8" w:rsidRPr="00C8579C" w:rsidRDefault="00E533B8" w:rsidP="00752F7D">
            <w:pPr>
              <w:keepLines/>
              <w:widowControl w:val="0"/>
              <w:jc w:val="both"/>
              <w:rPr>
                <w:rFonts w:ascii="Tahoma" w:hAnsi="Tahoma" w:cs="Tahoma"/>
              </w:rPr>
            </w:pPr>
            <w:r w:rsidRPr="00C8579C">
              <w:rPr>
                <w:rFonts w:ascii="Tahoma" w:hAnsi="Tahoma" w:cs="Tahoma"/>
              </w:rPr>
              <w:t>UDELEŽBA PODIZVAJALCA</w:t>
            </w:r>
          </w:p>
        </w:tc>
        <w:tc>
          <w:tcPr>
            <w:tcW w:w="1417" w:type="dxa"/>
          </w:tcPr>
          <w:p w14:paraId="0144CBA2" w14:textId="77777777" w:rsidR="00E533B8" w:rsidRPr="00C8579C" w:rsidRDefault="00E533B8" w:rsidP="00752F7D">
            <w:pPr>
              <w:keepLines/>
              <w:widowControl w:val="0"/>
              <w:jc w:val="both"/>
              <w:rPr>
                <w:rFonts w:ascii="Tahoma" w:hAnsi="Tahoma" w:cs="Tahoma"/>
                <w:b/>
                <w:i/>
              </w:rPr>
            </w:pPr>
            <w:r w:rsidRPr="00C8579C">
              <w:rPr>
                <w:rFonts w:ascii="Tahoma" w:hAnsi="Tahoma" w:cs="Tahoma"/>
                <w:b/>
                <w:i/>
              </w:rPr>
              <w:t>Priloga 4/1</w:t>
            </w:r>
          </w:p>
        </w:tc>
      </w:tr>
    </w:tbl>
    <w:p w14:paraId="348C05E9" w14:textId="77777777" w:rsidR="0084389E" w:rsidRDefault="00D92424" w:rsidP="00752F7D">
      <w:pPr>
        <w:keepLines/>
        <w:widowControl w:val="0"/>
        <w:jc w:val="both"/>
        <w:rPr>
          <w:rFonts w:ascii="Tahoma" w:hAnsi="Tahoma" w:cs="Tahoma"/>
        </w:rPr>
      </w:pPr>
      <w:r w:rsidRPr="00C8579C">
        <w:rPr>
          <w:rFonts w:ascii="Tahoma" w:hAnsi="Tahoma" w:cs="Tahoma"/>
        </w:rPr>
        <w:t>Podizvajalec izpolni vse zahtevane podatke, v kolikor ponudnik del javnega naročila odda v podizvajanje. Če ponudnik ne nastopa z nobenim podizvajalcem, priloge ni treba prilagati.</w:t>
      </w:r>
    </w:p>
    <w:p w14:paraId="7ACB939B" w14:textId="77777777" w:rsidR="009014DD" w:rsidRDefault="009014DD" w:rsidP="00752F7D">
      <w:pPr>
        <w:keepLines/>
        <w:widowControl w:val="0"/>
        <w:jc w:val="both"/>
        <w:rPr>
          <w:rFonts w:ascii="Tahoma" w:hAnsi="Tahoma" w:cs="Tahoma"/>
        </w:rPr>
      </w:pPr>
    </w:p>
    <w:tbl>
      <w:tblPr>
        <w:tblW w:w="9209" w:type="dxa"/>
        <w:tblLayout w:type="fixed"/>
        <w:tblCellMar>
          <w:left w:w="70" w:type="dxa"/>
          <w:right w:w="70" w:type="dxa"/>
        </w:tblCellMar>
        <w:tblLook w:val="0000" w:firstRow="0" w:lastRow="0" w:firstColumn="0" w:lastColumn="0" w:noHBand="0" w:noVBand="0"/>
      </w:tblPr>
      <w:tblGrid>
        <w:gridCol w:w="7650"/>
        <w:gridCol w:w="1559"/>
      </w:tblGrid>
      <w:tr w:rsidR="009014DD" w:rsidRPr="005746D4" w14:paraId="7BB311E5" w14:textId="77777777" w:rsidTr="00C37614">
        <w:tc>
          <w:tcPr>
            <w:tcW w:w="7650" w:type="dxa"/>
            <w:tcBorders>
              <w:top w:val="single" w:sz="4" w:space="0" w:color="000000"/>
              <w:left w:val="single" w:sz="4" w:space="0" w:color="000000"/>
              <w:bottom w:val="single" w:sz="4" w:space="0" w:color="000000"/>
            </w:tcBorders>
          </w:tcPr>
          <w:p w14:paraId="6EEAAAF3" w14:textId="77777777" w:rsidR="009014DD" w:rsidRPr="005746D4" w:rsidRDefault="009014DD" w:rsidP="00752F7D">
            <w:pPr>
              <w:keepLines/>
              <w:widowControl w:val="0"/>
              <w:jc w:val="both"/>
              <w:rPr>
                <w:rFonts w:ascii="Tahoma" w:hAnsi="Tahoma" w:cs="Tahoma"/>
              </w:rPr>
            </w:pPr>
            <w:r w:rsidRPr="005746D4">
              <w:rPr>
                <w:rFonts w:ascii="Tahoma" w:hAnsi="Tahoma" w:cs="Tahoma"/>
              </w:rPr>
              <w:t>POOBLASTILO PONUDNIKA</w:t>
            </w:r>
            <w:r w:rsidR="007F6F58">
              <w:rPr>
                <w:rFonts w:ascii="Tahoma" w:hAnsi="Tahoma" w:cs="Tahoma"/>
              </w:rPr>
              <w:t xml:space="preserve"> IN SOGLASJE PODIZVAJALCA</w:t>
            </w:r>
            <w:r w:rsidR="007F6F58" w:rsidRPr="00C8579C">
              <w:rPr>
                <w:rFonts w:ascii="Tahoma" w:hAnsi="Tahoma" w:cs="Tahoma"/>
              </w:rPr>
              <w:t xml:space="preserve"> ZA NEPOSREDNA PLAČILA</w:t>
            </w:r>
          </w:p>
        </w:tc>
        <w:tc>
          <w:tcPr>
            <w:tcW w:w="1559" w:type="dxa"/>
            <w:tcBorders>
              <w:top w:val="single" w:sz="4" w:space="0" w:color="000000"/>
              <w:left w:val="single" w:sz="4" w:space="0" w:color="808080"/>
              <w:bottom w:val="single" w:sz="4" w:space="0" w:color="000000"/>
              <w:right w:val="single" w:sz="4" w:space="0" w:color="000000"/>
            </w:tcBorders>
          </w:tcPr>
          <w:p w14:paraId="3BAD200B" w14:textId="77777777" w:rsidR="009014DD" w:rsidRPr="00861EBF" w:rsidRDefault="009014DD" w:rsidP="00752F7D">
            <w:pPr>
              <w:keepLines/>
              <w:widowControl w:val="0"/>
              <w:jc w:val="both"/>
              <w:rPr>
                <w:rFonts w:ascii="Tahoma" w:hAnsi="Tahoma" w:cs="Tahoma"/>
                <w:i/>
              </w:rPr>
            </w:pPr>
            <w:r w:rsidRPr="00861EBF">
              <w:rPr>
                <w:rFonts w:ascii="Tahoma" w:hAnsi="Tahoma" w:cs="Tahoma"/>
                <w:b/>
                <w:i/>
              </w:rPr>
              <w:t>Prilogi 4/</w:t>
            </w:r>
            <w:r w:rsidR="007F6F58">
              <w:rPr>
                <w:rFonts w:ascii="Tahoma" w:hAnsi="Tahoma" w:cs="Tahoma"/>
                <w:b/>
                <w:i/>
              </w:rPr>
              <w:t>2</w:t>
            </w:r>
          </w:p>
        </w:tc>
      </w:tr>
    </w:tbl>
    <w:p w14:paraId="1FC27E79" w14:textId="77777777" w:rsidR="00147D46" w:rsidRDefault="009014DD" w:rsidP="00752F7D">
      <w:pPr>
        <w:keepLines/>
        <w:widowControl w:val="0"/>
        <w:jc w:val="both"/>
        <w:rPr>
          <w:rFonts w:ascii="Tahoma" w:hAnsi="Tahoma" w:cs="Tahoma"/>
        </w:rPr>
      </w:pPr>
      <w:r w:rsidRPr="00955F48">
        <w:rPr>
          <w:rFonts w:ascii="Tahoma" w:hAnsi="Tahoma" w:cs="Tahoma"/>
        </w:rPr>
        <w:t xml:space="preserve">Ponudnik </w:t>
      </w:r>
      <w:r w:rsidR="007A63B7">
        <w:rPr>
          <w:rFonts w:ascii="Tahoma" w:hAnsi="Tahoma" w:cs="Tahoma"/>
        </w:rPr>
        <w:t>in podizvajalec</w:t>
      </w:r>
      <w:r w:rsidR="007F6F58">
        <w:rPr>
          <w:rFonts w:ascii="Tahoma" w:hAnsi="Tahoma" w:cs="Tahoma"/>
        </w:rPr>
        <w:t xml:space="preserve"> </w:t>
      </w:r>
      <w:r w:rsidR="007A63B7">
        <w:rPr>
          <w:rFonts w:ascii="Tahoma" w:hAnsi="Tahoma" w:cs="Tahoma"/>
        </w:rPr>
        <w:t xml:space="preserve">predmetna </w:t>
      </w:r>
      <w:r>
        <w:rPr>
          <w:rFonts w:ascii="Tahoma" w:hAnsi="Tahoma" w:cs="Tahoma"/>
        </w:rPr>
        <w:t>obrazc</w:t>
      </w:r>
      <w:r w:rsidR="007A63B7">
        <w:rPr>
          <w:rFonts w:ascii="Tahoma" w:hAnsi="Tahoma" w:cs="Tahoma"/>
        </w:rPr>
        <w:t>a</w:t>
      </w:r>
      <w:r w:rsidRPr="00955F48">
        <w:rPr>
          <w:rFonts w:ascii="Tahoma" w:hAnsi="Tahoma" w:cs="Tahoma"/>
        </w:rPr>
        <w:t xml:space="preserve"> izpolni</w:t>
      </w:r>
      <w:r w:rsidR="007A63B7">
        <w:rPr>
          <w:rFonts w:ascii="Tahoma" w:hAnsi="Tahoma" w:cs="Tahoma"/>
        </w:rPr>
        <w:t>ta</w:t>
      </w:r>
      <w:r w:rsidRPr="00955F48">
        <w:rPr>
          <w:rFonts w:ascii="Tahoma" w:hAnsi="Tahoma" w:cs="Tahoma"/>
        </w:rPr>
        <w:t xml:space="preserve"> in podpiše</w:t>
      </w:r>
      <w:r w:rsidR="007A63B7">
        <w:rPr>
          <w:rFonts w:ascii="Tahoma" w:hAnsi="Tahoma" w:cs="Tahoma"/>
        </w:rPr>
        <w:t>ta,</w:t>
      </w:r>
      <w:r>
        <w:rPr>
          <w:rFonts w:ascii="Tahoma" w:hAnsi="Tahoma" w:cs="Tahoma"/>
        </w:rPr>
        <w:t xml:space="preserve"> v kolikor podizvajalec zahteva neposredna plačila</w:t>
      </w:r>
      <w:r w:rsidRPr="00955F48">
        <w:rPr>
          <w:rFonts w:ascii="Tahoma" w:hAnsi="Tahoma" w:cs="Tahoma"/>
        </w:rPr>
        <w:t>.</w:t>
      </w:r>
      <w:r>
        <w:rPr>
          <w:rFonts w:ascii="Tahoma" w:hAnsi="Tahoma" w:cs="Tahoma"/>
        </w:rPr>
        <w:t xml:space="preserve"> </w:t>
      </w:r>
      <w:r w:rsidR="007609CE" w:rsidRPr="00C8579C">
        <w:rPr>
          <w:rFonts w:ascii="Tahoma" w:hAnsi="Tahoma" w:cs="Tahoma"/>
        </w:rPr>
        <w:t>V kolikor ponudnik v predmetnem naročilu ne nastopa z nobenim podizvajalcem, priloge ni treba prilagati.</w:t>
      </w:r>
    </w:p>
    <w:p w14:paraId="037A9A3D" w14:textId="77777777" w:rsidR="00733258" w:rsidRPr="00C8579C" w:rsidRDefault="00733258" w:rsidP="00752F7D">
      <w:pPr>
        <w:keepLines/>
        <w:widowControl w:val="0"/>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AA4428" w:rsidRPr="00C8579C" w14:paraId="4CB8F986" w14:textId="77777777" w:rsidTr="00AA4428">
        <w:tc>
          <w:tcPr>
            <w:tcW w:w="7725" w:type="dxa"/>
          </w:tcPr>
          <w:p w14:paraId="117BC512" w14:textId="77777777" w:rsidR="00AA4428" w:rsidRPr="00C8579C" w:rsidRDefault="00AA4428" w:rsidP="00752F7D">
            <w:pPr>
              <w:keepLines/>
              <w:widowControl w:val="0"/>
              <w:jc w:val="both"/>
              <w:rPr>
                <w:rFonts w:ascii="Tahoma" w:hAnsi="Tahoma" w:cs="Tahoma"/>
              </w:rPr>
            </w:pPr>
            <w:r w:rsidRPr="00C8579C">
              <w:rPr>
                <w:rFonts w:ascii="Tahoma" w:hAnsi="Tahoma" w:cs="Tahoma"/>
              </w:rPr>
              <w:t>UDELEŽB</w:t>
            </w:r>
            <w:r w:rsidR="00C20F90">
              <w:rPr>
                <w:rFonts w:ascii="Tahoma" w:hAnsi="Tahoma" w:cs="Tahoma"/>
              </w:rPr>
              <w:t>A SUBJEKTA, KATEREGA ZMOGLJIVOS</w:t>
            </w:r>
            <w:r w:rsidR="00046854">
              <w:rPr>
                <w:rFonts w:ascii="Tahoma" w:hAnsi="Tahoma" w:cs="Tahoma"/>
              </w:rPr>
              <w:t>T</w:t>
            </w:r>
            <w:r w:rsidR="00C20F90">
              <w:rPr>
                <w:rFonts w:ascii="Tahoma" w:hAnsi="Tahoma" w:cs="Tahoma"/>
              </w:rPr>
              <w:t>I</w:t>
            </w:r>
            <w:r w:rsidRPr="00C8579C">
              <w:rPr>
                <w:rFonts w:ascii="Tahoma" w:hAnsi="Tahoma" w:cs="Tahoma"/>
              </w:rPr>
              <w:t xml:space="preserve"> SE UPORABLJA</w:t>
            </w:r>
          </w:p>
        </w:tc>
        <w:tc>
          <w:tcPr>
            <w:tcW w:w="1463" w:type="dxa"/>
          </w:tcPr>
          <w:p w14:paraId="5443EBC6" w14:textId="77777777" w:rsidR="00AA4428" w:rsidRPr="00C8579C" w:rsidRDefault="00AA4428" w:rsidP="00752F7D">
            <w:pPr>
              <w:keepLines/>
              <w:widowControl w:val="0"/>
              <w:jc w:val="both"/>
              <w:rPr>
                <w:rFonts w:ascii="Tahoma" w:hAnsi="Tahoma" w:cs="Tahoma"/>
                <w:b/>
                <w:i/>
              </w:rPr>
            </w:pPr>
            <w:r w:rsidRPr="00C8579C">
              <w:rPr>
                <w:rFonts w:ascii="Tahoma" w:hAnsi="Tahoma" w:cs="Tahoma"/>
                <w:b/>
                <w:i/>
              </w:rPr>
              <w:t>Priloga 4/3</w:t>
            </w:r>
          </w:p>
        </w:tc>
      </w:tr>
    </w:tbl>
    <w:p w14:paraId="6F49676A" w14:textId="77777777" w:rsidR="00D92424" w:rsidRPr="00C8579C" w:rsidRDefault="00D92424" w:rsidP="00752F7D">
      <w:pPr>
        <w:keepLines/>
        <w:widowControl w:val="0"/>
        <w:jc w:val="both"/>
        <w:rPr>
          <w:rFonts w:ascii="Tahoma" w:hAnsi="Tahoma" w:cs="Tahoma"/>
        </w:rPr>
      </w:pPr>
      <w:r w:rsidRPr="00C8579C">
        <w:rPr>
          <w:rFonts w:ascii="Tahoma" w:hAnsi="Tahoma" w:cs="Tahoma"/>
        </w:rPr>
        <w:t>Ponudnik mora prilogo izpolniti</w:t>
      </w:r>
      <w:r w:rsidR="00C20F90">
        <w:rPr>
          <w:rFonts w:ascii="Tahoma" w:hAnsi="Tahoma" w:cs="Tahoma"/>
        </w:rPr>
        <w:t xml:space="preserve">, v kolikor uporabi zmogljivosti </w:t>
      </w:r>
      <w:r w:rsidRPr="00C8579C">
        <w:rPr>
          <w:rFonts w:ascii="Tahoma" w:hAnsi="Tahoma" w:cs="Tahoma"/>
        </w:rPr>
        <w:t xml:space="preserve">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6E113043" w14:textId="77777777" w:rsidR="00AF5910" w:rsidRDefault="00AF5910" w:rsidP="00752F7D">
      <w:pPr>
        <w:keepLines/>
        <w:widowControl w:val="0"/>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AA4428" w:rsidRPr="00C8579C" w14:paraId="62A4841E" w14:textId="77777777" w:rsidTr="00AA4428">
        <w:tc>
          <w:tcPr>
            <w:tcW w:w="7867" w:type="dxa"/>
          </w:tcPr>
          <w:p w14:paraId="247563C4" w14:textId="77777777" w:rsidR="00AA4428" w:rsidRPr="00C8579C" w:rsidRDefault="00AA4428" w:rsidP="00752F7D">
            <w:pPr>
              <w:keepLines/>
              <w:widowControl w:val="0"/>
              <w:jc w:val="both"/>
              <w:rPr>
                <w:rFonts w:ascii="Tahoma" w:hAnsi="Tahoma" w:cs="Tahoma"/>
              </w:rPr>
            </w:pPr>
            <w:r w:rsidRPr="00C8579C">
              <w:rPr>
                <w:rFonts w:ascii="Tahoma" w:hAnsi="Tahoma" w:cs="Tahoma"/>
              </w:rPr>
              <w:t xml:space="preserve">VZOREC </w:t>
            </w:r>
            <w:r w:rsidR="0094082C">
              <w:rPr>
                <w:rFonts w:ascii="Tahoma" w:hAnsi="Tahoma" w:cs="Tahoma"/>
              </w:rPr>
              <w:t>OKVIRNEGA SPORAZUMA</w:t>
            </w:r>
          </w:p>
        </w:tc>
        <w:tc>
          <w:tcPr>
            <w:tcW w:w="1275" w:type="dxa"/>
          </w:tcPr>
          <w:p w14:paraId="46811F8F" w14:textId="77777777" w:rsidR="00AA4428" w:rsidRPr="00C8579C" w:rsidRDefault="00AA4428" w:rsidP="00752F7D">
            <w:pPr>
              <w:keepLines/>
              <w:widowControl w:val="0"/>
              <w:ind w:left="-455" w:firstLine="455"/>
              <w:jc w:val="both"/>
              <w:rPr>
                <w:rFonts w:ascii="Tahoma" w:hAnsi="Tahoma" w:cs="Tahoma"/>
                <w:b/>
                <w:i/>
              </w:rPr>
            </w:pPr>
            <w:r w:rsidRPr="00C8579C">
              <w:rPr>
                <w:rFonts w:ascii="Tahoma" w:hAnsi="Tahoma" w:cs="Tahoma"/>
                <w:b/>
                <w:i/>
              </w:rPr>
              <w:t>Priloga</w:t>
            </w:r>
            <w:r>
              <w:rPr>
                <w:rFonts w:ascii="Tahoma" w:hAnsi="Tahoma" w:cs="Tahoma"/>
                <w:b/>
                <w:i/>
              </w:rPr>
              <w:t xml:space="preserve"> </w:t>
            </w:r>
            <w:r w:rsidR="0011594F">
              <w:rPr>
                <w:rFonts w:ascii="Tahoma" w:hAnsi="Tahoma" w:cs="Tahoma"/>
                <w:b/>
                <w:i/>
              </w:rPr>
              <w:t>5</w:t>
            </w:r>
          </w:p>
        </w:tc>
      </w:tr>
    </w:tbl>
    <w:p w14:paraId="5C6D6490" w14:textId="77777777" w:rsidR="00571BF9" w:rsidRPr="00C8579C" w:rsidRDefault="00C23AD1" w:rsidP="00752F7D">
      <w:pPr>
        <w:keepLines/>
        <w:widowControl w:val="0"/>
        <w:jc w:val="both"/>
        <w:rPr>
          <w:rFonts w:ascii="Tahoma" w:hAnsi="Tahoma" w:cs="Tahoma"/>
        </w:rPr>
      </w:pPr>
      <w:r w:rsidRPr="00C8579C">
        <w:rPr>
          <w:rFonts w:ascii="Tahoma" w:hAnsi="Tahoma" w:cs="Tahoma"/>
        </w:rPr>
        <w:t xml:space="preserve">Ponudnik s podpisom </w:t>
      </w:r>
      <w:r w:rsidR="00AA4428">
        <w:rPr>
          <w:rFonts w:ascii="Tahoma" w:hAnsi="Tahoma" w:cs="Tahoma"/>
        </w:rPr>
        <w:t>Priloge 3/1</w:t>
      </w:r>
      <w:r w:rsidRPr="00C8579C">
        <w:rPr>
          <w:rFonts w:ascii="Tahoma" w:hAnsi="Tahoma" w:cs="Tahoma"/>
        </w:rPr>
        <w:t xml:space="preserve"> potrdi, da se strinja z vsebino</w:t>
      </w:r>
      <w:r w:rsidR="0094082C">
        <w:rPr>
          <w:rFonts w:ascii="Tahoma" w:hAnsi="Tahoma" w:cs="Tahoma"/>
        </w:rPr>
        <w:t xml:space="preserve"> okvirnega sporazuma</w:t>
      </w:r>
      <w:r w:rsidRPr="00C8579C">
        <w:rPr>
          <w:rFonts w:ascii="Tahoma" w:hAnsi="Tahoma" w:cs="Tahoma"/>
        </w:rPr>
        <w:t xml:space="preserve">. </w:t>
      </w:r>
      <w:r w:rsidR="00571BF9" w:rsidRPr="00B6318A">
        <w:rPr>
          <w:rFonts w:ascii="Tahoma" w:hAnsi="Tahoma" w:cs="Tahoma"/>
        </w:rPr>
        <w:t xml:space="preserve">Zaželeno je, da je </w:t>
      </w:r>
      <w:r w:rsidR="00571BF9">
        <w:rPr>
          <w:rFonts w:ascii="Tahoma" w:hAnsi="Tahoma" w:cs="Tahoma"/>
        </w:rPr>
        <w:t>vzorec</w:t>
      </w:r>
      <w:r w:rsidR="00571BF9" w:rsidRPr="00B6318A">
        <w:rPr>
          <w:rFonts w:ascii="Tahoma" w:hAnsi="Tahoma" w:cs="Tahoma"/>
        </w:rPr>
        <w:t xml:space="preserve"> okvirnega sporazuma izpolnjen, žigosan in podpisan</w:t>
      </w:r>
      <w:r w:rsidR="00571BF9">
        <w:rPr>
          <w:rFonts w:ascii="Tahoma" w:hAnsi="Tahoma" w:cs="Tahoma"/>
        </w:rPr>
        <w:t xml:space="preserve"> ter naložen ga v</w:t>
      </w:r>
      <w:r w:rsidR="00571BF9" w:rsidRPr="00692EEE">
        <w:rPr>
          <w:rFonts w:ascii="Tahoma" w:hAnsi="Tahoma" w:cs="Tahoma"/>
        </w:rPr>
        <w:t xml:space="preserve"> .pdf formatu na informacijski sistem e-JN</w:t>
      </w:r>
      <w:r w:rsidR="00571BF9" w:rsidRPr="00692EEE">
        <w:rPr>
          <w:rFonts w:ascii="Tahoma" w:hAnsi="Tahoma" w:cs="Tahoma"/>
          <w:b/>
        </w:rPr>
        <w:t xml:space="preserve"> </w:t>
      </w:r>
      <w:r w:rsidR="00571BF9" w:rsidRPr="00692EEE">
        <w:rPr>
          <w:rFonts w:ascii="Tahoma" w:hAnsi="Tahoma" w:cs="Tahoma"/>
        </w:rPr>
        <w:t xml:space="preserve">v razdelek </w:t>
      </w:r>
      <w:r w:rsidR="00571BF9" w:rsidRPr="00692EEE">
        <w:rPr>
          <w:rFonts w:ascii="Tahoma" w:hAnsi="Tahoma" w:cs="Tahoma"/>
          <w:b/>
        </w:rPr>
        <w:t>»</w:t>
      </w:r>
      <w:r w:rsidR="00F751AD">
        <w:rPr>
          <w:rFonts w:ascii="Tahoma" w:hAnsi="Tahoma" w:cs="Tahoma"/>
          <w:b/>
        </w:rPr>
        <w:t>Dokumenti - ostale priloge«</w:t>
      </w:r>
      <w:r w:rsidR="00571BF9" w:rsidRPr="00692EEE">
        <w:rPr>
          <w:rFonts w:ascii="Tahoma" w:hAnsi="Tahoma" w:cs="Tahoma"/>
          <w:b/>
        </w:rPr>
        <w:t>.</w:t>
      </w:r>
    </w:p>
    <w:p w14:paraId="621D1819" w14:textId="03F66C7B" w:rsidR="00EA488E" w:rsidRDefault="00EA488E" w:rsidP="00752F7D">
      <w:pPr>
        <w:keepLines/>
        <w:widowControl w:val="0"/>
        <w:jc w:val="both"/>
        <w:rPr>
          <w:rFonts w:ascii="Tahoma" w:hAnsi="Tahoma" w:cs="Tahoma"/>
          <w:color w:val="FF0000"/>
        </w:rPr>
      </w:pPr>
    </w:p>
    <w:tbl>
      <w:tblPr>
        <w:tblW w:w="959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1418"/>
        <w:gridCol w:w="164"/>
      </w:tblGrid>
      <w:tr w:rsidR="00EA488E" w:rsidRPr="000D063B" w14:paraId="0894CD44" w14:textId="77777777" w:rsidTr="001E7A02">
        <w:tc>
          <w:tcPr>
            <w:tcW w:w="599" w:type="dxa"/>
            <w:tcBorders>
              <w:top w:val="single" w:sz="4" w:space="0" w:color="auto"/>
              <w:bottom w:val="single" w:sz="4" w:space="0" w:color="auto"/>
              <w:right w:val="nil"/>
            </w:tcBorders>
          </w:tcPr>
          <w:p w14:paraId="113250B3" w14:textId="77777777" w:rsidR="00EA488E" w:rsidRPr="000D063B" w:rsidRDefault="00EA488E" w:rsidP="00C92776">
            <w:pPr>
              <w:keepNext/>
              <w:keepLines/>
              <w:jc w:val="right"/>
              <w:rPr>
                <w:rFonts w:ascii="Tahoma" w:hAnsi="Tahoma" w:cs="Tahoma"/>
              </w:rPr>
            </w:pPr>
            <w:r w:rsidRPr="000D063B">
              <w:rPr>
                <w:rFonts w:ascii="Tahoma" w:hAnsi="Tahoma" w:cs="Tahoma"/>
                <w:b/>
              </w:rPr>
              <w:tab/>
            </w:r>
          </w:p>
        </w:tc>
        <w:tc>
          <w:tcPr>
            <w:tcW w:w="7409" w:type="dxa"/>
            <w:tcBorders>
              <w:top w:val="single" w:sz="4" w:space="0" w:color="auto"/>
              <w:left w:val="nil"/>
              <w:bottom w:val="single" w:sz="4" w:space="0" w:color="auto"/>
            </w:tcBorders>
          </w:tcPr>
          <w:p w14:paraId="524E9FCB" w14:textId="68C1A61A" w:rsidR="00EA488E" w:rsidRPr="000D063B" w:rsidRDefault="00EA488E" w:rsidP="00C92776">
            <w:pPr>
              <w:keepNext/>
              <w:keepLines/>
              <w:rPr>
                <w:rFonts w:ascii="Tahoma" w:hAnsi="Tahoma" w:cs="Tahoma"/>
              </w:rPr>
            </w:pPr>
            <w:r w:rsidRPr="000D063B">
              <w:rPr>
                <w:rFonts w:ascii="Tahoma" w:hAnsi="Tahoma" w:cs="Tahoma"/>
              </w:rPr>
              <w:t>TEHN</w:t>
            </w:r>
            <w:r w:rsidR="00FB3C4F">
              <w:rPr>
                <w:rFonts w:ascii="Tahoma" w:hAnsi="Tahoma" w:cs="Tahoma"/>
              </w:rPr>
              <w:t xml:space="preserve">IČNA SPECIFIKACIJA </w:t>
            </w:r>
          </w:p>
        </w:tc>
        <w:tc>
          <w:tcPr>
            <w:tcW w:w="1418" w:type="dxa"/>
            <w:tcBorders>
              <w:top w:val="single" w:sz="4" w:space="0" w:color="auto"/>
              <w:bottom w:val="single" w:sz="4" w:space="0" w:color="auto"/>
              <w:right w:val="nil"/>
            </w:tcBorders>
          </w:tcPr>
          <w:p w14:paraId="2D551480" w14:textId="2436505B" w:rsidR="00EA488E" w:rsidRPr="000D063B" w:rsidRDefault="00FB3C4F" w:rsidP="00C92776">
            <w:pPr>
              <w:keepNext/>
              <w:keepLines/>
              <w:rPr>
                <w:rFonts w:ascii="Tahoma" w:hAnsi="Tahoma" w:cs="Tahoma"/>
                <w:b/>
                <w:i/>
              </w:rPr>
            </w:pPr>
            <w:r>
              <w:rPr>
                <w:rFonts w:ascii="Tahoma" w:hAnsi="Tahoma" w:cs="Tahoma"/>
                <w:b/>
                <w:i/>
              </w:rPr>
              <w:t>priloga 6</w:t>
            </w:r>
          </w:p>
        </w:tc>
        <w:tc>
          <w:tcPr>
            <w:tcW w:w="164" w:type="dxa"/>
            <w:tcBorders>
              <w:top w:val="single" w:sz="4" w:space="0" w:color="auto"/>
              <w:left w:val="nil"/>
              <w:bottom w:val="single" w:sz="4" w:space="0" w:color="auto"/>
            </w:tcBorders>
          </w:tcPr>
          <w:p w14:paraId="34003F9A" w14:textId="77777777" w:rsidR="00EA488E" w:rsidRPr="000D063B" w:rsidRDefault="00EA488E" w:rsidP="00C92776">
            <w:pPr>
              <w:keepNext/>
              <w:keepLines/>
              <w:rPr>
                <w:rFonts w:ascii="Tahoma" w:hAnsi="Tahoma" w:cs="Tahoma"/>
                <w:b/>
                <w:i/>
              </w:rPr>
            </w:pPr>
          </w:p>
        </w:tc>
      </w:tr>
    </w:tbl>
    <w:p w14:paraId="4F9366C5" w14:textId="77777777" w:rsidR="00EA488E" w:rsidRDefault="00EA488E" w:rsidP="00EA488E">
      <w:pPr>
        <w:keepNext/>
        <w:keepLines/>
        <w:jc w:val="both"/>
        <w:rPr>
          <w:rFonts w:ascii="Tahoma" w:hAnsi="Tahoma" w:cs="Tahoma"/>
        </w:rPr>
      </w:pPr>
    </w:p>
    <w:p w14:paraId="64DA6ED4" w14:textId="77777777" w:rsidR="00EA488E" w:rsidRPr="000D063B" w:rsidRDefault="00EA488E" w:rsidP="00EA488E">
      <w:pPr>
        <w:keepNext/>
        <w:keepLines/>
        <w:jc w:val="both"/>
        <w:rPr>
          <w:rFonts w:ascii="Tahoma" w:hAnsi="Tahoma" w:cs="Tahoma"/>
        </w:rPr>
      </w:pPr>
      <w:r w:rsidRPr="000D063B">
        <w:rPr>
          <w:rFonts w:ascii="Tahoma" w:hAnsi="Tahoma" w:cs="Tahoma"/>
        </w:rPr>
        <w:t>Ponudnik mora v ponudbo priložiti tehnične podatke o ponujenih oblačilih in tkaninah uporabljenih za  dobavljeno blago.</w:t>
      </w:r>
    </w:p>
    <w:p w14:paraId="2ADA9DFF" w14:textId="77777777" w:rsidR="00EA488E" w:rsidRPr="000D063B" w:rsidRDefault="00EA488E" w:rsidP="00EA488E">
      <w:pPr>
        <w:keepNext/>
        <w:keepLines/>
        <w:jc w:val="both"/>
        <w:rPr>
          <w:rFonts w:ascii="Tahoma" w:hAnsi="Tahoma" w:cs="Tahoma"/>
        </w:rPr>
      </w:pPr>
    </w:p>
    <w:p w14:paraId="1FEC1774" w14:textId="77777777" w:rsidR="00EA488E" w:rsidRPr="000D063B" w:rsidRDefault="00EA488E" w:rsidP="00EA488E">
      <w:pPr>
        <w:pStyle w:val="Default"/>
        <w:keepNext/>
        <w:keepLines/>
        <w:spacing w:line="276" w:lineRule="auto"/>
        <w:jc w:val="both"/>
        <w:rPr>
          <w:rFonts w:ascii="Tahoma" w:hAnsi="Tahoma" w:cs="Tahoma"/>
          <w:strike/>
          <w:color w:val="auto"/>
          <w:sz w:val="20"/>
        </w:rPr>
      </w:pPr>
      <w:r w:rsidRPr="000D063B">
        <w:rPr>
          <w:rFonts w:ascii="Tahoma" w:hAnsi="Tahoma" w:cs="Tahoma"/>
          <w:color w:val="auto"/>
          <w:sz w:val="20"/>
        </w:rPr>
        <w:t xml:space="preserve">Ponudnik tehnične podatke o tkaninah vpiše v razpredelnice tehnične specifikacije v sivo pobarvan stolpec (kakovostni parametri tkanine). </w:t>
      </w:r>
    </w:p>
    <w:p w14:paraId="3F4C927C" w14:textId="77777777" w:rsidR="00EA488E" w:rsidRPr="000D063B" w:rsidRDefault="00EA488E" w:rsidP="00EA488E">
      <w:pPr>
        <w:pStyle w:val="Default"/>
        <w:keepNext/>
        <w:keepLines/>
        <w:spacing w:line="276" w:lineRule="auto"/>
        <w:rPr>
          <w:rFonts w:ascii="Tahoma" w:hAnsi="Tahoma" w:cs="Tahoma"/>
          <w:color w:val="auto"/>
          <w:sz w:val="20"/>
        </w:rPr>
      </w:pPr>
    </w:p>
    <w:p w14:paraId="779C749D" w14:textId="790AADD6" w:rsidR="00EA488E" w:rsidRPr="000D063B" w:rsidRDefault="00EA488E" w:rsidP="00EA488E">
      <w:pPr>
        <w:pStyle w:val="BESEDILO"/>
        <w:keepNext/>
        <w:widowControl/>
        <w:tabs>
          <w:tab w:val="clear" w:pos="2155"/>
        </w:tabs>
        <w:rPr>
          <w:rFonts w:ascii="Tahoma" w:hAnsi="Tahoma" w:cs="Tahoma"/>
          <w:kern w:val="0"/>
        </w:rPr>
      </w:pPr>
      <w:r w:rsidRPr="000D063B">
        <w:rPr>
          <w:rFonts w:ascii="Tahoma" w:hAnsi="Tahoma" w:cs="Tahoma"/>
          <w:kern w:val="0"/>
        </w:rPr>
        <w:t xml:space="preserve">Ponudnik je dolžan za tkanine, za katere je vnesel zahtevane podatke priložiti tudi tehnične liste </w:t>
      </w:r>
      <w:r w:rsidR="00136F70">
        <w:rPr>
          <w:rFonts w:ascii="Tahoma" w:hAnsi="Tahoma" w:cs="Tahoma"/>
          <w:kern w:val="0"/>
        </w:rPr>
        <w:t>ali</w:t>
      </w:r>
      <w:r w:rsidRPr="000D063B">
        <w:rPr>
          <w:rFonts w:ascii="Tahoma" w:hAnsi="Tahoma" w:cs="Tahoma"/>
          <w:kern w:val="0"/>
        </w:rPr>
        <w:t xml:space="preserve"> laboratorijska poročila proizvajalcev tkanine ali poročilo neodvisnega testnega laboratorija. Priloženi tehnični listi morajo biti ustrezno označeni na katero oblačilo se nanašajo.  </w:t>
      </w:r>
    </w:p>
    <w:p w14:paraId="579E7A69" w14:textId="737F0E41" w:rsidR="00EA488E" w:rsidRPr="000D063B" w:rsidRDefault="00EA488E" w:rsidP="00EA488E">
      <w:pPr>
        <w:keepNext/>
        <w:keepLines/>
        <w:rPr>
          <w:rFonts w:ascii="Tahoma" w:hAnsi="Tahoma" w:cs="Tahoma"/>
          <w:highlight w:val="yellow"/>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A488E" w:rsidRPr="000D063B" w14:paraId="33CFFDC5" w14:textId="77777777" w:rsidTr="00C92776">
        <w:tc>
          <w:tcPr>
            <w:tcW w:w="7933" w:type="dxa"/>
            <w:tcBorders>
              <w:top w:val="single" w:sz="4" w:space="0" w:color="auto"/>
              <w:bottom w:val="single" w:sz="4" w:space="0" w:color="auto"/>
            </w:tcBorders>
          </w:tcPr>
          <w:p w14:paraId="75CAF458" w14:textId="77777777" w:rsidR="00EA488E" w:rsidRPr="004856FF" w:rsidRDefault="00EA488E" w:rsidP="00C92776">
            <w:pPr>
              <w:keepNext/>
              <w:keepLines/>
              <w:jc w:val="both"/>
              <w:rPr>
                <w:rFonts w:ascii="Tahoma" w:hAnsi="Tahoma" w:cs="Tahoma"/>
              </w:rPr>
            </w:pPr>
            <w:r w:rsidRPr="004856FF">
              <w:rPr>
                <w:rFonts w:ascii="Tahoma" w:hAnsi="Tahoma" w:cs="Tahoma"/>
                <w:color w:val="000000"/>
              </w:rPr>
              <w:t xml:space="preserve">    SEZNAM DELOV </w:t>
            </w:r>
            <w:r w:rsidR="001064DA">
              <w:rPr>
                <w:rFonts w:ascii="Tahoma" w:hAnsi="Tahoma" w:cs="Tahoma"/>
                <w:color w:val="000000"/>
              </w:rPr>
              <w:t>SRAJC IN BLUZ</w:t>
            </w:r>
            <w:r w:rsidRPr="004856FF">
              <w:rPr>
                <w:rFonts w:ascii="Tahoma" w:hAnsi="Tahoma" w:cs="Tahoma"/>
                <w:color w:val="000000"/>
              </w:rPr>
              <w:t xml:space="preserve"> IN ZAHTEVE</w:t>
            </w:r>
          </w:p>
        </w:tc>
        <w:tc>
          <w:tcPr>
            <w:tcW w:w="1493" w:type="dxa"/>
            <w:tcBorders>
              <w:top w:val="single" w:sz="4" w:space="0" w:color="auto"/>
              <w:bottom w:val="single" w:sz="4" w:space="0" w:color="auto"/>
            </w:tcBorders>
          </w:tcPr>
          <w:p w14:paraId="060CCAE2" w14:textId="3C051B0A" w:rsidR="00EA488E" w:rsidRPr="000D063B" w:rsidRDefault="00FB3C4F" w:rsidP="00C92776">
            <w:pPr>
              <w:keepNext/>
              <w:keepLines/>
              <w:jc w:val="both"/>
              <w:rPr>
                <w:rFonts w:ascii="Tahoma" w:hAnsi="Tahoma" w:cs="Tahoma"/>
                <w:b/>
                <w:i/>
              </w:rPr>
            </w:pPr>
            <w:r>
              <w:rPr>
                <w:rFonts w:ascii="Tahoma" w:hAnsi="Tahoma" w:cs="Tahoma"/>
                <w:b/>
                <w:i/>
              </w:rPr>
              <w:t>Priloga 7</w:t>
            </w:r>
            <w:r w:rsidR="00EA488E" w:rsidRPr="000D063B">
              <w:rPr>
                <w:rFonts w:ascii="Tahoma" w:hAnsi="Tahoma" w:cs="Tahoma"/>
                <w:b/>
                <w:i/>
              </w:rPr>
              <w:t xml:space="preserve">  </w:t>
            </w:r>
          </w:p>
        </w:tc>
      </w:tr>
    </w:tbl>
    <w:p w14:paraId="4D4734D9" w14:textId="77777777" w:rsidR="00EA488E" w:rsidRDefault="00EA488E" w:rsidP="00EA488E">
      <w:pPr>
        <w:keepNext/>
        <w:keepLines/>
        <w:jc w:val="both"/>
        <w:rPr>
          <w:rFonts w:ascii="Tahoma" w:hAnsi="Tahoma" w:cs="Tahoma"/>
        </w:rPr>
      </w:pPr>
    </w:p>
    <w:p w14:paraId="3FC35135" w14:textId="77777777" w:rsidR="00EA488E" w:rsidRPr="000D063B" w:rsidRDefault="00EA488E" w:rsidP="00EA488E">
      <w:pPr>
        <w:keepNext/>
        <w:keepLines/>
        <w:jc w:val="both"/>
        <w:rPr>
          <w:rFonts w:ascii="Tahoma" w:hAnsi="Tahoma" w:cs="Tahoma"/>
        </w:rPr>
      </w:pPr>
      <w:r w:rsidRPr="000D063B">
        <w:rPr>
          <w:rFonts w:ascii="Tahoma" w:hAnsi="Tahoma" w:cs="Tahoma"/>
        </w:rPr>
        <w:t xml:space="preserve">Ponudnik mora v ponudbo priložiti Seznam </w:t>
      </w:r>
      <w:r w:rsidR="001064DA">
        <w:rPr>
          <w:rFonts w:ascii="Tahoma" w:hAnsi="Tahoma" w:cs="Tahoma"/>
        </w:rPr>
        <w:t>srajc in bluz</w:t>
      </w:r>
      <w:r w:rsidRPr="000D063B">
        <w:rPr>
          <w:rFonts w:ascii="Tahoma" w:hAnsi="Tahoma" w:cs="Tahoma"/>
        </w:rPr>
        <w:t xml:space="preserve">. Seznam natisne in v pisni obliki podpiše, žigosa ter priloži v pdf. formatu. S tem ponudnik potrdi, da je seznanjen s Seznamom </w:t>
      </w:r>
      <w:r>
        <w:rPr>
          <w:rFonts w:ascii="Tahoma" w:hAnsi="Tahoma" w:cs="Tahoma"/>
        </w:rPr>
        <w:t xml:space="preserve">delov </w:t>
      </w:r>
      <w:r w:rsidR="001064DA">
        <w:rPr>
          <w:rFonts w:ascii="Tahoma" w:hAnsi="Tahoma" w:cs="Tahoma"/>
        </w:rPr>
        <w:t>srajc in bluz</w:t>
      </w:r>
      <w:r w:rsidRPr="000D063B">
        <w:rPr>
          <w:rFonts w:ascii="Tahoma" w:hAnsi="Tahoma" w:cs="Tahoma"/>
        </w:rPr>
        <w:t xml:space="preserve">.  </w:t>
      </w:r>
    </w:p>
    <w:p w14:paraId="430F3911" w14:textId="77777777" w:rsidR="00EA488E" w:rsidRDefault="00EA488E" w:rsidP="00752F7D">
      <w:pPr>
        <w:keepLines/>
        <w:widowControl w:val="0"/>
        <w:jc w:val="both"/>
        <w:rPr>
          <w:rFonts w:ascii="Tahoma" w:hAnsi="Tahoma" w:cs="Tahoma"/>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09"/>
      </w:tblGrid>
      <w:tr w:rsidR="00FB3C4F" w:rsidRPr="00C8579C" w14:paraId="3F525A59" w14:textId="77777777" w:rsidTr="00387E6E">
        <w:tc>
          <w:tcPr>
            <w:tcW w:w="7933" w:type="dxa"/>
            <w:tcBorders>
              <w:top w:val="single" w:sz="4" w:space="0" w:color="auto"/>
              <w:bottom w:val="single" w:sz="4" w:space="0" w:color="auto"/>
            </w:tcBorders>
          </w:tcPr>
          <w:p w14:paraId="6C81B7F0" w14:textId="77777777" w:rsidR="00FB3C4F" w:rsidRPr="00C8579C" w:rsidRDefault="00FB3C4F" w:rsidP="00387E6E">
            <w:pPr>
              <w:keepLines/>
              <w:widowControl w:val="0"/>
              <w:rPr>
                <w:rFonts w:ascii="Tahoma" w:hAnsi="Tahoma" w:cs="Tahoma"/>
              </w:rPr>
            </w:pPr>
            <w:r w:rsidRPr="00C8579C">
              <w:rPr>
                <w:rFonts w:ascii="Tahoma" w:hAnsi="Tahoma" w:cs="Tahoma"/>
              </w:rPr>
              <w:t>ZAVAROVANJE DOBRE IZVEDBE OBVEZNOSTI</w:t>
            </w:r>
          </w:p>
        </w:tc>
        <w:tc>
          <w:tcPr>
            <w:tcW w:w="1209" w:type="dxa"/>
            <w:tcBorders>
              <w:top w:val="single" w:sz="4" w:space="0" w:color="auto"/>
              <w:bottom w:val="single" w:sz="4" w:space="0" w:color="auto"/>
            </w:tcBorders>
          </w:tcPr>
          <w:p w14:paraId="477A711E" w14:textId="39B85D54" w:rsidR="00FB3C4F" w:rsidRPr="00C8579C" w:rsidRDefault="00FB3C4F" w:rsidP="00387E6E">
            <w:pPr>
              <w:keepLines/>
              <w:widowControl w:val="0"/>
              <w:ind w:left="-353" w:firstLine="353"/>
              <w:rPr>
                <w:rFonts w:ascii="Tahoma" w:hAnsi="Tahoma" w:cs="Tahoma"/>
                <w:b/>
                <w:i/>
              </w:rPr>
            </w:pPr>
            <w:r>
              <w:rPr>
                <w:rFonts w:ascii="Tahoma" w:hAnsi="Tahoma" w:cs="Tahoma"/>
                <w:b/>
                <w:i/>
              </w:rPr>
              <w:t>Priloga 8</w:t>
            </w:r>
          </w:p>
        </w:tc>
      </w:tr>
    </w:tbl>
    <w:p w14:paraId="5560E8FD" w14:textId="77777777" w:rsidR="00FB3C4F" w:rsidRDefault="00FB3C4F" w:rsidP="00FB3C4F">
      <w:pPr>
        <w:keepLines/>
        <w:widowControl w:val="0"/>
        <w:jc w:val="both"/>
        <w:rPr>
          <w:rFonts w:ascii="Tahoma" w:hAnsi="Tahoma" w:cs="Tahoma"/>
        </w:rPr>
      </w:pPr>
      <w:r w:rsidRPr="00C8579C">
        <w:rPr>
          <w:rFonts w:ascii="Tahoma" w:hAnsi="Tahoma" w:cs="Tahoma"/>
        </w:rPr>
        <w:t xml:space="preserve">Razpisni dokumentaciji je priložen vzorec zavarovanja. </w:t>
      </w:r>
      <w:r w:rsidRPr="006806DC">
        <w:rPr>
          <w:rFonts w:ascii="Tahoma" w:hAnsi="Tahoma" w:cs="Tahoma"/>
        </w:rPr>
        <w:t xml:space="preserve">Zaželeno je, da je vzorec finančnega zavarovanja izpolnjen in naložen v </w:t>
      </w:r>
      <w:r w:rsidRPr="000E195F">
        <w:rPr>
          <w:rFonts w:ascii="Tahoma" w:hAnsi="Tahoma" w:cs="Tahoma"/>
        </w:rPr>
        <w:t xml:space="preserve">razdelek </w:t>
      </w:r>
      <w:r w:rsidRPr="006806DC">
        <w:rPr>
          <w:rFonts w:ascii="Tahoma" w:hAnsi="Tahoma" w:cs="Tahoma"/>
          <w:b/>
        </w:rPr>
        <w:t>»</w:t>
      </w:r>
      <w:r>
        <w:rPr>
          <w:rFonts w:ascii="Tahoma" w:hAnsi="Tahoma" w:cs="Tahoma"/>
          <w:b/>
        </w:rPr>
        <w:t>Dokumenti - ostale priloge</w:t>
      </w:r>
      <w:r w:rsidRPr="006806DC">
        <w:rPr>
          <w:rFonts w:ascii="Tahoma" w:hAnsi="Tahoma" w:cs="Tahoma"/>
          <w:b/>
        </w:rPr>
        <w:t>«.</w:t>
      </w:r>
    </w:p>
    <w:p w14:paraId="3A0D20B6" w14:textId="77777777" w:rsidR="008C30D8" w:rsidRDefault="008C30D8" w:rsidP="00794B74">
      <w:pPr>
        <w:keepNext/>
        <w:jc w:val="both"/>
        <w:rPr>
          <w:rFonts w:ascii="Tahoma" w:hAnsi="Tahoma" w:cs="Tahoma"/>
        </w:rPr>
      </w:pPr>
    </w:p>
    <w:p w14:paraId="24ACB04C" w14:textId="77777777" w:rsidR="00732A7A" w:rsidRPr="002F292D" w:rsidRDefault="00732A7A" w:rsidP="00794B74">
      <w:pPr>
        <w:keepNext/>
        <w:jc w:val="both"/>
        <w:rPr>
          <w:rFonts w:ascii="Tahoma" w:hAnsi="Tahoma" w:cs="Tahoma"/>
        </w:rPr>
      </w:pPr>
    </w:p>
    <w:p w14:paraId="0FF426B5" w14:textId="77777777" w:rsidR="00732A7A" w:rsidRDefault="00732A7A">
      <w:pPr>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9510EF" w:rsidRPr="00CE1BAD" w14:paraId="0525E903" w14:textId="77777777" w:rsidTr="0057352F">
        <w:tc>
          <w:tcPr>
            <w:tcW w:w="9142" w:type="dxa"/>
          </w:tcPr>
          <w:p w14:paraId="247DB217" w14:textId="77777777" w:rsidR="009510EF" w:rsidRPr="00CE1BAD" w:rsidRDefault="009510EF" w:rsidP="00752F7D">
            <w:pPr>
              <w:keepLines/>
              <w:widowControl w:val="0"/>
              <w:jc w:val="center"/>
              <w:rPr>
                <w:rFonts w:ascii="Tahoma" w:hAnsi="Tahoma" w:cs="Tahoma"/>
                <w:b/>
                <w:i/>
              </w:rPr>
            </w:pPr>
            <w:r>
              <w:rPr>
                <w:rFonts w:ascii="Tahoma" w:hAnsi="Tahoma" w:cs="Tahoma"/>
              </w:rPr>
              <w:t>POVZETEK PREDRAČUNA</w:t>
            </w:r>
          </w:p>
        </w:tc>
      </w:tr>
    </w:tbl>
    <w:p w14:paraId="1A68C49A" w14:textId="77777777" w:rsidR="009510EF" w:rsidRPr="00C8579C" w:rsidRDefault="009510EF" w:rsidP="00752F7D">
      <w:pPr>
        <w:keepLines/>
        <w:widowControl w:val="0"/>
        <w:jc w:val="both"/>
        <w:rPr>
          <w:rFonts w:ascii="Tahoma" w:hAnsi="Tahoma" w:cs="Tahoma"/>
        </w:rPr>
      </w:pPr>
    </w:p>
    <w:p w14:paraId="404AF760" w14:textId="77777777" w:rsidR="006C1AC9" w:rsidRPr="00C8579C" w:rsidRDefault="006C1AC9" w:rsidP="00752F7D">
      <w:pPr>
        <w:keepLines/>
        <w:widowControl w:val="0"/>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1700F6E5" w14:textId="77777777" w:rsidR="006C1AC9" w:rsidRPr="00C8579C" w:rsidRDefault="006C1AC9" w:rsidP="00752F7D">
      <w:pPr>
        <w:keepLines/>
        <w:widowControl w:val="0"/>
        <w:jc w:val="both"/>
        <w:rPr>
          <w:rFonts w:ascii="Tahoma" w:hAnsi="Tahoma" w:cs="Tahoma"/>
        </w:rPr>
      </w:pPr>
    </w:p>
    <w:p w14:paraId="1B0C5A94" w14:textId="54EB95CF" w:rsidR="00E24A55" w:rsidRDefault="006C1AC9" w:rsidP="00752F7D">
      <w:pPr>
        <w:keepLines/>
        <w:widowControl w:val="0"/>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00CC4B44">
        <w:rPr>
          <w:rFonts w:ascii="Tahoma" w:hAnsi="Tahoma" w:cs="Tahoma"/>
          <w:b/>
        </w:rPr>
        <w:t>LPP-</w:t>
      </w:r>
      <w:r w:rsidR="0081495C">
        <w:rPr>
          <w:rFonts w:ascii="Tahoma" w:hAnsi="Tahoma" w:cs="Tahoma"/>
          <w:b/>
        </w:rPr>
        <w:t>65/23</w:t>
      </w:r>
      <w:r w:rsidR="00032CA0" w:rsidRPr="00C8579C">
        <w:rPr>
          <w:rFonts w:ascii="Tahoma" w:hAnsi="Tahoma" w:cs="Tahoma"/>
          <w:b/>
        </w:rPr>
        <w:t xml:space="preserve"> </w:t>
      </w:r>
      <w:r w:rsidRPr="00C8579C">
        <w:rPr>
          <w:rFonts w:ascii="Tahoma" w:hAnsi="Tahoma" w:cs="Tahoma"/>
          <w:b/>
        </w:rPr>
        <w:t xml:space="preserve">– </w:t>
      </w:r>
      <w:r w:rsidR="006A63B2">
        <w:rPr>
          <w:rFonts w:ascii="Tahoma" w:hAnsi="Tahoma" w:cs="Tahoma"/>
          <w:b/>
        </w:rPr>
        <w:t>»</w:t>
      </w:r>
      <w:r w:rsidR="00CC4B44">
        <w:rPr>
          <w:rFonts w:ascii="Tahoma" w:hAnsi="Tahoma" w:cs="Tahoma"/>
          <w:b/>
        </w:rPr>
        <w:t>Dobava srajc in bluz</w:t>
      </w:r>
      <w:r w:rsidR="006A63B2">
        <w:rPr>
          <w:rFonts w:ascii="Tahoma" w:hAnsi="Tahoma" w:cs="Tahoma"/>
          <w:b/>
        </w:rPr>
        <w:t>«</w:t>
      </w:r>
    </w:p>
    <w:p w14:paraId="43FB99C3" w14:textId="77777777" w:rsidR="009510EF" w:rsidRDefault="009510EF" w:rsidP="00752F7D">
      <w:pPr>
        <w:keepLines/>
        <w:widowControl w:val="0"/>
        <w:jc w:val="both"/>
        <w:rPr>
          <w:rFonts w:ascii="Tahoma" w:hAnsi="Tahoma" w:cs="Tahoma"/>
          <w:b/>
        </w:rPr>
      </w:pPr>
    </w:p>
    <w:p w14:paraId="264697F2" w14:textId="77777777" w:rsidR="00E24A55" w:rsidRDefault="00E24A55" w:rsidP="00F751AD">
      <w:pPr>
        <w:pStyle w:val="Naslov8"/>
        <w:keepNext w:val="0"/>
        <w:keepLines/>
        <w:widowControl w:val="0"/>
        <w:numPr>
          <w:ilvl w:val="0"/>
          <w:numId w:val="15"/>
        </w:numPr>
        <w:rPr>
          <w:rFonts w:ascii="Tahoma" w:hAnsi="Tahoma" w:cs="Tahoma"/>
          <w:sz w:val="20"/>
          <w:lang w:val="sl-SI"/>
        </w:rPr>
      </w:pPr>
      <w:r w:rsidRPr="00A63D69">
        <w:rPr>
          <w:rFonts w:ascii="Tahoma" w:hAnsi="Tahoma" w:cs="Tahoma"/>
          <w:sz w:val="20"/>
          <w:lang w:val="sl-SI"/>
        </w:rPr>
        <w:t>SKUPNA PONUDBENA VREDNOST</w:t>
      </w:r>
    </w:p>
    <w:p w14:paraId="7D3FEB0A" w14:textId="77777777" w:rsidR="002C696C" w:rsidRPr="002C696C" w:rsidRDefault="002C696C" w:rsidP="002C696C">
      <w:pPr>
        <w:pStyle w:val="Odstavekseznama"/>
        <w:ind w:left="360"/>
        <w:rPr>
          <w:rFonts w:ascii="Tahoma" w:hAnsi="Tahoma" w:cs="Tahoma"/>
          <w:b/>
        </w:rPr>
      </w:pPr>
    </w:p>
    <w:p w14:paraId="1828CD74" w14:textId="77777777" w:rsidR="002C696C" w:rsidRPr="002C696C" w:rsidRDefault="002C696C" w:rsidP="002C696C">
      <w:pPr>
        <w:rPr>
          <w:rFonts w:ascii="Tahoma" w:hAnsi="Tahoma" w:cs="Tahoma"/>
          <w:b/>
        </w:rPr>
      </w:pPr>
    </w:p>
    <w:tbl>
      <w:tblPr>
        <w:tblpPr w:leftFromText="141" w:rightFromText="141" w:vertAnchor="text" w:horzAnchor="margin" w:tblpX="216" w:tblpY="11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841"/>
      </w:tblGrid>
      <w:tr w:rsidR="002C696C" w:rsidRPr="00B6318A" w14:paraId="50CF51D9" w14:textId="77777777" w:rsidTr="00AB1D7B">
        <w:tc>
          <w:tcPr>
            <w:tcW w:w="2943" w:type="dxa"/>
            <w:shd w:val="clear" w:color="auto" w:fill="F2F2F2"/>
            <w:vAlign w:val="center"/>
          </w:tcPr>
          <w:p w14:paraId="705EA77D"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p w14:paraId="7A4C6A22" w14:textId="77777777" w:rsidR="002C696C" w:rsidRPr="005B083E"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22"/>
                <w:szCs w:val="18"/>
              </w:rPr>
            </w:pPr>
            <w:r w:rsidRPr="005B083E">
              <w:rPr>
                <w:rFonts w:ascii="Tahoma" w:hAnsi="Tahoma" w:cs="Tahoma"/>
                <w:b/>
                <w:sz w:val="22"/>
                <w:szCs w:val="18"/>
              </w:rPr>
              <w:t>Skupna ponudbena cena v EUR brez DDV</w:t>
            </w:r>
          </w:p>
          <w:p w14:paraId="609080C7"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tc>
        <w:tc>
          <w:tcPr>
            <w:tcW w:w="5841" w:type="dxa"/>
            <w:shd w:val="clear" w:color="auto" w:fill="F2F2F2"/>
            <w:vAlign w:val="center"/>
          </w:tcPr>
          <w:p w14:paraId="22A937D3" w14:textId="77777777" w:rsidR="002C696C" w:rsidRPr="00B6318A"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right"/>
              <w:rPr>
                <w:rFonts w:ascii="Tahoma" w:hAnsi="Tahoma" w:cs="Tahoma"/>
                <w:b/>
                <w:sz w:val="18"/>
                <w:szCs w:val="18"/>
              </w:rPr>
            </w:pPr>
          </w:p>
        </w:tc>
      </w:tr>
    </w:tbl>
    <w:p w14:paraId="3C83D483" w14:textId="77777777" w:rsidR="001638BB" w:rsidRDefault="001638BB" w:rsidP="00752F7D">
      <w:pPr>
        <w:keepLines/>
        <w:widowControl w:val="0"/>
        <w:jc w:val="both"/>
        <w:rPr>
          <w:rFonts w:ascii="Tahoma" w:hAnsi="Tahoma" w:cs="Tahoma"/>
          <w:b/>
        </w:rPr>
      </w:pPr>
    </w:p>
    <w:p w14:paraId="4C764205" w14:textId="3682E4E1" w:rsidR="00CC7E96" w:rsidRDefault="00CC7E96" w:rsidP="00752F7D">
      <w:pPr>
        <w:keepLines/>
        <w:widowControl w:val="0"/>
        <w:jc w:val="both"/>
        <w:rPr>
          <w:rFonts w:ascii="Tahoma" w:hAnsi="Tahoma" w:cs="Tahoma"/>
          <w:b/>
        </w:rPr>
      </w:pPr>
    </w:p>
    <w:p w14:paraId="4B4D2D2A" w14:textId="77777777" w:rsidR="00FB3C4F" w:rsidRDefault="00FB3C4F" w:rsidP="00752F7D">
      <w:pPr>
        <w:keepLines/>
        <w:widowControl w:val="0"/>
        <w:jc w:val="both"/>
        <w:rPr>
          <w:rFonts w:ascii="Tahoma" w:hAnsi="Tahoma" w:cs="Tahoma"/>
          <w:b/>
        </w:rPr>
      </w:pPr>
    </w:p>
    <w:p w14:paraId="6FCF8DE2" w14:textId="77777777" w:rsidR="00CC7E96" w:rsidRPr="00A63D69" w:rsidRDefault="00CC7E96" w:rsidP="00752F7D">
      <w:pPr>
        <w:keepLines/>
        <w:widowControl w:val="0"/>
        <w:jc w:val="both"/>
        <w:rPr>
          <w:rFonts w:ascii="Tahoma" w:hAnsi="Tahoma" w:cs="Tahoma"/>
          <w:b/>
        </w:rPr>
      </w:pPr>
    </w:p>
    <w:p w14:paraId="08830FAA" w14:textId="77777777" w:rsidR="00E24A55" w:rsidRDefault="00E24A55" w:rsidP="00752F7D">
      <w:pPr>
        <w:keepLines/>
        <w:widowControl w:val="0"/>
        <w:jc w:val="both"/>
        <w:rPr>
          <w:rFonts w:ascii="Tahoma" w:hAnsi="Tahoma" w:cs="Tahoma"/>
          <w:b/>
        </w:rPr>
      </w:pPr>
    </w:p>
    <w:p w14:paraId="26FCAA47" w14:textId="77777777" w:rsidR="002C696C" w:rsidRDefault="002C696C" w:rsidP="00752F7D">
      <w:pPr>
        <w:keepLines/>
        <w:widowControl w:val="0"/>
        <w:jc w:val="both"/>
        <w:rPr>
          <w:rFonts w:ascii="Tahoma" w:hAnsi="Tahoma" w:cs="Tahoma"/>
          <w:b/>
        </w:rPr>
      </w:pPr>
    </w:p>
    <w:p w14:paraId="461D1E24" w14:textId="77777777" w:rsidR="002C696C" w:rsidRPr="00A63D69" w:rsidRDefault="002C696C" w:rsidP="00752F7D">
      <w:pPr>
        <w:keepLines/>
        <w:widowControl w:val="0"/>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63D69" w14:paraId="05376205" w14:textId="77777777" w:rsidTr="008D6AFF">
        <w:trPr>
          <w:trHeight w:val="235"/>
        </w:trPr>
        <w:tc>
          <w:tcPr>
            <w:tcW w:w="3430" w:type="dxa"/>
            <w:tcBorders>
              <w:bottom w:val="single" w:sz="4" w:space="0" w:color="auto"/>
            </w:tcBorders>
          </w:tcPr>
          <w:p w14:paraId="661A1554" w14:textId="77777777" w:rsidR="00E24A55" w:rsidRPr="00A63D69" w:rsidRDefault="00E24A55" w:rsidP="00752F7D">
            <w:pPr>
              <w:keepLines/>
              <w:widowControl w:val="0"/>
              <w:jc w:val="both"/>
              <w:rPr>
                <w:rFonts w:ascii="Tahoma" w:hAnsi="Tahoma" w:cs="Tahoma"/>
                <w:snapToGrid w:val="0"/>
                <w:color w:val="000000"/>
              </w:rPr>
            </w:pPr>
          </w:p>
        </w:tc>
        <w:tc>
          <w:tcPr>
            <w:tcW w:w="2574" w:type="dxa"/>
          </w:tcPr>
          <w:p w14:paraId="11B137F2" w14:textId="77777777" w:rsidR="00E24A55" w:rsidRPr="00A63D69" w:rsidRDefault="00E24A55" w:rsidP="00752F7D">
            <w:pPr>
              <w:keepLines/>
              <w:widowControl w:val="0"/>
              <w:jc w:val="center"/>
              <w:rPr>
                <w:rFonts w:ascii="Tahoma" w:hAnsi="Tahoma" w:cs="Tahoma"/>
                <w:snapToGrid w:val="0"/>
                <w:color w:val="000000"/>
              </w:rPr>
            </w:pPr>
          </w:p>
        </w:tc>
        <w:tc>
          <w:tcPr>
            <w:tcW w:w="3118" w:type="dxa"/>
            <w:tcBorders>
              <w:bottom w:val="single" w:sz="4" w:space="0" w:color="auto"/>
            </w:tcBorders>
          </w:tcPr>
          <w:p w14:paraId="56BBFF20" w14:textId="77777777" w:rsidR="00E24A55" w:rsidRPr="00A63D69" w:rsidRDefault="00E24A55" w:rsidP="00752F7D">
            <w:pPr>
              <w:keepLines/>
              <w:widowControl w:val="0"/>
              <w:tabs>
                <w:tab w:val="left" w:pos="567"/>
                <w:tab w:val="num" w:pos="851"/>
                <w:tab w:val="left" w:pos="993"/>
              </w:tabs>
              <w:jc w:val="both"/>
              <w:rPr>
                <w:rFonts w:ascii="Tahoma" w:hAnsi="Tahoma" w:cs="Tahoma"/>
                <w:snapToGrid w:val="0"/>
                <w:color w:val="000000"/>
              </w:rPr>
            </w:pPr>
          </w:p>
        </w:tc>
      </w:tr>
      <w:tr w:rsidR="00E24A55" w:rsidRPr="00A63D69" w14:paraId="673D39AD" w14:textId="77777777" w:rsidTr="008D6AFF">
        <w:trPr>
          <w:trHeight w:val="235"/>
        </w:trPr>
        <w:tc>
          <w:tcPr>
            <w:tcW w:w="3430" w:type="dxa"/>
            <w:tcBorders>
              <w:top w:val="single" w:sz="4" w:space="0" w:color="auto"/>
            </w:tcBorders>
          </w:tcPr>
          <w:p w14:paraId="38B802CE" w14:textId="77777777"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(kraj, datum)</w:t>
            </w:r>
          </w:p>
        </w:tc>
        <w:tc>
          <w:tcPr>
            <w:tcW w:w="2574" w:type="dxa"/>
          </w:tcPr>
          <w:p w14:paraId="06505A07" w14:textId="77777777" w:rsidR="00E24A55" w:rsidRPr="00A63D69" w:rsidRDefault="00E24A55" w:rsidP="00752F7D">
            <w:pPr>
              <w:keepLines/>
              <w:widowControl w:val="0"/>
              <w:jc w:val="center"/>
              <w:rPr>
                <w:rFonts w:ascii="Tahoma" w:hAnsi="Tahoma" w:cs="Tahoma"/>
                <w:snapToGrid w:val="0"/>
                <w:color w:val="000000"/>
              </w:rPr>
            </w:pPr>
            <w:r w:rsidRPr="00A63D69">
              <w:rPr>
                <w:rFonts w:ascii="Tahoma" w:hAnsi="Tahoma" w:cs="Tahoma"/>
                <w:snapToGrid w:val="0"/>
                <w:color w:val="000000"/>
              </w:rPr>
              <w:t>žig</w:t>
            </w:r>
          </w:p>
        </w:tc>
        <w:tc>
          <w:tcPr>
            <w:tcW w:w="3118" w:type="dxa"/>
            <w:tcBorders>
              <w:top w:val="single" w:sz="4" w:space="0" w:color="auto"/>
            </w:tcBorders>
          </w:tcPr>
          <w:p w14:paraId="539A7311" w14:textId="77777777" w:rsidR="00E24A55" w:rsidRPr="00A63D69" w:rsidRDefault="00E24A55" w:rsidP="00752F7D">
            <w:pPr>
              <w:keepLines/>
              <w:widowControl w:val="0"/>
              <w:jc w:val="both"/>
              <w:rPr>
                <w:rFonts w:ascii="Tahoma" w:hAnsi="Tahoma" w:cs="Tahoma"/>
                <w:snapToGrid w:val="0"/>
                <w:color w:val="000000"/>
              </w:rPr>
            </w:pPr>
            <w:r w:rsidRPr="00A63D69">
              <w:rPr>
                <w:rFonts w:ascii="Tahoma" w:hAnsi="Tahoma" w:cs="Tahoma"/>
                <w:snapToGrid w:val="0"/>
                <w:color w:val="000000"/>
              </w:rPr>
              <w:t>(Ime in priimek ter podpis ponudnika)</w:t>
            </w:r>
          </w:p>
        </w:tc>
      </w:tr>
    </w:tbl>
    <w:p w14:paraId="32DA8E45" w14:textId="77777777" w:rsidR="00305C18" w:rsidRDefault="00305C18" w:rsidP="00752F7D">
      <w:pPr>
        <w:keepLines/>
        <w:widowControl w:val="0"/>
      </w:pPr>
    </w:p>
    <w:p w14:paraId="0590C08A" w14:textId="77777777" w:rsidR="007A63B7" w:rsidRDefault="007A63B7" w:rsidP="00752F7D">
      <w:pPr>
        <w:keepLines/>
        <w:widowControl w:val="0"/>
      </w:pPr>
    </w:p>
    <w:p w14:paraId="1D372EF3" w14:textId="77777777" w:rsidR="002C696C" w:rsidRDefault="002C696C" w:rsidP="00752F7D">
      <w:pPr>
        <w:keepLines/>
        <w:widowControl w:val="0"/>
      </w:pPr>
    </w:p>
    <w:p w14:paraId="6910D852" w14:textId="77777777" w:rsidR="002C696C" w:rsidRDefault="002C696C" w:rsidP="00752F7D">
      <w:pPr>
        <w:keepLines/>
        <w:widowControl w:val="0"/>
      </w:pPr>
    </w:p>
    <w:p w14:paraId="4647BCE5" w14:textId="77777777" w:rsidR="002C696C" w:rsidRDefault="002C696C" w:rsidP="00752F7D">
      <w:pPr>
        <w:keepLines/>
        <w:widowControl w:val="0"/>
      </w:pPr>
    </w:p>
    <w:p w14:paraId="492687BD" w14:textId="77777777" w:rsidR="002C696C" w:rsidRDefault="002C696C" w:rsidP="00752F7D">
      <w:pPr>
        <w:keepLines/>
        <w:widowControl w:val="0"/>
      </w:pPr>
    </w:p>
    <w:p w14:paraId="663242BD" w14:textId="77777777" w:rsidR="002C696C" w:rsidRDefault="002C696C" w:rsidP="00752F7D">
      <w:pPr>
        <w:keepLines/>
        <w:widowControl w:val="0"/>
      </w:pPr>
    </w:p>
    <w:p w14:paraId="313727C6" w14:textId="77777777" w:rsidR="002C696C" w:rsidRDefault="002C696C" w:rsidP="00752F7D">
      <w:pPr>
        <w:keepLines/>
        <w:widowControl w:val="0"/>
      </w:pPr>
    </w:p>
    <w:p w14:paraId="2BFDABFA" w14:textId="77777777" w:rsidR="002C696C" w:rsidRDefault="002C696C" w:rsidP="00752F7D">
      <w:pPr>
        <w:keepLines/>
        <w:widowControl w:val="0"/>
      </w:pPr>
    </w:p>
    <w:p w14:paraId="3DBB4F84" w14:textId="77777777" w:rsidR="002C696C" w:rsidRDefault="002C696C" w:rsidP="00752F7D">
      <w:pPr>
        <w:keepLines/>
        <w:widowControl w:val="0"/>
      </w:pPr>
    </w:p>
    <w:p w14:paraId="55E64F8C" w14:textId="77777777" w:rsidR="002C696C" w:rsidRDefault="002C696C" w:rsidP="00752F7D">
      <w:pPr>
        <w:keepLines/>
        <w:widowControl w:val="0"/>
      </w:pPr>
    </w:p>
    <w:p w14:paraId="7F868A78" w14:textId="77777777" w:rsidR="002C696C" w:rsidRDefault="002C696C" w:rsidP="00752F7D">
      <w:pPr>
        <w:keepLines/>
        <w:widowControl w:val="0"/>
      </w:pPr>
    </w:p>
    <w:p w14:paraId="677B0AE9" w14:textId="77777777" w:rsidR="002C696C" w:rsidRPr="009A285E" w:rsidRDefault="002C696C" w:rsidP="002C696C">
      <w:pPr>
        <w:keepNext/>
        <w:keepLines/>
        <w:spacing w:line="276" w:lineRule="auto"/>
        <w:jc w:val="both"/>
        <w:rPr>
          <w:rFonts w:ascii="Tahoma" w:hAnsi="Tahoma" w:cs="Tahoma"/>
          <w:b/>
          <w:i/>
          <w:sz w:val="18"/>
        </w:rPr>
      </w:pPr>
      <w:r w:rsidRPr="009A285E">
        <w:rPr>
          <w:rFonts w:ascii="Tahoma" w:hAnsi="Tahoma" w:cs="Tahoma"/>
          <w:b/>
          <w:i/>
          <w:sz w:val="18"/>
        </w:rPr>
        <w:t xml:space="preserve">Navodilo: </w:t>
      </w:r>
    </w:p>
    <w:p w14:paraId="765E8D71" w14:textId="77777777" w:rsidR="002C696C" w:rsidRPr="008A3D17" w:rsidRDefault="002C696C" w:rsidP="002C696C">
      <w:pPr>
        <w:keepNext/>
        <w:keepLines/>
        <w:spacing w:line="276" w:lineRule="auto"/>
        <w:jc w:val="both"/>
        <w:rPr>
          <w:rFonts w:ascii="Tahoma" w:hAnsi="Tahoma" w:cs="Tahoma"/>
          <w:b/>
          <w:i/>
          <w:sz w:val="18"/>
          <w:u w:val="single"/>
        </w:rPr>
      </w:pPr>
      <w:r w:rsidRPr="009A285E">
        <w:rPr>
          <w:rFonts w:ascii="Tahoma" w:hAnsi="Tahoma" w:cs="Tahoma"/>
          <w:i/>
          <w:sz w:val="18"/>
        </w:rPr>
        <w:t xml:space="preserve">Ponudnik </w:t>
      </w:r>
      <w:r w:rsidRPr="009A285E">
        <w:rPr>
          <w:rFonts w:ascii="Tahoma" w:hAnsi="Tahoma" w:cs="Tahoma"/>
          <w:b/>
          <w:i/>
          <w:sz w:val="18"/>
          <w:u w:val="single"/>
        </w:rPr>
        <w:t>mora</w:t>
      </w:r>
      <w:r w:rsidRPr="009A285E">
        <w:rPr>
          <w:rFonts w:ascii="Tahoma" w:hAnsi="Tahoma" w:cs="Tahoma"/>
          <w:i/>
          <w:sz w:val="18"/>
          <w:u w:val="single"/>
        </w:rPr>
        <w:t xml:space="preserve"> Povzetek predračuna</w:t>
      </w:r>
      <w:r w:rsidRPr="009A285E">
        <w:rPr>
          <w:rFonts w:ascii="Tahoma" w:hAnsi="Tahoma" w:cs="Tahoma"/>
          <w:b/>
          <w:i/>
          <w:sz w:val="18"/>
        </w:rPr>
        <w:t xml:space="preserve"> </w:t>
      </w:r>
      <w:r w:rsidRPr="009A285E">
        <w:rPr>
          <w:rFonts w:ascii="Tahoma" w:hAnsi="Tahoma" w:cs="Tahoma"/>
          <w:i/>
          <w:sz w:val="18"/>
        </w:rPr>
        <w:t>v okviru sistema e-JN</w:t>
      </w:r>
      <w:r w:rsidRPr="009A285E">
        <w:rPr>
          <w:rFonts w:ascii="Tahoma" w:hAnsi="Tahoma" w:cs="Tahoma"/>
          <w:b/>
          <w:i/>
          <w:sz w:val="18"/>
        </w:rPr>
        <w:t xml:space="preserve"> </w:t>
      </w:r>
      <w:r w:rsidRPr="009A285E">
        <w:rPr>
          <w:rFonts w:ascii="Tahoma" w:hAnsi="Tahoma" w:cs="Tahoma"/>
          <w:b/>
          <w:i/>
          <w:sz w:val="18"/>
          <w:u w:val="single"/>
        </w:rPr>
        <w:t>naložiti v razdelek »Predračun«!!!!!</w:t>
      </w:r>
    </w:p>
    <w:p w14:paraId="24653179" w14:textId="77777777" w:rsidR="002C696C" w:rsidRPr="008A3D17" w:rsidRDefault="002C696C" w:rsidP="002C696C">
      <w:pPr>
        <w:keepNext/>
        <w:rPr>
          <w:sz w:val="17"/>
          <w:szCs w:val="17"/>
        </w:rPr>
      </w:pPr>
      <w:r w:rsidRPr="008A3D17">
        <w:rPr>
          <w:sz w:val="17"/>
          <w:szCs w:val="17"/>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3F642997" w14:textId="77777777" w:rsidTr="00343A7C">
        <w:tc>
          <w:tcPr>
            <w:tcW w:w="7725" w:type="dxa"/>
          </w:tcPr>
          <w:p w14:paraId="5927A787" w14:textId="77777777" w:rsidR="00DB2056" w:rsidRPr="00CE1BAD" w:rsidRDefault="00DB2056" w:rsidP="00752F7D">
            <w:pPr>
              <w:keepLines/>
              <w:widowControl w:val="0"/>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sidRPr="0064358A">
              <w:rPr>
                <w:rFonts w:ascii="Tahoma" w:hAnsi="Tahoma" w:cs="Tahoma"/>
              </w:rPr>
              <w:t xml:space="preserve">Izjava </w:t>
            </w:r>
            <w:r>
              <w:rPr>
                <w:rFonts w:ascii="Tahoma" w:hAnsi="Tahoma" w:cs="Tahoma"/>
              </w:rPr>
              <w:t>ponudnika</w:t>
            </w:r>
            <w:r w:rsidRPr="0064358A">
              <w:rPr>
                <w:rFonts w:ascii="Tahoma" w:hAnsi="Tahoma" w:cs="Tahoma"/>
              </w:rPr>
              <w:t xml:space="preserve"> (partner</w:t>
            </w:r>
            <w:r>
              <w:rPr>
                <w:rFonts w:ascii="Tahoma" w:hAnsi="Tahoma" w:cs="Tahoma"/>
              </w:rPr>
              <w:t>ja)</w:t>
            </w:r>
          </w:p>
        </w:tc>
        <w:tc>
          <w:tcPr>
            <w:tcW w:w="1417" w:type="dxa"/>
          </w:tcPr>
          <w:p w14:paraId="6152C533" w14:textId="77777777" w:rsidR="00DB2056" w:rsidRPr="00CE1BAD" w:rsidRDefault="00DB2056" w:rsidP="00752F7D">
            <w:pPr>
              <w:keepLines/>
              <w:widowControl w:val="0"/>
              <w:jc w:val="both"/>
              <w:rPr>
                <w:rFonts w:ascii="Tahoma" w:hAnsi="Tahoma" w:cs="Tahoma"/>
                <w:b/>
                <w:i/>
              </w:rPr>
            </w:pPr>
            <w:r>
              <w:rPr>
                <w:rFonts w:ascii="Tahoma" w:hAnsi="Tahoma" w:cs="Tahoma"/>
                <w:b/>
                <w:i/>
              </w:rPr>
              <w:t>Priloga 3/1</w:t>
            </w:r>
          </w:p>
        </w:tc>
      </w:tr>
    </w:tbl>
    <w:p w14:paraId="009C6D8F" w14:textId="77777777" w:rsidR="00DB2056" w:rsidRDefault="00DB2056" w:rsidP="00752F7D">
      <w:pPr>
        <w:pStyle w:val="Blokbesedila"/>
        <w:keepLines/>
        <w:widowControl w:val="0"/>
        <w:tabs>
          <w:tab w:val="left" w:pos="9354"/>
        </w:tabs>
        <w:ind w:left="0" w:right="-2"/>
        <w:jc w:val="both"/>
        <w:rPr>
          <w:rFonts w:ascii="Tahoma" w:hAnsi="Tahoma" w:cs="Tahoma"/>
          <w:sz w:val="20"/>
        </w:rPr>
      </w:pPr>
    </w:p>
    <w:p w14:paraId="0C23C96A" w14:textId="413C9AE0" w:rsidR="00DB2056" w:rsidRPr="00160629" w:rsidRDefault="00DB2056" w:rsidP="00752F7D">
      <w:pPr>
        <w:keepLines/>
        <w:widowControl w:val="0"/>
        <w:jc w:val="both"/>
        <w:rPr>
          <w:rFonts w:ascii="Tahoma" w:hAnsi="Tahoma" w:cs="Tahoma"/>
          <w:b/>
        </w:rPr>
      </w:pPr>
      <w:r>
        <w:rPr>
          <w:rFonts w:ascii="Tahoma" w:hAnsi="Tahoma" w:cs="Tahoma"/>
        </w:rPr>
        <w:t>V zvezi z javnim naročilom št</w:t>
      </w:r>
      <w:r w:rsidR="006A63B2" w:rsidRPr="006A63B2">
        <w:rPr>
          <w:rFonts w:ascii="Tahoma" w:hAnsi="Tahoma" w:cs="Tahoma"/>
          <w:b/>
        </w:rPr>
        <w:t xml:space="preserve"> </w:t>
      </w:r>
      <w:r w:rsidR="00CC4B44">
        <w:rPr>
          <w:rFonts w:ascii="Tahoma" w:hAnsi="Tahoma" w:cs="Tahoma"/>
          <w:b/>
        </w:rPr>
        <w:t>LPP-</w:t>
      </w:r>
      <w:r w:rsidR="0081495C">
        <w:rPr>
          <w:rFonts w:ascii="Tahoma" w:hAnsi="Tahoma" w:cs="Tahoma"/>
          <w:b/>
        </w:rPr>
        <w:t>65/23</w:t>
      </w:r>
      <w:r w:rsidR="00AB1D7B" w:rsidRPr="00C8579C">
        <w:rPr>
          <w:rFonts w:ascii="Tahoma" w:hAnsi="Tahoma" w:cs="Tahoma"/>
          <w:b/>
        </w:rPr>
        <w:t xml:space="preserve"> – </w:t>
      </w:r>
      <w:r w:rsidR="00AB1D7B">
        <w:rPr>
          <w:rFonts w:ascii="Tahoma" w:hAnsi="Tahoma" w:cs="Tahoma"/>
          <w:b/>
        </w:rPr>
        <w:t>»</w:t>
      </w:r>
      <w:r w:rsidR="00CC4B44">
        <w:rPr>
          <w:rFonts w:ascii="Tahoma" w:hAnsi="Tahoma" w:cs="Tahoma"/>
          <w:b/>
        </w:rPr>
        <w:t>Dobava srajc in bluz</w:t>
      </w:r>
      <w:r w:rsidR="00AB1D7B">
        <w:rPr>
          <w:rFonts w:ascii="Tahoma" w:hAnsi="Tahoma" w:cs="Tahoma"/>
          <w:b/>
        </w:rPr>
        <w:t>«</w:t>
      </w:r>
      <w:r w:rsidR="00E24A55">
        <w:rPr>
          <w:rFonts w:ascii="Tahoma" w:hAnsi="Tahoma" w:cs="Tahoma"/>
          <w:b/>
        </w:rPr>
        <w:t xml:space="preserve"> </w:t>
      </w:r>
      <w:r w:rsidRPr="00B3733C">
        <w:rPr>
          <w:rFonts w:ascii="Tahoma" w:hAnsi="Tahoma" w:cs="Tahoma"/>
        </w:rPr>
        <w:t>kot</w:t>
      </w:r>
      <w:r w:rsidRPr="00160629">
        <w:rPr>
          <w:rFonts w:ascii="Tahoma" w:hAnsi="Tahoma" w:cs="Tahoma"/>
          <w:b/>
        </w:rPr>
        <w:t xml:space="preserve"> ponudnik/partner _____</w:t>
      </w:r>
      <w:r>
        <w:rPr>
          <w:rFonts w:ascii="Tahoma" w:hAnsi="Tahoma" w:cs="Tahoma"/>
          <w:b/>
        </w:rPr>
        <w:t>______________________________</w:t>
      </w:r>
      <w:r w:rsidRPr="00160629">
        <w:rPr>
          <w:rFonts w:ascii="Tahoma" w:hAnsi="Tahoma" w:cs="Tahoma"/>
          <w:b/>
        </w:rPr>
        <w:t xml:space="preserve"> </w:t>
      </w:r>
      <w:r w:rsidRPr="00160629">
        <w:rPr>
          <w:rFonts w:ascii="Tahoma" w:hAnsi="Tahoma" w:cs="Tahoma"/>
          <w:i/>
        </w:rPr>
        <w:t>(</w:t>
      </w:r>
      <w:r>
        <w:rPr>
          <w:rFonts w:ascii="Tahoma" w:hAnsi="Tahoma" w:cs="Tahoma"/>
          <w:i/>
        </w:rPr>
        <w:t>naziv</w:t>
      </w:r>
      <w:r w:rsidRPr="00160629">
        <w:rPr>
          <w:rFonts w:ascii="Tahoma" w:hAnsi="Tahoma" w:cs="Tahoma"/>
          <w:i/>
        </w:rPr>
        <w:t xml:space="preserve"> ponudnika/partnerja)</w:t>
      </w:r>
    </w:p>
    <w:p w14:paraId="53F29F68" w14:textId="77777777" w:rsidR="00DB2056" w:rsidRDefault="00DB2056" w:rsidP="00752F7D">
      <w:pPr>
        <w:pStyle w:val="Blokbesedila"/>
        <w:keepLines/>
        <w:widowControl w:val="0"/>
        <w:tabs>
          <w:tab w:val="clear" w:pos="8647"/>
          <w:tab w:val="left" w:pos="6035"/>
        </w:tabs>
        <w:ind w:left="0" w:right="-2"/>
        <w:jc w:val="both"/>
        <w:rPr>
          <w:rFonts w:ascii="Tahoma" w:hAnsi="Tahoma" w:cs="Tahoma"/>
          <w:b/>
          <w:sz w:val="20"/>
        </w:rPr>
      </w:pPr>
      <w:r>
        <w:rPr>
          <w:rFonts w:ascii="Tahoma" w:hAnsi="Tahoma" w:cs="Tahoma"/>
          <w:b/>
          <w:sz w:val="20"/>
        </w:rPr>
        <w:tab/>
      </w:r>
    </w:p>
    <w:p w14:paraId="1DDA2B18" w14:textId="77777777"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55B3EC78" w14:textId="77777777" w:rsidR="00DB2056" w:rsidRDefault="00DB2056" w:rsidP="00752F7D">
      <w:pPr>
        <w:pStyle w:val="Blokbesedila"/>
        <w:keepLines/>
        <w:widowControl w:val="0"/>
        <w:tabs>
          <w:tab w:val="left" w:pos="9354"/>
        </w:tabs>
        <w:ind w:left="0" w:right="-2"/>
        <w:jc w:val="center"/>
        <w:rPr>
          <w:rFonts w:ascii="Tahoma" w:hAnsi="Tahoma" w:cs="Tahoma"/>
          <w:b/>
          <w:sz w:val="20"/>
        </w:rPr>
      </w:pPr>
    </w:p>
    <w:p w14:paraId="72838CA2"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3BB72946"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RS, št. 50/12 – uradno prečiščeno besedilo, 6/16 – popr.,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7CB7372C"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BCC7D89" w14:textId="77777777" w:rsidR="004B2019" w:rsidRPr="00104E43"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EF8AFA3" w14:textId="77777777" w:rsidR="004B2019" w:rsidRDefault="004B2019" w:rsidP="004B2019">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576C2E6" w14:textId="77777777" w:rsidR="004B2019" w:rsidRPr="001D4FC3" w:rsidRDefault="004B2019" w:rsidP="004B2019">
      <w:pPr>
        <w:pStyle w:val="Odstavekseznama"/>
        <w:keepNext/>
        <w:keepLines/>
        <w:numPr>
          <w:ilvl w:val="1"/>
          <w:numId w:val="13"/>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81FE4B8" w14:textId="77777777" w:rsidR="004B2019" w:rsidRDefault="004B2019" w:rsidP="004B2019">
      <w:pPr>
        <w:pStyle w:val="Odstavekseznama"/>
        <w:keepNext/>
        <w:keepLines/>
        <w:numPr>
          <w:ilvl w:val="0"/>
          <w:numId w:val="41"/>
        </w:numPr>
        <w:tabs>
          <w:tab w:val="left" w:pos="284"/>
        </w:tabs>
        <w:ind w:left="1701"/>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2A9647BA" w14:textId="77777777" w:rsidR="004B2019" w:rsidRDefault="004B2019" w:rsidP="004B2019">
      <w:pPr>
        <w:pStyle w:val="Odstavekseznama"/>
        <w:keepNext/>
        <w:keepLines/>
        <w:numPr>
          <w:ilvl w:val="0"/>
          <w:numId w:val="41"/>
        </w:numPr>
        <w:tabs>
          <w:tab w:val="left" w:pos="284"/>
        </w:tabs>
        <w:ind w:left="1701"/>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24A7F16" w14:textId="77777777" w:rsidR="004B2019" w:rsidRDefault="004B2019" w:rsidP="004B2019">
      <w:pPr>
        <w:pStyle w:val="Odstavekseznama"/>
        <w:keepNext/>
        <w:keepLines/>
        <w:numPr>
          <w:ilvl w:val="0"/>
          <w:numId w:val="41"/>
        </w:numPr>
        <w:tabs>
          <w:tab w:val="left" w:pos="284"/>
        </w:tabs>
        <w:ind w:left="1701"/>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EFA6AFF" w14:textId="77777777" w:rsidR="004B2019" w:rsidRPr="001D4FC3" w:rsidRDefault="004B2019" w:rsidP="004B2019">
      <w:pPr>
        <w:pStyle w:val="Odstavekseznama"/>
        <w:keepNext/>
        <w:keepLines/>
        <w:numPr>
          <w:ilvl w:val="0"/>
          <w:numId w:val="41"/>
        </w:numPr>
        <w:tabs>
          <w:tab w:val="left" w:pos="284"/>
        </w:tabs>
        <w:ind w:left="1701"/>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47E7AA14" w14:textId="77777777" w:rsidR="00DB2056" w:rsidRDefault="00DB2056" w:rsidP="00752F7D">
      <w:pPr>
        <w:pStyle w:val="Blokbesedila"/>
        <w:keepLines/>
        <w:widowControl w:val="0"/>
        <w:tabs>
          <w:tab w:val="clear" w:pos="8647"/>
          <w:tab w:val="left" w:pos="426"/>
          <w:tab w:val="left" w:pos="9354"/>
        </w:tabs>
        <w:ind w:left="426" w:right="-2"/>
        <w:jc w:val="both"/>
        <w:rPr>
          <w:rFonts w:ascii="Tahoma" w:hAnsi="Tahoma" w:cs="Tahoma"/>
          <w:sz w:val="20"/>
        </w:rPr>
      </w:pPr>
    </w:p>
    <w:p w14:paraId="1D749B42" w14:textId="77777777" w:rsidR="00DB2056" w:rsidRPr="007B2B90"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1D74EC39" w14:textId="77777777"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299717DB" w14:textId="77777777" w:rsid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14:paraId="247AFB89" w14:textId="77777777" w:rsidR="00DB2056" w:rsidRPr="009F0A01"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9F0A01">
        <w:rPr>
          <w:rFonts w:ascii="Tahoma" w:hAnsi="Tahoma" w:cs="Tahoma"/>
          <w:sz w:val="20"/>
        </w:rPr>
        <w:t>nismo uvrščeni na seznam poslovnih subjektov, s katerimi na podlagi 35. člena Zakona o integriteti in preprečevanju korupcije (Ur. l. RS, št. 69/11-UPB2</w:t>
      </w:r>
      <w:r w:rsidR="00360A5C" w:rsidRPr="009F0A01">
        <w:rPr>
          <w:rFonts w:ascii="Tahoma" w:hAnsi="Tahoma" w:cs="Tahoma"/>
          <w:sz w:val="20"/>
        </w:rPr>
        <w:t xml:space="preserve"> in 158/20</w:t>
      </w:r>
      <w:r w:rsidRPr="009F0A01">
        <w:rPr>
          <w:rFonts w:ascii="Tahoma" w:hAnsi="Tahoma" w:cs="Tahoma"/>
          <w:sz w:val="20"/>
        </w:rPr>
        <w:t>, v nadaljevanju: ZIntPK), naročniki ne smejo sodelovati,</w:t>
      </w:r>
    </w:p>
    <w:p w14:paraId="1D107B7B" w14:textId="77777777" w:rsidR="00DB2056"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1C5DE6D1" w14:textId="77777777" w:rsidR="0009138F" w:rsidRDefault="0009138F" w:rsidP="00BD7B85">
      <w:pPr>
        <w:pStyle w:val="Blokbesedila"/>
        <w:keepLines/>
        <w:widowControl w:val="0"/>
        <w:tabs>
          <w:tab w:val="clear" w:pos="8647"/>
          <w:tab w:val="left" w:pos="426"/>
        </w:tabs>
        <w:ind w:left="0" w:right="-2"/>
        <w:jc w:val="both"/>
        <w:rPr>
          <w:rFonts w:ascii="Tahoma" w:hAnsi="Tahoma" w:cs="Tahoma"/>
          <w:sz w:val="20"/>
        </w:rPr>
      </w:pPr>
    </w:p>
    <w:p w14:paraId="596C9E31" w14:textId="77777777" w:rsidR="0009138F" w:rsidRPr="007B2B90" w:rsidRDefault="0009138F" w:rsidP="0009138F">
      <w:pPr>
        <w:pStyle w:val="Blokbesedila"/>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Ostale zahteve in pogoji naročnika</w:t>
      </w:r>
    </w:p>
    <w:p w14:paraId="36FD9578" w14:textId="5A59E4D1" w:rsidR="00EB27F3" w:rsidRDefault="0009138F" w:rsidP="00EB27F3">
      <w:pPr>
        <w:pStyle w:val="Blokbesedila"/>
        <w:numPr>
          <w:ilvl w:val="1"/>
          <w:numId w:val="12"/>
        </w:numPr>
        <w:tabs>
          <w:tab w:val="clear" w:pos="8647"/>
          <w:tab w:val="left" w:pos="426"/>
        </w:tabs>
        <w:ind w:right="-2"/>
        <w:jc w:val="both"/>
        <w:rPr>
          <w:rFonts w:ascii="Tahoma" w:hAnsi="Tahoma" w:cs="Tahoma"/>
          <w:sz w:val="20"/>
        </w:rPr>
      </w:pPr>
      <w:r w:rsidRPr="0009138F">
        <w:rPr>
          <w:rFonts w:ascii="Tahoma" w:hAnsi="Tahoma" w:cs="Tahoma"/>
          <w:sz w:val="20"/>
        </w:rPr>
        <w:t>da nismo uvrščeni v evidenco poslovnih subjektov katerim je prepovedano poslovanje z naročnikom na podlagi 35. člena Zakona o integriteti in preprečevanju korup</w:t>
      </w:r>
      <w:r w:rsidR="00C94E36">
        <w:rPr>
          <w:rFonts w:ascii="Tahoma" w:hAnsi="Tahoma" w:cs="Tahoma"/>
          <w:sz w:val="20"/>
        </w:rPr>
        <w:t>cije (Ur. l. RS, št. 69/11-UPB),</w:t>
      </w:r>
    </w:p>
    <w:p w14:paraId="6F79401B" w14:textId="77777777" w:rsidR="00C94E36" w:rsidRDefault="00C94E36" w:rsidP="00C94E36">
      <w:pPr>
        <w:numPr>
          <w:ilvl w:val="1"/>
          <w:numId w:val="12"/>
        </w:numPr>
        <w:tabs>
          <w:tab w:val="left" w:pos="426"/>
        </w:tabs>
        <w:ind w:right="-2"/>
        <w:jc w:val="both"/>
        <w:rPr>
          <w:rFonts w:ascii="Tahoma" w:hAnsi="Tahoma" w:cs="Tahoma"/>
        </w:rPr>
      </w:pPr>
      <w:r w:rsidRPr="00C94E3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w:t>
      </w:r>
      <w:r>
        <w:rPr>
          <w:rFonts w:ascii="Tahoma" w:hAnsi="Tahoma" w:cs="Tahoma"/>
        </w:rPr>
        <w:t>tev podatkov iz uradnih evidenc,</w:t>
      </w:r>
    </w:p>
    <w:p w14:paraId="45AC0F93" w14:textId="12120455" w:rsidR="00C94E36" w:rsidRPr="00C94E36" w:rsidRDefault="00C94E36" w:rsidP="00C94E36">
      <w:pPr>
        <w:numPr>
          <w:ilvl w:val="1"/>
          <w:numId w:val="12"/>
        </w:numPr>
        <w:tabs>
          <w:tab w:val="left" w:pos="426"/>
        </w:tabs>
        <w:ind w:right="-2"/>
        <w:jc w:val="both"/>
        <w:rPr>
          <w:rFonts w:ascii="Tahoma" w:hAnsi="Tahoma" w:cs="Tahoma"/>
        </w:rPr>
      </w:pPr>
      <w:r w:rsidRPr="00C94E36">
        <w:rPr>
          <w:rFonts w:ascii="Tahoma" w:hAnsi="Tahoma" w:cs="Tahoma"/>
        </w:rPr>
        <w:t>da s podpisom te izjave dajemo soglasje</w:t>
      </w:r>
      <w:r w:rsidRPr="00E73B55">
        <w:t xml:space="preserve"> </w:t>
      </w:r>
      <w:r w:rsidRPr="00C94E3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95BE400" w14:textId="77777777" w:rsidR="0009138F" w:rsidRPr="0009138F" w:rsidRDefault="0009138F" w:rsidP="0009138F">
      <w:pPr>
        <w:tabs>
          <w:tab w:val="left" w:pos="284"/>
        </w:tabs>
        <w:ind w:left="851"/>
        <w:jc w:val="both"/>
        <w:rPr>
          <w:rFonts w:ascii="Tahoma" w:hAnsi="Tahoma" w:cs="Tahoma"/>
        </w:rPr>
      </w:pPr>
    </w:p>
    <w:p w14:paraId="1546B1D0"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54203BEC" w14:textId="77777777" w:rsidR="00DB2056"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sidR="00732A7A">
        <w:rPr>
          <w:rFonts w:ascii="Tahoma" w:hAnsi="Tahoma" w:cs="Tahoma"/>
          <w:sz w:val="20"/>
        </w:rPr>
        <w:t>,</w:t>
      </w:r>
    </w:p>
    <w:p w14:paraId="73A7B1E2" w14:textId="77777777" w:rsidR="00732A7A" w:rsidRDefault="00732A7A"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732A7A">
        <w:rPr>
          <w:rFonts w:ascii="Tahoma" w:hAnsi="Tahoma" w:cs="Tahoma"/>
          <w:sz w:val="20"/>
        </w:rPr>
        <w:t xml:space="preserve">da je predmet ponudbe </w:t>
      </w:r>
      <w:r w:rsidR="00350F00">
        <w:rPr>
          <w:rFonts w:ascii="Tahoma" w:hAnsi="Tahoma" w:cs="Tahoma"/>
          <w:sz w:val="20"/>
        </w:rPr>
        <w:t>skladen</w:t>
      </w:r>
      <w:r w:rsidR="00350F00" w:rsidRPr="00350F00">
        <w:rPr>
          <w:rFonts w:ascii="Tahoma" w:hAnsi="Tahoma" w:cs="Tahoma"/>
          <w:sz w:val="20"/>
        </w:rPr>
        <w:t xml:space="preserve"> z veljavno zakonodajo, ki ureja predmet ponudbe ter veljavnimi standardi</w:t>
      </w:r>
      <w:r w:rsidRPr="00732A7A">
        <w:rPr>
          <w:rFonts w:ascii="Tahoma" w:hAnsi="Tahoma" w:cs="Tahoma"/>
          <w:sz w:val="20"/>
        </w:rPr>
        <w:t>, ki veljajo na območju Republike Slovenije.</w:t>
      </w:r>
    </w:p>
    <w:p w14:paraId="0360338D" w14:textId="77777777" w:rsidR="00DB2056" w:rsidRPr="000609B0" w:rsidRDefault="00DB2056" w:rsidP="0009138F">
      <w:pPr>
        <w:pStyle w:val="Blokbesedila"/>
        <w:keepLines/>
        <w:widowControl w:val="0"/>
        <w:tabs>
          <w:tab w:val="clear" w:pos="8647"/>
          <w:tab w:val="left" w:pos="426"/>
          <w:tab w:val="left" w:pos="9354"/>
        </w:tabs>
        <w:ind w:left="852" w:right="-2"/>
        <w:jc w:val="both"/>
        <w:rPr>
          <w:rFonts w:ascii="Tahoma" w:hAnsi="Tahoma" w:cs="Tahoma"/>
          <w:sz w:val="20"/>
        </w:rPr>
      </w:pPr>
    </w:p>
    <w:p w14:paraId="1CA652DC" w14:textId="77777777" w:rsidR="00DB2056"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3C582F6" w14:textId="77777777" w:rsidR="00DB2056" w:rsidRPr="000609B0"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3B3DE452" w14:textId="77777777" w:rsidR="00DB2056" w:rsidRDefault="00DB2056" w:rsidP="0009138F">
      <w:pPr>
        <w:pStyle w:val="Blokbesedila"/>
        <w:keepLines/>
        <w:widowControl w:val="0"/>
        <w:tabs>
          <w:tab w:val="clear" w:pos="8647"/>
          <w:tab w:val="left" w:pos="426"/>
          <w:tab w:val="left" w:pos="9354"/>
        </w:tabs>
        <w:ind w:left="426" w:right="-2"/>
        <w:rPr>
          <w:rFonts w:ascii="Tahoma" w:hAnsi="Tahoma" w:cs="Tahoma"/>
          <w:b/>
          <w:smallCaps/>
          <w:sz w:val="20"/>
        </w:rPr>
      </w:pPr>
    </w:p>
    <w:p w14:paraId="506CE62B" w14:textId="77777777" w:rsidR="00DB2056" w:rsidRPr="00CC421D" w:rsidRDefault="00DB2056" w:rsidP="0009138F">
      <w:pPr>
        <w:pStyle w:val="Blokbesedila"/>
        <w:keepLines/>
        <w:widowControl w:val="0"/>
        <w:tabs>
          <w:tab w:val="clear" w:pos="8647"/>
          <w:tab w:val="left" w:pos="426"/>
          <w:tab w:val="left" w:pos="9354"/>
        </w:tabs>
        <w:ind w:left="906" w:right="-2"/>
        <w:rPr>
          <w:rFonts w:ascii="Tahoma" w:hAnsi="Tahoma" w:cs="Tahoma"/>
          <w:b/>
          <w:smallCaps/>
          <w:sz w:val="20"/>
        </w:rPr>
      </w:pPr>
    </w:p>
    <w:p w14:paraId="7CC6EB4A" w14:textId="77777777" w:rsidR="00DB2056" w:rsidRPr="00BC7556" w:rsidRDefault="00DB2056" w:rsidP="00752F7D">
      <w:pPr>
        <w:pStyle w:val="Blokbesedila"/>
        <w:keepLines/>
        <w:widowControl w:val="0"/>
        <w:tabs>
          <w:tab w:val="left" w:pos="0"/>
        </w:tabs>
        <w:ind w:left="0" w:right="-2"/>
        <w:jc w:val="both"/>
        <w:rPr>
          <w:rFonts w:ascii="Tahoma" w:hAnsi="Tahoma" w:cs="Tahoma"/>
          <w:b/>
          <w:sz w:val="20"/>
        </w:rPr>
      </w:pPr>
      <w:r w:rsidRPr="00BC7556">
        <w:rPr>
          <w:rFonts w:ascii="Tahoma" w:hAnsi="Tahoma" w:cs="Tahoma"/>
          <w:b/>
          <w:sz w:val="20"/>
        </w:rPr>
        <w:t xml:space="preserve">S podpisom te izjave </w:t>
      </w:r>
      <w:r>
        <w:rPr>
          <w:rFonts w:ascii="Tahoma" w:hAnsi="Tahoma" w:cs="Tahoma"/>
          <w:b/>
          <w:sz w:val="20"/>
        </w:rPr>
        <w:t xml:space="preserve">izjavljamo,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vsebino pogodbe/okvirnega sporazuma,</w:t>
      </w:r>
      <w:r>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763D76C2" w14:textId="77777777" w:rsidR="00DB2056" w:rsidRPr="00392084" w:rsidRDefault="00DB2056" w:rsidP="00752F7D">
      <w:pPr>
        <w:pStyle w:val="Blokbesedila"/>
        <w:keepLines/>
        <w:widowControl w:val="0"/>
        <w:tabs>
          <w:tab w:val="clear" w:pos="8647"/>
          <w:tab w:val="left" w:pos="426"/>
        </w:tabs>
        <w:ind w:left="0" w:right="-2"/>
        <w:jc w:val="both"/>
        <w:rPr>
          <w:rFonts w:ascii="Tahoma" w:hAnsi="Tahoma" w:cs="Tahoma"/>
          <w:sz w:val="20"/>
        </w:rPr>
      </w:pPr>
    </w:p>
    <w:p w14:paraId="2F01DA80" w14:textId="77777777" w:rsidR="00DB2056" w:rsidRDefault="00DB2056" w:rsidP="00752F7D">
      <w:pPr>
        <w:pStyle w:val="Blokbesedila"/>
        <w:keepLines/>
        <w:widowControl w:val="0"/>
        <w:tabs>
          <w:tab w:val="clear" w:pos="8647"/>
          <w:tab w:val="left" w:pos="0"/>
        </w:tabs>
        <w:ind w:left="0" w:right="-2"/>
        <w:jc w:val="both"/>
        <w:rPr>
          <w:rFonts w:ascii="Tahoma" w:hAnsi="Tahoma" w:cs="Tahoma"/>
          <w:sz w:val="20"/>
        </w:rPr>
      </w:pPr>
    </w:p>
    <w:p w14:paraId="79542305" w14:textId="77777777" w:rsidR="00E24A55" w:rsidRDefault="00E24A55" w:rsidP="00752F7D">
      <w:pPr>
        <w:pStyle w:val="Blokbesedila"/>
        <w:keepLines/>
        <w:widowControl w:val="0"/>
        <w:tabs>
          <w:tab w:val="left" w:pos="0"/>
        </w:tabs>
        <w:ind w:left="720" w:right="-2"/>
        <w:jc w:val="both"/>
        <w:rPr>
          <w:rFonts w:ascii="Tahoma" w:hAnsi="Tahoma" w:cs="Tahoma"/>
          <w:b/>
          <w:sz w:val="20"/>
        </w:rPr>
      </w:pPr>
    </w:p>
    <w:p w14:paraId="2BD068B5" w14:textId="77777777" w:rsidR="00E24A55" w:rsidRPr="000326E2" w:rsidRDefault="00E24A55" w:rsidP="00752F7D">
      <w:pPr>
        <w:pStyle w:val="Blokbesedila"/>
        <w:keepLines/>
        <w:widowControl w:val="0"/>
        <w:tabs>
          <w:tab w:val="left" w:pos="0"/>
        </w:tabs>
        <w:ind w:left="720" w:right="-2"/>
        <w:jc w:val="both"/>
        <w:rPr>
          <w:rFonts w:ascii="Tahoma" w:hAnsi="Tahoma" w:cs="Tahoma"/>
          <w:b/>
          <w:sz w:val="20"/>
        </w:rPr>
      </w:pPr>
    </w:p>
    <w:p w14:paraId="754DC530" w14:textId="77777777" w:rsidR="00DB2056" w:rsidRDefault="00DB2056" w:rsidP="00752F7D">
      <w:pPr>
        <w:keepLines/>
        <w:widowControl w:val="0"/>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0768B970" w14:textId="77777777" w:rsidTr="008D6AFF">
        <w:trPr>
          <w:trHeight w:val="235"/>
        </w:trPr>
        <w:tc>
          <w:tcPr>
            <w:tcW w:w="3430" w:type="dxa"/>
            <w:tcBorders>
              <w:bottom w:val="single" w:sz="4" w:space="0" w:color="auto"/>
            </w:tcBorders>
          </w:tcPr>
          <w:p w14:paraId="4392AFAF" w14:textId="77777777" w:rsidR="00DB2056" w:rsidRPr="00CE1BAD" w:rsidRDefault="00DB2056" w:rsidP="00752F7D">
            <w:pPr>
              <w:keepLines/>
              <w:widowControl w:val="0"/>
              <w:jc w:val="both"/>
              <w:rPr>
                <w:rFonts w:ascii="Tahoma" w:hAnsi="Tahoma" w:cs="Tahoma"/>
                <w:snapToGrid w:val="0"/>
                <w:color w:val="000000"/>
              </w:rPr>
            </w:pPr>
          </w:p>
        </w:tc>
        <w:tc>
          <w:tcPr>
            <w:tcW w:w="2574" w:type="dxa"/>
          </w:tcPr>
          <w:p w14:paraId="6D6AA01E" w14:textId="77777777" w:rsidR="00DB2056" w:rsidRPr="00CE1BAD" w:rsidRDefault="00DB2056" w:rsidP="00752F7D">
            <w:pPr>
              <w:keepLines/>
              <w:widowControl w:val="0"/>
              <w:jc w:val="center"/>
              <w:rPr>
                <w:rFonts w:ascii="Tahoma" w:hAnsi="Tahoma" w:cs="Tahoma"/>
                <w:snapToGrid w:val="0"/>
                <w:color w:val="000000"/>
              </w:rPr>
            </w:pPr>
          </w:p>
        </w:tc>
        <w:tc>
          <w:tcPr>
            <w:tcW w:w="2977" w:type="dxa"/>
            <w:tcBorders>
              <w:bottom w:val="single" w:sz="4" w:space="0" w:color="auto"/>
            </w:tcBorders>
          </w:tcPr>
          <w:p w14:paraId="2E8D8D0B" w14:textId="77777777" w:rsidR="00DB2056" w:rsidRPr="005D5727" w:rsidRDefault="00DB2056" w:rsidP="00752F7D">
            <w:pPr>
              <w:keepLines/>
              <w:widowControl w:val="0"/>
              <w:tabs>
                <w:tab w:val="left" w:pos="567"/>
                <w:tab w:val="num" w:pos="851"/>
                <w:tab w:val="left" w:pos="993"/>
              </w:tabs>
              <w:jc w:val="both"/>
              <w:rPr>
                <w:rFonts w:ascii="Tahoma" w:hAnsi="Tahoma" w:cs="Tahoma"/>
                <w:snapToGrid w:val="0"/>
                <w:color w:val="000000"/>
              </w:rPr>
            </w:pPr>
          </w:p>
        </w:tc>
      </w:tr>
      <w:tr w:rsidR="00DB2056" w:rsidRPr="00CE1BAD" w14:paraId="19F80A5D" w14:textId="77777777" w:rsidTr="008D6AFF">
        <w:trPr>
          <w:trHeight w:val="235"/>
        </w:trPr>
        <w:tc>
          <w:tcPr>
            <w:tcW w:w="3430" w:type="dxa"/>
            <w:tcBorders>
              <w:top w:val="single" w:sz="4" w:space="0" w:color="auto"/>
            </w:tcBorders>
          </w:tcPr>
          <w:p w14:paraId="579EBA61" w14:textId="77777777"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7F60FA05" w14:textId="77777777" w:rsidR="00DB2056" w:rsidRPr="00CE1BAD" w:rsidRDefault="00DB2056" w:rsidP="00752F7D">
            <w:pPr>
              <w:keepLines/>
              <w:widowControl w:val="0"/>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46648967" w14:textId="77777777" w:rsidR="00DB2056" w:rsidRPr="00CE1BAD" w:rsidRDefault="00DB2056" w:rsidP="00752F7D">
            <w:pPr>
              <w:keepLines/>
              <w:widowControl w:val="0"/>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5BB2525F" w14:textId="77777777" w:rsidR="00DB2056" w:rsidRDefault="00DB2056" w:rsidP="00752F7D">
      <w:pPr>
        <w:keepLines/>
        <w:widowControl w:val="0"/>
        <w:jc w:val="both"/>
        <w:rPr>
          <w:rFonts w:ascii="Tahoma" w:hAnsi="Tahoma" w:cs="Tahoma"/>
          <w:b/>
          <w:bCs/>
          <w:i/>
          <w:noProof/>
          <w:sz w:val="18"/>
          <w:szCs w:val="18"/>
        </w:rPr>
      </w:pPr>
    </w:p>
    <w:p w14:paraId="630EF661" w14:textId="77777777" w:rsidR="00DB2056" w:rsidRDefault="00DB2056" w:rsidP="00752F7D">
      <w:pPr>
        <w:keepLines/>
        <w:widowControl w:val="0"/>
        <w:jc w:val="both"/>
        <w:rPr>
          <w:rFonts w:ascii="Tahoma" w:hAnsi="Tahoma" w:cs="Tahoma"/>
          <w:b/>
          <w:bCs/>
          <w:i/>
          <w:noProof/>
          <w:sz w:val="18"/>
          <w:szCs w:val="18"/>
        </w:rPr>
      </w:pPr>
    </w:p>
    <w:p w14:paraId="500EC858" w14:textId="77777777" w:rsidR="00DB2056" w:rsidRDefault="00DB2056" w:rsidP="00752F7D">
      <w:pPr>
        <w:keepLines/>
        <w:widowControl w:val="0"/>
        <w:jc w:val="both"/>
        <w:rPr>
          <w:rFonts w:ascii="Tahoma" w:hAnsi="Tahoma" w:cs="Tahoma"/>
          <w:b/>
          <w:bCs/>
          <w:i/>
          <w:noProof/>
          <w:sz w:val="18"/>
          <w:szCs w:val="18"/>
        </w:rPr>
      </w:pPr>
    </w:p>
    <w:p w14:paraId="6228C164" w14:textId="77777777" w:rsidR="00DB2056" w:rsidRDefault="00DB2056" w:rsidP="00752F7D">
      <w:pPr>
        <w:keepLines/>
        <w:widowControl w:val="0"/>
        <w:jc w:val="both"/>
        <w:rPr>
          <w:rFonts w:ascii="Tahoma" w:hAnsi="Tahoma" w:cs="Tahoma"/>
          <w:b/>
          <w:bCs/>
          <w:i/>
          <w:noProof/>
          <w:sz w:val="18"/>
          <w:szCs w:val="18"/>
        </w:rPr>
      </w:pPr>
    </w:p>
    <w:p w14:paraId="509008F8" w14:textId="77777777" w:rsidR="00DB2056" w:rsidRDefault="00DB2056" w:rsidP="00752F7D">
      <w:pPr>
        <w:keepLines/>
        <w:widowControl w:val="0"/>
        <w:jc w:val="both"/>
        <w:rPr>
          <w:rFonts w:ascii="Tahoma" w:hAnsi="Tahoma" w:cs="Tahoma"/>
          <w:b/>
          <w:bCs/>
          <w:i/>
          <w:noProof/>
          <w:sz w:val="18"/>
          <w:szCs w:val="18"/>
        </w:rPr>
      </w:pPr>
    </w:p>
    <w:p w14:paraId="40B504A9" w14:textId="77777777" w:rsidR="00DB2056" w:rsidRDefault="00DB2056" w:rsidP="00752F7D">
      <w:pPr>
        <w:keepLines/>
        <w:widowControl w:val="0"/>
        <w:jc w:val="both"/>
        <w:rPr>
          <w:rFonts w:ascii="Tahoma" w:hAnsi="Tahoma" w:cs="Tahoma"/>
          <w:b/>
          <w:bCs/>
          <w:i/>
          <w:noProof/>
          <w:sz w:val="18"/>
          <w:szCs w:val="18"/>
        </w:rPr>
      </w:pPr>
    </w:p>
    <w:p w14:paraId="7B8096D1" w14:textId="77777777" w:rsidR="00DB2056" w:rsidRDefault="00DB2056" w:rsidP="00752F7D">
      <w:pPr>
        <w:keepLines/>
        <w:widowControl w:val="0"/>
        <w:jc w:val="both"/>
        <w:rPr>
          <w:rFonts w:ascii="Tahoma" w:hAnsi="Tahoma" w:cs="Tahoma"/>
          <w:bCs/>
          <w:i/>
          <w:iCs/>
          <w:noProof/>
          <w:sz w:val="18"/>
          <w:szCs w:val="18"/>
        </w:rPr>
      </w:pPr>
      <w:r w:rsidRPr="008A4805">
        <w:rPr>
          <w:rFonts w:ascii="Tahoma" w:hAnsi="Tahoma" w:cs="Tahoma"/>
          <w:b/>
          <w:bCs/>
          <w:i/>
          <w:noProof/>
          <w:sz w:val="18"/>
          <w:szCs w:val="18"/>
        </w:rPr>
        <w:t xml:space="preserve">Navodilo: </w:t>
      </w:r>
      <w:r w:rsidRPr="008A4805">
        <w:rPr>
          <w:rFonts w:ascii="Tahoma" w:hAnsi="Tahoma" w:cs="Tahoma"/>
          <w:bCs/>
          <w:i/>
          <w:iCs/>
          <w:noProof/>
          <w:sz w:val="18"/>
          <w:szCs w:val="18"/>
        </w:rPr>
        <w:t xml:space="preserve">Izjavo izpolni in podpiše </w:t>
      </w:r>
      <w:r w:rsidRPr="008A4805">
        <w:rPr>
          <w:rFonts w:ascii="Tahoma" w:hAnsi="Tahoma" w:cs="Tahoma"/>
          <w:bCs/>
          <w:i/>
          <w:iCs/>
          <w:noProof/>
          <w:sz w:val="18"/>
          <w:szCs w:val="18"/>
          <w:u w:val="single"/>
        </w:rPr>
        <w:t>ponudnik</w:t>
      </w:r>
      <w:r>
        <w:rPr>
          <w:rFonts w:ascii="Tahoma" w:hAnsi="Tahoma" w:cs="Tahoma"/>
          <w:bCs/>
          <w:i/>
          <w:iCs/>
          <w:noProof/>
          <w:sz w:val="18"/>
          <w:szCs w:val="18"/>
        </w:rPr>
        <w:t xml:space="preserve"> </w:t>
      </w:r>
      <w:r w:rsidRPr="008A4805">
        <w:rPr>
          <w:rFonts w:ascii="Tahoma" w:hAnsi="Tahoma" w:cs="Tahoma"/>
          <w:bCs/>
          <w:i/>
          <w:iCs/>
          <w:noProof/>
          <w:sz w:val="18"/>
          <w:szCs w:val="18"/>
        </w:rPr>
        <w:t xml:space="preserve">kot tudi vsi </w:t>
      </w:r>
      <w:r w:rsidRPr="008A4805">
        <w:rPr>
          <w:rFonts w:ascii="Tahoma" w:hAnsi="Tahoma" w:cs="Tahoma"/>
          <w:bCs/>
          <w:i/>
          <w:iCs/>
          <w:noProof/>
          <w:sz w:val="18"/>
          <w:szCs w:val="18"/>
          <w:u w:val="single"/>
        </w:rPr>
        <w:t>posamezni člani skupine ponudnikov</w:t>
      </w:r>
      <w:r w:rsidRPr="008A4805">
        <w:rPr>
          <w:rFonts w:ascii="Tahoma" w:hAnsi="Tahoma" w:cs="Tahoma"/>
          <w:bCs/>
          <w:i/>
          <w:iCs/>
          <w:noProof/>
          <w:sz w:val="18"/>
          <w:szCs w:val="18"/>
        </w:rPr>
        <w:t xml:space="preserve"> (partnerji) v primeru skupne ponudbe</w:t>
      </w:r>
      <w:r>
        <w:rPr>
          <w:rFonts w:ascii="Tahoma" w:hAnsi="Tahoma" w:cs="Tahoma"/>
          <w:bCs/>
          <w:i/>
          <w:iCs/>
          <w:noProof/>
          <w:sz w:val="18"/>
          <w:szCs w:val="18"/>
        </w:rPr>
        <w:t>.</w:t>
      </w:r>
    </w:p>
    <w:p w14:paraId="0F26BE73" w14:textId="77777777" w:rsidR="00DB2056" w:rsidRDefault="00DB2056" w:rsidP="00752F7D">
      <w:pPr>
        <w:keepLines/>
        <w:widowControl w:val="0"/>
        <w:jc w:val="both"/>
        <w:rPr>
          <w:rFonts w:ascii="Tahoma" w:hAnsi="Tahoma" w:cs="Tahoma"/>
          <w:bCs/>
          <w:i/>
          <w:iCs/>
          <w:noProof/>
          <w:sz w:val="18"/>
          <w:szCs w:val="18"/>
        </w:rPr>
      </w:pPr>
    </w:p>
    <w:p w14:paraId="5C64F241" w14:textId="77777777" w:rsidR="00DB2056" w:rsidRDefault="00DB2056" w:rsidP="00752F7D">
      <w:pPr>
        <w:keepLines/>
        <w:widowControl w:val="0"/>
        <w:jc w:val="both"/>
        <w:rPr>
          <w:rFonts w:ascii="Tahoma" w:hAnsi="Tahoma" w:cs="Tahoma"/>
          <w:bCs/>
          <w:i/>
          <w:iCs/>
          <w:noProof/>
          <w:sz w:val="18"/>
          <w:szCs w:val="18"/>
        </w:rPr>
      </w:pPr>
    </w:p>
    <w:p w14:paraId="27AE9576" w14:textId="77777777" w:rsidR="00BD7B85" w:rsidRDefault="00BD7B85" w:rsidP="00752F7D">
      <w:pPr>
        <w:keepLines/>
        <w:widowControl w:val="0"/>
        <w:jc w:val="both"/>
        <w:rPr>
          <w:rFonts w:ascii="Tahoma" w:hAnsi="Tahoma" w:cs="Tahoma"/>
          <w:bCs/>
          <w:i/>
          <w:iCs/>
          <w:noProof/>
          <w:sz w:val="18"/>
          <w:szCs w:val="18"/>
        </w:rPr>
      </w:pPr>
    </w:p>
    <w:p w14:paraId="6FA88E48" w14:textId="77777777" w:rsidR="00BD7B85" w:rsidRDefault="00BD7B85" w:rsidP="00752F7D">
      <w:pPr>
        <w:keepLines/>
        <w:widowControl w:val="0"/>
        <w:jc w:val="both"/>
        <w:rPr>
          <w:rFonts w:ascii="Tahoma" w:hAnsi="Tahoma" w:cs="Tahoma"/>
          <w:bCs/>
          <w:i/>
          <w:iCs/>
          <w:noProof/>
          <w:sz w:val="18"/>
          <w:szCs w:val="18"/>
        </w:rPr>
      </w:pPr>
    </w:p>
    <w:p w14:paraId="306745C3" w14:textId="77777777" w:rsidR="001E7A02" w:rsidRDefault="001E7A02" w:rsidP="00752F7D">
      <w:pPr>
        <w:keepLines/>
        <w:widowControl w:val="0"/>
        <w:jc w:val="both"/>
        <w:rPr>
          <w:rFonts w:ascii="Tahoma" w:hAnsi="Tahoma" w:cs="Tahoma"/>
          <w:bCs/>
          <w:i/>
          <w:iCs/>
          <w:noProof/>
          <w:sz w:val="18"/>
          <w:szCs w:val="18"/>
        </w:rPr>
      </w:pPr>
    </w:p>
    <w:p w14:paraId="04EC0902" w14:textId="77777777" w:rsidR="001E7A02" w:rsidRDefault="001E7A02" w:rsidP="00752F7D">
      <w:pPr>
        <w:keepLines/>
        <w:widowControl w:val="0"/>
        <w:jc w:val="both"/>
        <w:rPr>
          <w:rFonts w:ascii="Tahoma" w:hAnsi="Tahoma" w:cs="Tahoma"/>
          <w:bCs/>
          <w:i/>
          <w:iCs/>
          <w:noProof/>
          <w:sz w:val="18"/>
          <w:szCs w:val="18"/>
        </w:rPr>
      </w:pPr>
    </w:p>
    <w:p w14:paraId="6E2249EC" w14:textId="77777777" w:rsidR="001E7A02" w:rsidRDefault="001E7A02" w:rsidP="00752F7D">
      <w:pPr>
        <w:keepLines/>
        <w:widowControl w:val="0"/>
        <w:jc w:val="both"/>
        <w:rPr>
          <w:rFonts w:ascii="Tahoma" w:hAnsi="Tahoma" w:cs="Tahoma"/>
          <w:bCs/>
          <w:i/>
          <w:iCs/>
          <w:noProof/>
          <w:sz w:val="18"/>
          <w:szCs w:val="18"/>
        </w:rPr>
      </w:pPr>
    </w:p>
    <w:p w14:paraId="347AC56A" w14:textId="0635AA70" w:rsidR="00DB2056" w:rsidRDefault="00DB2056" w:rsidP="00752F7D">
      <w:pPr>
        <w:keepLines/>
        <w:widowControl w:val="0"/>
        <w:jc w:val="both"/>
        <w:rPr>
          <w:rFonts w:ascii="Tahoma" w:hAnsi="Tahoma" w:cs="Tahoma"/>
          <w:bCs/>
          <w:i/>
          <w:i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CE1BAD" w14:paraId="0FB6FD75" w14:textId="77777777" w:rsidTr="00343A7C">
        <w:tc>
          <w:tcPr>
            <w:tcW w:w="7725" w:type="dxa"/>
          </w:tcPr>
          <w:p w14:paraId="0C8FD244" w14:textId="77777777" w:rsidR="00DB2056" w:rsidRPr="00CE1BAD" w:rsidRDefault="00DB2056" w:rsidP="00752F7D">
            <w:pPr>
              <w:keepLines/>
              <w:widowControl w:val="0"/>
              <w:jc w:val="both"/>
              <w:rPr>
                <w:rFonts w:ascii="Tahoma" w:hAnsi="Tahoma" w:cs="Tahoma"/>
              </w:rPr>
            </w:pPr>
            <w:r>
              <w:rPr>
                <w:rFonts w:ascii="Tahoma" w:hAnsi="Tahoma" w:cs="Tahoma"/>
              </w:rPr>
              <w:t xml:space="preserve">UGOTAVLJANJE SPOSOBNOSTI </w:t>
            </w:r>
            <w:r w:rsidRPr="000F5850">
              <w:rPr>
                <w:rFonts w:ascii="Tahoma" w:hAnsi="Tahoma" w:cs="Tahoma"/>
              </w:rPr>
              <w:t xml:space="preserve">– </w:t>
            </w:r>
            <w:r>
              <w:rPr>
                <w:rFonts w:ascii="Tahoma" w:hAnsi="Tahoma" w:cs="Tahoma"/>
              </w:rPr>
              <w:t>Izjava podizvajalca/subjekta, katerega zmogljivost uporablja</w:t>
            </w:r>
          </w:p>
        </w:tc>
        <w:tc>
          <w:tcPr>
            <w:tcW w:w="1417" w:type="dxa"/>
          </w:tcPr>
          <w:p w14:paraId="0482244B" w14:textId="77777777" w:rsidR="00DB2056" w:rsidRPr="00CE1BAD" w:rsidRDefault="00DB2056" w:rsidP="00752F7D">
            <w:pPr>
              <w:keepLines/>
              <w:widowControl w:val="0"/>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3/2</w:t>
            </w:r>
          </w:p>
        </w:tc>
      </w:tr>
    </w:tbl>
    <w:p w14:paraId="7A262B6C" w14:textId="77777777" w:rsidR="00DB2056" w:rsidRDefault="00DB2056" w:rsidP="00752F7D">
      <w:pPr>
        <w:pStyle w:val="Blokbesedila"/>
        <w:keepLines/>
        <w:widowControl w:val="0"/>
        <w:tabs>
          <w:tab w:val="left" w:pos="9354"/>
        </w:tabs>
        <w:ind w:left="0" w:right="-2"/>
        <w:rPr>
          <w:rFonts w:ascii="Tahoma" w:hAnsi="Tahoma" w:cs="Tahoma"/>
          <w:sz w:val="20"/>
        </w:rPr>
      </w:pPr>
    </w:p>
    <w:p w14:paraId="255CB7BC" w14:textId="0F12FF30" w:rsidR="00DB2056" w:rsidRPr="00097989" w:rsidRDefault="00DB2056" w:rsidP="00752F7D">
      <w:pPr>
        <w:pStyle w:val="Blokbesedila"/>
        <w:keepLines/>
        <w:widowControl w:val="0"/>
        <w:tabs>
          <w:tab w:val="left" w:pos="9354"/>
        </w:tabs>
        <w:ind w:left="0" w:right="-2"/>
        <w:jc w:val="both"/>
        <w:rPr>
          <w:rFonts w:ascii="Tahoma" w:hAnsi="Tahoma" w:cs="Tahoma"/>
          <w:i/>
          <w:sz w:val="20"/>
        </w:rPr>
      </w:pPr>
      <w:r w:rsidRPr="00160629">
        <w:rPr>
          <w:rFonts w:ascii="Tahoma" w:hAnsi="Tahoma" w:cs="Tahoma"/>
          <w:sz w:val="20"/>
        </w:rPr>
        <w:t xml:space="preserve">V zvezi z javnim naročilom št. </w:t>
      </w:r>
      <w:r w:rsidR="00CC4B44">
        <w:rPr>
          <w:rFonts w:ascii="Tahoma" w:hAnsi="Tahoma" w:cs="Tahoma"/>
          <w:b/>
          <w:sz w:val="20"/>
        </w:rPr>
        <w:t>LPP-</w:t>
      </w:r>
      <w:r w:rsidR="0081495C">
        <w:rPr>
          <w:rFonts w:ascii="Tahoma" w:hAnsi="Tahoma" w:cs="Tahoma"/>
          <w:b/>
          <w:sz w:val="20"/>
        </w:rPr>
        <w:t>65/23</w:t>
      </w:r>
      <w:r w:rsidR="0009138F" w:rsidRPr="0009138F">
        <w:rPr>
          <w:rFonts w:ascii="Tahoma" w:hAnsi="Tahoma" w:cs="Tahoma"/>
          <w:b/>
          <w:sz w:val="20"/>
        </w:rPr>
        <w:t xml:space="preserve"> – »</w:t>
      </w:r>
      <w:r w:rsidR="00CC4B44">
        <w:rPr>
          <w:rFonts w:ascii="Tahoma" w:hAnsi="Tahoma" w:cs="Tahoma"/>
          <w:b/>
          <w:sz w:val="20"/>
        </w:rPr>
        <w:t>Dobava srajc in bluz</w:t>
      </w:r>
      <w:r w:rsidR="0009138F" w:rsidRPr="0009138F">
        <w:rPr>
          <w:rFonts w:ascii="Tahoma" w:hAnsi="Tahoma" w:cs="Tahoma"/>
          <w:b/>
          <w:sz w:val="20"/>
        </w:rPr>
        <w:t>«</w:t>
      </w:r>
      <w:r w:rsidRPr="0009138F">
        <w:rPr>
          <w:rFonts w:ascii="Tahoma" w:hAnsi="Tahoma" w:cs="Tahoma"/>
          <w:b/>
          <w:sz w:val="20"/>
        </w:rPr>
        <w:t>______________________</w:t>
      </w:r>
      <w:r w:rsidR="00195C90" w:rsidRPr="0009138F">
        <w:rPr>
          <w:rFonts w:ascii="Tahoma" w:hAnsi="Tahoma" w:cs="Tahoma"/>
          <w:b/>
          <w:sz w:val="20"/>
        </w:rPr>
        <w:t>_____________________</w:t>
      </w:r>
      <w:r w:rsidRPr="00160629">
        <w:rPr>
          <w:rFonts w:ascii="Tahoma" w:hAnsi="Tahoma" w:cs="Tahoma"/>
          <w:b/>
          <w:sz w:val="20"/>
        </w:rPr>
        <w:t xml:space="preserve"> </w:t>
      </w:r>
      <w:r w:rsidRPr="00097989">
        <w:rPr>
          <w:rFonts w:ascii="Tahoma" w:hAnsi="Tahoma" w:cs="Tahoma"/>
          <w:i/>
          <w:sz w:val="20"/>
        </w:rPr>
        <w:t>(navedba podizvajalca/subjekta, katerega zmogljivost</w:t>
      </w:r>
      <w:r w:rsidRPr="00097989">
        <w:rPr>
          <w:rFonts w:ascii="Tahoma" w:hAnsi="Tahoma" w:cs="Tahoma"/>
          <w:i/>
        </w:rPr>
        <w:t xml:space="preserve"> </w:t>
      </w:r>
      <w:r w:rsidRPr="00097989">
        <w:rPr>
          <w:rFonts w:ascii="Tahoma" w:hAnsi="Tahoma" w:cs="Tahoma"/>
          <w:i/>
          <w:sz w:val="20"/>
        </w:rPr>
        <w:t>uporablja ponudnik)</w:t>
      </w:r>
    </w:p>
    <w:p w14:paraId="7101778B" w14:textId="77777777" w:rsidR="00DB2056" w:rsidRDefault="00DB2056" w:rsidP="00752F7D">
      <w:pPr>
        <w:pStyle w:val="Blokbesedila"/>
        <w:keepLines/>
        <w:widowControl w:val="0"/>
        <w:tabs>
          <w:tab w:val="left" w:pos="9354"/>
        </w:tabs>
        <w:ind w:left="0" w:right="-2"/>
        <w:rPr>
          <w:rFonts w:ascii="Tahoma" w:hAnsi="Tahoma" w:cs="Tahoma"/>
          <w:b/>
          <w:sz w:val="20"/>
        </w:rPr>
      </w:pPr>
    </w:p>
    <w:p w14:paraId="6053FDF0" w14:textId="77777777" w:rsidR="00DB2056" w:rsidRDefault="00DB2056" w:rsidP="00752F7D">
      <w:pPr>
        <w:pStyle w:val="Blokbesedila"/>
        <w:keepLines/>
        <w:widowControl w:val="0"/>
        <w:tabs>
          <w:tab w:val="left" w:pos="9354"/>
        </w:tabs>
        <w:ind w:left="0" w:right="-2"/>
        <w:jc w:val="center"/>
        <w:rPr>
          <w:rFonts w:ascii="Tahoma" w:hAnsi="Tahoma" w:cs="Tahoma"/>
          <w:b/>
          <w:sz w:val="20"/>
        </w:rPr>
      </w:pPr>
      <w:r>
        <w:rPr>
          <w:rFonts w:ascii="Tahoma" w:hAnsi="Tahoma" w:cs="Tahoma"/>
          <w:b/>
          <w:sz w:val="20"/>
        </w:rPr>
        <w:t>IZJAVLJAMO,</w:t>
      </w:r>
    </w:p>
    <w:p w14:paraId="1141D681" w14:textId="77777777" w:rsidR="00DB2056" w:rsidRDefault="00DB2056" w:rsidP="008C2FAD">
      <w:pPr>
        <w:pStyle w:val="Blokbesedila"/>
        <w:keepLines/>
        <w:widowControl w:val="0"/>
        <w:numPr>
          <w:ilvl w:val="0"/>
          <w:numId w:val="45"/>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Razlogi za izključitev</w:t>
      </w:r>
    </w:p>
    <w:p w14:paraId="25CEBF13" w14:textId="77777777" w:rsidR="00DB2056" w:rsidRDefault="00DB2056" w:rsidP="00752F7D">
      <w:pPr>
        <w:pStyle w:val="Blokbesedila"/>
        <w:keepLines/>
        <w:widowControl w:val="0"/>
        <w:tabs>
          <w:tab w:val="left" w:pos="9354"/>
        </w:tabs>
        <w:ind w:left="0" w:right="-2"/>
        <w:jc w:val="both"/>
        <w:rPr>
          <w:rFonts w:ascii="Tahoma" w:hAnsi="Tahoma" w:cs="Tahoma"/>
          <w:b/>
          <w:sz w:val="20"/>
        </w:rPr>
      </w:pPr>
    </w:p>
    <w:p w14:paraId="0784F5D3" w14:textId="77777777" w:rsidR="004B2019" w:rsidRPr="00104E43" w:rsidRDefault="004B2019" w:rsidP="008C2FAD">
      <w:pPr>
        <w:pStyle w:val="Odstavekseznama"/>
        <w:keepNext/>
        <w:keepLines/>
        <w:numPr>
          <w:ilvl w:val="1"/>
          <w:numId w:val="45"/>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RS, št. 50/12 – uradno prečiščeno besedilo, 6/16 – popr.,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12D762CB" w14:textId="77777777" w:rsidR="004B2019" w:rsidRPr="00104E43" w:rsidRDefault="004B2019" w:rsidP="008C2FAD">
      <w:pPr>
        <w:pStyle w:val="Odstavekseznama"/>
        <w:keepNext/>
        <w:keepLines/>
        <w:numPr>
          <w:ilvl w:val="1"/>
          <w:numId w:val="45"/>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BF5AFA1" w14:textId="77777777" w:rsidR="004B2019" w:rsidRPr="00104E43" w:rsidRDefault="004B2019" w:rsidP="008C2FAD">
      <w:pPr>
        <w:pStyle w:val="Odstavekseznama"/>
        <w:keepNext/>
        <w:keepLines/>
        <w:numPr>
          <w:ilvl w:val="1"/>
          <w:numId w:val="45"/>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B5FA1EF" w14:textId="77777777" w:rsidR="004B2019" w:rsidRDefault="004B2019" w:rsidP="008C2FAD">
      <w:pPr>
        <w:pStyle w:val="Odstavekseznama"/>
        <w:keepNext/>
        <w:keepLines/>
        <w:numPr>
          <w:ilvl w:val="1"/>
          <w:numId w:val="45"/>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ED41DC6" w14:textId="77777777" w:rsidR="004B2019" w:rsidRPr="001D4FC3" w:rsidRDefault="004B2019" w:rsidP="008C2FAD">
      <w:pPr>
        <w:pStyle w:val="Odstavekseznama"/>
        <w:keepNext/>
        <w:keepLines/>
        <w:numPr>
          <w:ilvl w:val="1"/>
          <w:numId w:val="45"/>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1A870781" w14:textId="77777777" w:rsidR="004B2019" w:rsidRDefault="004B2019" w:rsidP="0081495C">
      <w:pPr>
        <w:pStyle w:val="Odstavekseznama"/>
        <w:keepNext/>
        <w:keepLines/>
        <w:numPr>
          <w:ilvl w:val="0"/>
          <w:numId w:val="43"/>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493799C8" w14:textId="77777777" w:rsidR="004B2019" w:rsidRDefault="004B2019" w:rsidP="0081495C">
      <w:pPr>
        <w:pStyle w:val="Odstavekseznama"/>
        <w:keepNext/>
        <w:keepLines/>
        <w:numPr>
          <w:ilvl w:val="0"/>
          <w:numId w:val="43"/>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5137727" w14:textId="77777777" w:rsidR="004B2019" w:rsidRDefault="004B2019" w:rsidP="0081495C">
      <w:pPr>
        <w:pStyle w:val="Odstavekseznama"/>
        <w:keepNext/>
        <w:keepLines/>
        <w:numPr>
          <w:ilvl w:val="0"/>
          <w:numId w:val="43"/>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06CF09C9" w14:textId="77777777" w:rsidR="004B2019" w:rsidRPr="001D4FC3" w:rsidRDefault="004B2019" w:rsidP="0081495C">
      <w:pPr>
        <w:pStyle w:val="Odstavekseznama"/>
        <w:keepNext/>
        <w:keepLines/>
        <w:numPr>
          <w:ilvl w:val="0"/>
          <w:numId w:val="43"/>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4FB705D0" w14:textId="77777777" w:rsidR="004B2019" w:rsidRPr="00AF589D" w:rsidRDefault="004B2019" w:rsidP="004B2019">
      <w:pPr>
        <w:pStyle w:val="Blokbesedila"/>
        <w:keepLines/>
        <w:widowControl w:val="0"/>
        <w:tabs>
          <w:tab w:val="clear" w:pos="8647"/>
          <w:tab w:val="left" w:pos="426"/>
          <w:tab w:val="left" w:pos="9354"/>
        </w:tabs>
        <w:ind w:right="-2"/>
        <w:rPr>
          <w:rFonts w:ascii="Tahoma" w:hAnsi="Tahoma" w:cs="Tahoma"/>
          <w:b/>
          <w:smallCaps/>
          <w:sz w:val="20"/>
        </w:rPr>
      </w:pPr>
    </w:p>
    <w:p w14:paraId="366EF93B" w14:textId="77777777" w:rsidR="00DB2056" w:rsidRPr="007B2B90" w:rsidRDefault="00DB2056" w:rsidP="008C2FAD">
      <w:pPr>
        <w:pStyle w:val="Blokbesedila"/>
        <w:keepLines/>
        <w:widowControl w:val="0"/>
        <w:numPr>
          <w:ilvl w:val="0"/>
          <w:numId w:val="45"/>
        </w:numPr>
        <w:tabs>
          <w:tab w:val="clear" w:pos="8647"/>
          <w:tab w:val="left" w:pos="426"/>
          <w:tab w:val="left" w:pos="9354"/>
        </w:tabs>
        <w:ind w:right="-2"/>
        <w:rPr>
          <w:rFonts w:ascii="Tahoma" w:hAnsi="Tahoma" w:cs="Tahoma"/>
          <w:b/>
          <w:smallCaps/>
          <w:sz w:val="20"/>
        </w:rPr>
      </w:pPr>
      <w:r w:rsidRPr="007B2B90">
        <w:rPr>
          <w:rFonts w:ascii="Tahoma" w:hAnsi="Tahoma" w:cs="Tahoma"/>
          <w:b/>
          <w:smallCaps/>
          <w:sz w:val="20"/>
        </w:rPr>
        <w:t>Pogoji za sodelovanje</w:t>
      </w:r>
    </w:p>
    <w:p w14:paraId="5A5C0B4C" w14:textId="77777777" w:rsidR="00DB2056" w:rsidRDefault="00DB2056" w:rsidP="00752F7D">
      <w:pPr>
        <w:keepLines/>
        <w:widowControl w:val="0"/>
        <w:ind w:left="426" w:hanging="426"/>
        <w:jc w:val="both"/>
        <w:rPr>
          <w:rFonts w:ascii="Tahoma" w:hAnsi="Tahoma" w:cs="Tahoma"/>
          <w:bCs/>
          <w:noProof/>
          <w:sz w:val="18"/>
          <w:szCs w:val="18"/>
        </w:rPr>
      </w:pPr>
    </w:p>
    <w:p w14:paraId="182A4BA9" w14:textId="77777777" w:rsidR="00DB2056" w:rsidRPr="00BE35B2" w:rsidRDefault="00DB2056" w:rsidP="00752F7D">
      <w:pPr>
        <w:keepLines/>
        <w:widowControl w:val="0"/>
        <w:jc w:val="both"/>
        <w:rPr>
          <w:rFonts w:ascii="Tahoma" w:hAnsi="Tahoma" w:cs="Tahoma"/>
          <w:b/>
          <w:bCs/>
          <w:noProof/>
          <w:sz w:val="18"/>
          <w:szCs w:val="18"/>
        </w:rPr>
      </w:pPr>
      <w:r w:rsidRPr="00BE35B2">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9A55F33" w14:textId="77777777" w:rsidR="00DB2056" w:rsidRPr="00977958" w:rsidRDefault="00DB2056" w:rsidP="00752F7D">
      <w:pPr>
        <w:keepLines/>
        <w:widowControl w:val="0"/>
        <w:ind w:left="426" w:hanging="426"/>
        <w:jc w:val="both"/>
        <w:rPr>
          <w:rFonts w:ascii="Tahoma" w:hAnsi="Tahoma" w:cs="Tahoma"/>
          <w:bCs/>
          <w:noProof/>
          <w:sz w:val="18"/>
          <w:szCs w:val="18"/>
        </w:rPr>
      </w:pPr>
    </w:p>
    <w:p w14:paraId="4841E1F9" w14:textId="77777777" w:rsidR="006659C5" w:rsidRDefault="006659C5" w:rsidP="008C2FAD">
      <w:pPr>
        <w:pStyle w:val="Blokbesedila"/>
        <w:keepLines/>
        <w:widowControl w:val="0"/>
        <w:numPr>
          <w:ilvl w:val="1"/>
          <w:numId w:val="45"/>
        </w:numPr>
        <w:tabs>
          <w:tab w:val="clear" w:pos="8647"/>
          <w:tab w:val="left" w:pos="426"/>
        </w:tabs>
        <w:ind w:right="-2"/>
        <w:jc w:val="both"/>
        <w:rPr>
          <w:rFonts w:ascii="Tahoma" w:hAnsi="Tahoma" w:cs="Tahoma"/>
          <w:sz w:val="20"/>
        </w:rPr>
      </w:pPr>
      <w:r>
        <w:rPr>
          <w:rFonts w:ascii="Tahoma" w:hAnsi="Tahoma" w:cs="Tahoma"/>
          <w:sz w:val="20"/>
        </w:rPr>
        <w:t xml:space="preserve">da </w:t>
      </w:r>
      <w:r w:rsidRPr="00DD2F9F">
        <w:rPr>
          <w:rFonts w:ascii="Tahoma" w:hAnsi="Tahoma" w:cs="Tahoma"/>
          <w:sz w:val="20"/>
        </w:rPr>
        <w:t>smo sposobni za opravljanje poklicne dejavnosti oziroma imamo registrirano dejavnost oziroma smo vpisani v enega od poklicnih ali poslovnih registrov, ki se vodijo v državi članici, v kateri imamo sedež;</w:t>
      </w:r>
    </w:p>
    <w:p w14:paraId="2286DB03" w14:textId="77777777" w:rsidR="006659C5" w:rsidRDefault="006659C5" w:rsidP="008C2FAD">
      <w:pPr>
        <w:pStyle w:val="Blokbesedila"/>
        <w:keepLines/>
        <w:widowControl w:val="0"/>
        <w:numPr>
          <w:ilvl w:val="1"/>
          <w:numId w:val="45"/>
        </w:numPr>
        <w:tabs>
          <w:tab w:val="clear" w:pos="8647"/>
          <w:tab w:val="left" w:pos="426"/>
        </w:tabs>
        <w:ind w:right="-2"/>
        <w:jc w:val="both"/>
        <w:rPr>
          <w:rFonts w:ascii="Tahoma" w:hAnsi="Tahoma" w:cs="Tahoma"/>
          <w:sz w:val="20"/>
        </w:rPr>
      </w:pPr>
      <w:r>
        <w:rPr>
          <w:rFonts w:ascii="Tahoma" w:hAnsi="Tahoma" w:cs="Tahoma"/>
          <w:sz w:val="20"/>
        </w:rPr>
        <w:t>da smo seznanjeni z zahtevami in pogoji razpisne dokumentacije,</w:t>
      </w:r>
    </w:p>
    <w:p w14:paraId="2A8CB57E" w14:textId="77777777" w:rsidR="006659C5" w:rsidRPr="009F0A01" w:rsidRDefault="006659C5" w:rsidP="008C2FAD">
      <w:pPr>
        <w:pStyle w:val="Blokbesedila"/>
        <w:keepLines/>
        <w:widowControl w:val="0"/>
        <w:numPr>
          <w:ilvl w:val="1"/>
          <w:numId w:val="45"/>
        </w:numPr>
        <w:tabs>
          <w:tab w:val="clear" w:pos="8647"/>
          <w:tab w:val="left" w:pos="426"/>
        </w:tabs>
        <w:ind w:right="-2"/>
        <w:jc w:val="both"/>
        <w:rPr>
          <w:rFonts w:ascii="Tahoma" w:hAnsi="Tahoma" w:cs="Tahoma"/>
          <w:sz w:val="20"/>
        </w:rPr>
      </w:pPr>
      <w:r w:rsidRPr="009F0A01">
        <w:rPr>
          <w:rFonts w:ascii="Tahoma" w:hAnsi="Tahoma" w:cs="Tahoma"/>
          <w:sz w:val="20"/>
        </w:rPr>
        <w:t>nismo uvrščeni na seznam poslovnih subjektov, s katerimi na podlagi 35. člena Zakona o integriteti in preprečevanju korupcije (Ur. l. RS, št. 69/11-UPB2 in 158/20, v nadaljevanju: ZIntPK), naročniki ne smejo sodelovati,</w:t>
      </w:r>
    </w:p>
    <w:p w14:paraId="731B6D79" w14:textId="77777777" w:rsidR="006659C5" w:rsidRDefault="006659C5" w:rsidP="008C2FAD">
      <w:pPr>
        <w:pStyle w:val="Blokbesedila"/>
        <w:keepLines/>
        <w:widowControl w:val="0"/>
        <w:numPr>
          <w:ilvl w:val="1"/>
          <w:numId w:val="45"/>
        </w:numPr>
        <w:tabs>
          <w:tab w:val="clear" w:pos="8647"/>
          <w:tab w:val="left" w:pos="426"/>
        </w:tabs>
        <w:ind w:right="-2"/>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7E43BED4" w14:textId="77777777" w:rsidR="006659C5" w:rsidRDefault="006659C5" w:rsidP="006659C5">
      <w:pPr>
        <w:keepLines/>
        <w:widowControl w:val="0"/>
        <w:jc w:val="both"/>
        <w:rPr>
          <w:rFonts w:ascii="Tahoma" w:hAnsi="Tahoma" w:cs="Tahoma"/>
        </w:rPr>
      </w:pPr>
    </w:p>
    <w:p w14:paraId="07FCBF3C" w14:textId="77777777" w:rsidR="006659C5" w:rsidRPr="006659C5" w:rsidRDefault="006659C5" w:rsidP="008C2FAD">
      <w:pPr>
        <w:pStyle w:val="Odstavekseznama"/>
        <w:numPr>
          <w:ilvl w:val="0"/>
          <w:numId w:val="45"/>
        </w:numPr>
        <w:tabs>
          <w:tab w:val="left" w:pos="426"/>
          <w:tab w:val="left" w:pos="9354"/>
        </w:tabs>
        <w:ind w:right="-2"/>
        <w:rPr>
          <w:rFonts w:ascii="Tahoma" w:hAnsi="Tahoma" w:cs="Tahoma"/>
          <w:b/>
          <w:smallCaps/>
        </w:rPr>
      </w:pPr>
      <w:r w:rsidRPr="006659C5">
        <w:rPr>
          <w:rFonts w:ascii="Tahoma" w:hAnsi="Tahoma" w:cs="Tahoma"/>
          <w:b/>
          <w:smallCaps/>
        </w:rPr>
        <w:t>Ostale zahteve in pogoji naročnika</w:t>
      </w:r>
    </w:p>
    <w:p w14:paraId="4E47DA18" w14:textId="77777777" w:rsidR="00C94E36" w:rsidRDefault="006659C5" w:rsidP="008C2FAD">
      <w:pPr>
        <w:numPr>
          <w:ilvl w:val="1"/>
          <w:numId w:val="45"/>
        </w:numPr>
        <w:tabs>
          <w:tab w:val="left" w:pos="426"/>
        </w:tabs>
        <w:ind w:right="-2"/>
        <w:jc w:val="both"/>
        <w:rPr>
          <w:rFonts w:ascii="Tahoma" w:hAnsi="Tahoma" w:cs="Tahoma"/>
        </w:rPr>
      </w:pPr>
      <w:r w:rsidRPr="006659C5">
        <w:rPr>
          <w:rFonts w:ascii="Tahoma" w:hAnsi="Tahoma" w:cs="Tahoma"/>
        </w:rPr>
        <w:t>da nismo uvrščeni v evidenco poslovnih subjektov katerim je prepovedano poslovanje z naročnikom na podlagi 35. člena Zakona o integriteti in preprečevanju korup</w:t>
      </w:r>
      <w:r w:rsidR="00C94E36">
        <w:rPr>
          <w:rFonts w:ascii="Tahoma" w:hAnsi="Tahoma" w:cs="Tahoma"/>
        </w:rPr>
        <w:t>cije (Ur. l. RS, št. 69/11-UPB),</w:t>
      </w:r>
    </w:p>
    <w:p w14:paraId="159E44CF" w14:textId="77777777" w:rsidR="00C94E36" w:rsidRDefault="00C94E36" w:rsidP="008C2FAD">
      <w:pPr>
        <w:numPr>
          <w:ilvl w:val="1"/>
          <w:numId w:val="45"/>
        </w:numPr>
        <w:tabs>
          <w:tab w:val="left" w:pos="426"/>
        </w:tabs>
        <w:ind w:right="-2"/>
        <w:jc w:val="both"/>
        <w:rPr>
          <w:rFonts w:ascii="Tahoma" w:hAnsi="Tahoma" w:cs="Tahoma"/>
        </w:rPr>
      </w:pPr>
      <w:r w:rsidRPr="00C94E3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na zahtevo naročnika predložiti dodatne informacije za preveri</w:t>
      </w:r>
      <w:r>
        <w:rPr>
          <w:rFonts w:ascii="Tahoma" w:hAnsi="Tahoma" w:cs="Tahoma"/>
        </w:rPr>
        <w:t>tev podatkov iz uradnih evidenc,</w:t>
      </w:r>
    </w:p>
    <w:p w14:paraId="77DF826D" w14:textId="1BA15456" w:rsidR="00C94E36" w:rsidRPr="00C94E36" w:rsidRDefault="00C94E36" w:rsidP="008C2FAD">
      <w:pPr>
        <w:numPr>
          <w:ilvl w:val="1"/>
          <w:numId w:val="45"/>
        </w:numPr>
        <w:tabs>
          <w:tab w:val="left" w:pos="426"/>
        </w:tabs>
        <w:ind w:right="-2"/>
        <w:jc w:val="both"/>
        <w:rPr>
          <w:rFonts w:ascii="Tahoma" w:hAnsi="Tahoma" w:cs="Tahoma"/>
        </w:rPr>
      </w:pPr>
      <w:r w:rsidRPr="00C94E36">
        <w:rPr>
          <w:rFonts w:ascii="Tahoma" w:hAnsi="Tahoma" w:cs="Tahoma"/>
        </w:rPr>
        <w:t>da s podpisom te izjave dajemo soglasje</w:t>
      </w:r>
      <w:r w:rsidRPr="00E73B55">
        <w:t xml:space="preserve"> </w:t>
      </w:r>
      <w:r w:rsidRPr="00C94E3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08212536" w14:textId="77777777" w:rsidR="006659C5" w:rsidRDefault="006659C5" w:rsidP="006659C5">
      <w:pPr>
        <w:keepLines/>
        <w:widowControl w:val="0"/>
        <w:jc w:val="both"/>
        <w:rPr>
          <w:rFonts w:ascii="Tahoma" w:hAnsi="Tahoma" w:cs="Tahoma"/>
        </w:rPr>
      </w:pPr>
    </w:p>
    <w:p w14:paraId="7A9D3D24" w14:textId="77777777" w:rsidR="00DB2056" w:rsidRDefault="00DB2056" w:rsidP="008C2FAD">
      <w:pPr>
        <w:pStyle w:val="Blokbesedila"/>
        <w:numPr>
          <w:ilvl w:val="0"/>
          <w:numId w:val="45"/>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7D3F7494" w14:textId="77777777" w:rsidR="008D7AFB" w:rsidRDefault="00DB2056" w:rsidP="008C2FAD">
      <w:pPr>
        <w:pStyle w:val="Blokbesedila"/>
        <w:numPr>
          <w:ilvl w:val="1"/>
          <w:numId w:val="45"/>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sidR="0033028D">
        <w:rPr>
          <w:rFonts w:ascii="Tahoma" w:hAnsi="Tahoma" w:cs="Tahoma"/>
          <w:sz w:val="20"/>
        </w:rPr>
        <w:t xml:space="preserve"> in prilogah</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06683E31" w14:textId="77777777" w:rsidR="006659C5" w:rsidRPr="006659C5" w:rsidRDefault="006659C5" w:rsidP="006659C5">
      <w:pPr>
        <w:pStyle w:val="Blokbesedila"/>
        <w:tabs>
          <w:tab w:val="clear" w:pos="8647"/>
          <w:tab w:val="left" w:pos="426"/>
          <w:tab w:val="left" w:pos="9354"/>
        </w:tabs>
        <w:ind w:left="426" w:right="-2"/>
        <w:jc w:val="both"/>
        <w:rPr>
          <w:rFonts w:ascii="Tahoma" w:hAnsi="Tahoma" w:cs="Tahoma"/>
          <w:sz w:val="20"/>
        </w:rPr>
      </w:pPr>
    </w:p>
    <w:p w14:paraId="68268AFB" w14:textId="77777777" w:rsidR="00DB2056" w:rsidRDefault="00DB2056" w:rsidP="008C2FAD">
      <w:pPr>
        <w:pStyle w:val="Blokbesedila"/>
        <w:numPr>
          <w:ilvl w:val="0"/>
          <w:numId w:val="45"/>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29AEAD54" w14:textId="77777777" w:rsidR="00DB2056" w:rsidRPr="000609B0" w:rsidRDefault="00DB2056" w:rsidP="008C2FAD">
      <w:pPr>
        <w:pStyle w:val="Blokbesedila"/>
        <w:numPr>
          <w:ilvl w:val="1"/>
          <w:numId w:val="45"/>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sidRPr="000609B0">
        <w:rPr>
          <w:rFonts w:ascii="Tahoma" w:hAnsi="Tahoma" w:cs="Tahoma"/>
          <w:sz w:val="20"/>
        </w:rPr>
        <w:t>.</w:t>
      </w:r>
    </w:p>
    <w:p w14:paraId="2D3C49CE" w14:textId="77777777" w:rsidR="004B2019" w:rsidRDefault="004B2019" w:rsidP="004B2019">
      <w:pPr>
        <w:pStyle w:val="Blokbesedila"/>
        <w:keepLines/>
        <w:widowControl w:val="0"/>
        <w:tabs>
          <w:tab w:val="left" w:pos="0"/>
        </w:tabs>
        <w:ind w:left="0" w:right="-2"/>
        <w:jc w:val="both"/>
        <w:rPr>
          <w:rFonts w:ascii="Tahoma" w:hAnsi="Tahoma" w:cs="Tahoma"/>
          <w:b/>
          <w:sz w:val="20"/>
        </w:rPr>
      </w:pPr>
    </w:p>
    <w:p w14:paraId="7CE838F3" w14:textId="77777777" w:rsidR="004B2019" w:rsidRPr="00AF589D" w:rsidRDefault="004B2019" w:rsidP="004B2019">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pogodbe/pogodbe, ter prevzemamo kazensko in materialno odgovornost, da so vsi podatki in dokumenti, podani v ponudbi, resnični, in da priložene listine ustrezajo originalu.</w:t>
      </w:r>
    </w:p>
    <w:p w14:paraId="18E6FC07" w14:textId="145939F3" w:rsidR="00E24A55" w:rsidRDefault="00E24A55" w:rsidP="004B2019">
      <w:pPr>
        <w:pStyle w:val="Blokbesedila"/>
        <w:keepLines/>
        <w:widowControl w:val="0"/>
        <w:tabs>
          <w:tab w:val="left" w:pos="0"/>
        </w:tabs>
        <w:ind w:left="0" w:right="-2"/>
        <w:jc w:val="both"/>
        <w:rPr>
          <w:rFonts w:ascii="Tahoma" w:hAnsi="Tahoma" w:cs="Tahoma"/>
          <w:bCs/>
          <w:i/>
          <w:noProof/>
          <w:sz w:val="18"/>
          <w:szCs w:val="18"/>
        </w:rPr>
      </w:pPr>
    </w:p>
    <w:p w14:paraId="705F4546" w14:textId="77777777" w:rsidR="00E24A55" w:rsidRDefault="00E24A55" w:rsidP="006659C5">
      <w:pPr>
        <w:jc w:val="both"/>
        <w:rPr>
          <w:rFonts w:ascii="Tahoma" w:hAnsi="Tahoma" w:cs="Tahoma"/>
          <w:bCs/>
          <w:i/>
          <w:noProof/>
          <w:sz w:val="18"/>
          <w:szCs w:val="18"/>
        </w:rPr>
      </w:pPr>
    </w:p>
    <w:p w14:paraId="11F17921" w14:textId="77777777" w:rsidR="00E24A55" w:rsidRDefault="00E24A55" w:rsidP="006659C5">
      <w:pPr>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5D5727" w14:paraId="5DE13BCB" w14:textId="77777777" w:rsidTr="008D6AFF">
        <w:trPr>
          <w:trHeight w:val="235"/>
        </w:trPr>
        <w:tc>
          <w:tcPr>
            <w:tcW w:w="3430" w:type="dxa"/>
            <w:tcBorders>
              <w:bottom w:val="single" w:sz="4" w:space="0" w:color="auto"/>
            </w:tcBorders>
          </w:tcPr>
          <w:p w14:paraId="77C0B3A3" w14:textId="77777777" w:rsidR="00DB2056" w:rsidRPr="00CE1BAD" w:rsidRDefault="00DB2056" w:rsidP="006659C5">
            <w:pPr>
              <w:jc w:val="both"/>
              <w:rPr>
                <w:rFonts w:ascii="Tahoma" w:hAnsi="Tahoma" w:cs="Tahoma"/>
                <w:snapToGrid w:val="0"/>
                <w:color w:val="000000"/>
              </w:rPr>
            </w:pPr>
          </w:p>
        </w:tc>
        <w:tc>
          <w:tcPr>
            <w:tcW w:w="2574" w:type="dxa"/>
          </w:tcPr>
          <w:p w14:paraId="36B86D73" w14:textId="77777777" w:rsidR="00DB2056" w:rsidRPr="00CE1BAD" w:rsidRDefault="00DB2056" w:rsidP="006659C5">
            <w:pPr>
              <w:jc w:val="center"/>
              <w:rPr>
                <w:rFonts w:ascii="Tahoma" w:hAnsi="Tahoma" w:cs="Tahoma"/>
                <w:snapToGrid w:val="0"/>
                <w:color w:val="000000"/>
              </w:rPr>
            </w:pPr>
          </w:p>
        </w:tc>
        <w:tc>
          <w:tcPr>
            <w:tcW w:w="2977" w:type="dxa"/>
            <w:tcBorders>
              <w:bottom w:val="single" w:sz="4" w:space="0" w:color="auto"/>
            </w:tcBorders>
          </w:tcPr>
          <w:p w14:paraId="5C4BAAB8" w14:textId="77777777" w:rsidR="00DB2056" w:rsidRPr="005D5727" w:rsidRDefault="00DB2056" w:rsidP="006659C5">
            <w:pPr>
              <w:tabs>
                <w:tab w:val="left" w:pos="567"/>
                <w:tab w:val="num" w:pos="851"/>
                <w:tab w:val="left" w:pos="993"/>
              </w:tabs>
              <w:jc w:val="both"/>
              <w:rPr>
                <w:rFonts w:ascii="Tahoma" w:hAnsi="Tahoma" w:cs="Tahoma"/>
                <w:snapToGrid w:val="0"/>
                <w:color w:val="000000"/>
              </w:rPr>
            </w:pPr>
          </w:p>
        </w:tc>
      </w:tr>
      <w:tr w:rsidR="00DB2056" w:rsidRPr="00CE1BAD" w14:paraId="7C470E37" w14:textId="77777777" w:rsidTr="008D6AFF">
        <w:trPr>
          <w:trHeight w:val="235"/>
        </w:trPr>
        <w:tc>
          <w:tcPr>
            <w:tcW w:w="3430" w:type="dxa"/>
            <w:tcBorders>
              <w:top w:val="single" w:sz="4" w:space="0" w:color="auto"/>
            </w:tcBorders>
          </w:tcPr>
          <w:p w14:paraId="24BFCA9E" w14:textId="77777777"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CCCCA24" w14:textId="77777777" w:rsidR="00DB2056" w:rsidRPr="00CE1BAD" w:rsidRDefault="00DB2056" w:rsidP="006659C5">
            <w:pPr>
              <w:jc w:val="center"/>
              <w:rPr>
                <w:rFonts w:ascii="Tahoma" w:hAnsi="Tahoma" w:cs="Tahoma"/>
                <w:snapToGrid w:val="0"/>
                <w:color w:val="000000"/>
              </w:rPr>
            </w:pPr>
            <w:r w:rsidRPr="00CE1BAD">
              <w:rPr>
                <w:rFonts w:ascii="Tahoma" w:hAnsi="Tahoma" w:cs="Tahoma"/>
                <w:snapToGrid w:val="0"/>
                <w:color w:val="000000"/>
              </w:rPr>
              <w:t>Žig</w:t>
            </w:r>
          </w:p>
        </w:tc>
        <w:tc>
          <w:tcPr>
            <w:tcW w:w="2977" w:type="dxa"/>
            <w:tcBorders>
              <w:top w:val="single" w:sz="4" w:space="0" w:color="auto"/>
            </w:tcBorders>
          </w:tcPr>
          <w:p w14:paraId="0773B082" w14:textId="77777777" w:rsidR="00DB2056" w:rsidRPr="00CE1BAD" w:rsidRDefault="00DB2056" w:rsidP="006659C5">
            <w:pPr>
              <w:jc w:val="both"/>
              <w:rPr>
                <w:rFonts w:ascii="Tahoma" w:hAnsi="Tahoma" w:cs="Tahoma"/>
                <w:snapToGrid w:val="0"/>
                <w:color w:val="000000"/>
              </w:rPr>
            </w:pPr>
            <w:r>
              <w:rPr>
                <w:rFonts w:ascii="Tahoma" w:hAnsi="Tahoma" w:cs="Tahoma"/>
                <w:snapToGrid w:val="0"/>
                <w:color w:val="000000"/>
              </w:rPr>
              <w:t>(</w:t>
            </w:r>
            <w:r w:rsidR="00AA4428">
              <w:rPr>
                <w:rFonts w:ascii="Tahoma" w:hAnsi="Tahoma" w:cs="Tahoma"/>
                <w:snapToGrid w:val="0"/>
                <w:color w:val="000000"/>
              </w:rPr>
              <w:t>Ime in priimek ter</w:t>
            </w:r>
            <w:r w:rsidR="00AA4428" w:rsidRPr="003D15DD">
              <w:rPr>
                <w:rFonts w:ascii="Tahoma" w:hAnsi="Tahoma" w:cs="Tahoma"/>
                <w:snapToGrid w:val="0"/>
                <w:color w:val="000000"/>
              </w:rPr>
              <w:t xml:space="preserve"> </w:t>
            </w:r>
            <w:r w:rsidRPr="00160629">
              <w:rPr>
                <w:rFonts w:ascii="Tahoma" w:hAnsi="Tahoma" w:cs="Tahoma"/>
                <w:snapToGrid w:val="0"/>
                <w:color w:val="000000"/>
              </w:rPr>
              <w:t>podpis podizvajalca/subjekta</w:t>
            </w:r>
            <w:r w:rsidRPr="00CE1BAD">
              <w:rPr>
                <w:rFonts w:ascii="Tahoma" w:hAnsi="Tahoma" w:cs="Tahoma"/>
                <w:snapToGrid w:val="0"/>
                <w:color w:val="000000"/>
              </w:rPr>
              <w:t>)</w:t>
            </w:r>
          </w:p>
        </w:tc>
      </w:tr>
    </w:tbl>
    <w:p w14:paraId="4CF94D84" w14:textId="77777777" w:rsidR="00DB2056" w:rsidRDefault="00DB2056" w:rsidP="006659C5">
      <w:pPr>
        <w:jc w:val="both"/>
        <w:rPr>
          <w:rFonts w:ascii="Tahoma" w:hAnsi="Tahoma" w:cs="Tahoma"/>
          <w:bCs/>
          <w:i/>
          <w:noProof/>
          <w:sz w:val="18"/>
          <w:szCs w:val="18"/>
        </w:rPr>
      </w:pPr>
    </w:p>
    <w:p w14:paraId="131F8C69" w14:textId="77777777" w:rsidR="00DB2056" w:rsidRDefault="00DB2056" w:rsidP="00752F7D">
      <w:pPr>
        <w:keepLines/>
        <w:widowControl w:val="0"/>
        <w:jc w:val="both"/>
        <w:rPr>
          <w:rFonts w:ascii="Tahoma" w:hAnsi="Tahoma" w:cs="Tahoma"/>
          <w:bCs/>
          <w:i/>
          <w:noProof/>
          <w:sz w:val="18"/>
          <w:szCs w:val="18"/>
        </w:rPr>
      </w:pPr>
    </w:p>
    <w:p w14:paraId="3C5A4840" w14:textId="77777777" w:rsidR="00DB2056" w:rsidRDefault="00DB2056" w:rsidP="00752F7D">
      <w:pPr>
        <w:keepLines/>
        <w:widowControl w:val="0"/>
        <w:jc w:val="both"/>
        <w:rPr>
          <w:rFonts w:ascii="Tahoma" w:hAnsi="Tahoma" w:cs="Tahoma"/>
          <w:bCs/>
          <w:i/>
          <w:noProof/>
          <w:sz w:val="18"/>
          <w:szCs w:val="18"/>
        </w:rPr>
      </w:pPr>
    </w:p>
    <w:p w14:paraId="42A7D495" w14:textId="77777777" w:rsidR="0011594F" w:rsidRDefault="00DB2056" w:rsidP="006659C5">
      <w:pPr>
        <w:keepLines/>
        <w:widowControl w:val="0"/>
        <w:jc w:val="both"/>
        <w:rPr>
          <w:rFonts w:ascii="Tahoma" w:hAnsi="Tahoma" w:cs="Tahoma"/>
          <w:i/>
          <w:iCs/>
          <w:sz w:val="18"/>
        </w:rPr>
      </w:pPr>
      <w:r w:rsidRPr="008A4805">
        <w:rPr>
          <w:rFonts w:ascii="Tahoma" w:hAnsi="Tahoma" w:cs="Tahoma"/>
          <w:b/>
          <w:bCs/>
          <w:i/>
          <w:noProof/>
          <w:sz w:val="18"/>
          <w:szCs w:val="18"/>
        </w:rPr>
        <w:t>Navodilo:</w:t>
      </w:r>
      <w:r>
        <w:rPr>
          <w:rFonts w:ascii="Tahoma" w:hAnsi="Tahoma" w:cs="Tahoma"/>
          <w:bCs/>
          <w:i/>
          <w:noProof/>
          <w:sz w:val="18"/>
          <w:szCs w:val="18"/>
        </w:rPr>
        <w:t xml:space="preserve"> </w:t>
      </w:r>
      <w:r w:rsidRPr="00160629">
        <w:rPr>
          <w:rFonts w:ascii="Tahoma" w:hAnsi="Tahoma" w:cs="Tahoma"/>
          <w:i/>
          <w:iCs/>
          <w:sz w:val="18"/>
        </w:rPr>
        <w:t xml:space="preserve">Izjavo izpolni in podpiše </w:t>
      </w:r>
      <w:r w:rsidRPr="00160629">
        <w:rPr>
          <w:rFonts w:ascii="Tahoma" w:hAnsi="Tahoma" w:cs="Tahoma"/>
          <w:i/>
          <w:iCs/>
          <w:sz w:val="18"/>
          <w:u w:val="single"/>
        </w:rPr>
        <w:t>nominiran podizvajalec</w:t>
      </w:r>
      <w:r w:rsidRPr="00160629">
        <w:rPr>
          <w:rFonts w:ascii="Tahoma" w:hAnsi="Tahoma" w:cs="Tahoma"/>
          <w:i/>
          <w:iCs/>
          <w:sz w:val="18"/>
        </w:rPr>
        <w:t xml:space="preserve">, če ponudnik izvaja javno naročilo s podizvajalci, </w:t>
      </w:r>
      <w:r w:rsidRPr="00160629">
        <w:rPr>
          <w:rFonts w:ascii="Tahoma" w:hAnsi="Tahoma" w:cs="Tahoma"/>
          <w:i/>
          <w:iCs/>
          <w:sz w:val="18"/>
          <w:u w:val="single"/>
        </w:rPr>
        <w:t>oz. subjekt, katerega zmogljivost uporablja ponudnik</w:t>
      </w:r>
      <w:r w:rsidRPr="00160629">
        <w:rPr>
          <w:rFonts w:ascii="Tahoma" w:hAnsi="Tahoma" w:cs="Tahoma"/>
          <w:i/>
          <w:iCs/>
          <w:sz w:val="18"/>
        </w:rPr>
        <w:t>.</w:t>
      </w:r>
    </w:p>
    <w:p w14:paraId="3B9328E7" w14:textId="77777777" w:rsidR="00BD7B85" w:rsidRDefault="00BD7B85" w:rsidP="006659C5">
      <w:pPr>
        <w:keepLines/>
        <w:widowControl w:val="0"/>
        <w:jc w:val="both"/>
        <w:rPr>
          <w:rFonts w:ascii="Tahoma" w:hAnsi="Tahoma" w:cs="Tahoma"/>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9510EF" w:rsidRPr="00C8579C" w14:paraId="65CD9798" w14:textId="77777777" w:rsidTr="0057352F">
        <w:tc>
          <w:tcPr>
            <w:tcW w:w="7938" w:type="dxa"/>
          </w:tcPr>
          <w:p w14:paraId="090D083E" w14:textId="77777777" w:rsidR="009510EF" w:rsidRPr="00C8579C" w:rsidRDefault="009510EF" w:rsidP="00752F7D">
            <w:pPr>
              <w:keepLines/>
              <w:widowControl w:val="0"/>
              <w:jc w:val="both"/>
              <w:rPr>
                <w:rFonts w:ascii="Tahoma" w:hAnsi="Tahoma" w:cs="Tahoma"/>
              </w:rPr>
            </w:pPr>
            <w:r w:rsidRPr="00C8579C">
              <w:rPr>
                <w:rFonts w:ascii="Tahoma" w:hAnsi="Tahoma" w:cs="Tahoma"/>
              </w:rPr>
              <w:br w:type="page"/>
              <w:t xml:space="preserve">PODATKI O PONUDNIKU </w:t>
            </w:r>
          </w:p>
        </w:tc>
        <w:tc>
          <w:tcPr>
            <w:tcW w:w="1152" w:type="dxa"/>
          </w:tcPr>
          <w:p w14:paraId="5401D823" w14:textId="77777777" w:rsidR="009510EF" w:rsidRPr="00C8579C" w:rsidRDefault="009510EF" w:rsidP="00752F7D">
            <w:pPr>
              <w:keepLines/>
              <w:widowControl w:val="0"/>
              <w:jc w:val="both"/>
              <w:rPr>
                <w:rFonts w:ascii="Tahoma" w:hAnsi="Tahoma" w:cs="Tahoma"/>
                <w:b/>
                <w:i/>
              </w:rPr>
            </w:pPr>
            <w:r w:rsidRPr="00C8579C">
              <w:rPr>
                <w:rFonts w:ascii="Tahoma" w:hAnsi="Tahoma" w:cs="Tahoma"/>
                <w:b/>
                <w:i/>
              </w:rPr>
              <w:t>Priloga 1</w:t>
            </w:r>
          </w:p>
        </w:tc>
      </w:tr>
    </w:tbl>
    <w:p w14:paraId="1B3D9D1B" w14:textId="77777777" w:rsidR="009510EF" w:rsidRDefault="009510EF" w:rsidP="00752F7D">
      <w:pPr>
        <w:keepLines/>
        <w:widowControl w:val="0"/>
        <w:ind w:left="142"/>
        <w:jc w:val="both"/>
        <w:rPr>
          <w:rFonts w:ascii="Tahoma" w:hAnsi="Tahoma" w:cs="Tahoma"/>
          <w:b/>
          <w:color w:val="000000" w:themeColor="text1"/>
        </w:rPr>
      </w:pPr>
    </w:p>
    <w:p w14:paraId="25C0C417" w14:textId="039DF152" w:rsidR="009510EF" w:rsidRDefault="00CC4B44" w:rsidP="00752F7D">
      <w:pPr>
        <w:keepLines/>
        <w:widowControl w:val="0"/>
        <w:ind w:left="142"/>
        <w:jc w:val="both"/>
        <w:rPr>
          <w:rFonts w:ascii="Tahoma" w:hAnsi="Tahoma" w:cs="Tahoma"/>
          <w:b/>
        </w:rPr>
      </w:pPr>
      <w:r>
        <w:rPr>
          <w:rFonts w:ascii="Tahoma" w:hAnsi="Tahoma" w:cs="Tahoma"/>
          <w:b/>
        </w:rPr>
        <w:t>LPP-</w:t>
      </w:r>
      <w:r w:rsidR="0081495C">
        <w:rPr>
          <w:rFonts w:ascii="Tahoma" w:hAnsi="Tahoma" w:cs="Tahoma"/>
          <w:b/>
        </w:rPr>
        <w:t>65/23</w:t>
      </w:r>
      <w:r w:rsidR="009510EF" w:rsidRPr="00C8579C">
        <w:rPr>
          <w:rFonts w:ascii="Tahoma" w:hAnsi="Tahoma" w:cs="Tahoma"/>
          <w:b/>
        </w:rPr>
        <w:t xml:space="preserve"> – </w:t>
      </w:r>
      <w:r w:rsidR="009510EF">
        <w:rPr>
          <w:rFonts w:ascii="Tahoma" w:hAnsi="Tahoma" w:cs="Tahoma"/>
          <w:b/>
        </w:rPr>
        <w:t>»</w:t>
      </w:r>
      <w:r>
        <w:rPr>
          <w:rFonts w:ascii="Tahoma" w:hAnsi="Tahoma" w:cs="Tahoma"/>
          <w:b/>
        </w:rPr>
        <w:t>Dobava srajc in bluz</w:t>
      </w:r>
      <w:r w:rsidR="009510EF">
        <w:rPr>
          <w:rFonts w:ascii="Tahoma" w:hAnsi="Tahoma" w:cs="Tahoma"/>
          <w:b/>
        </w:rPr>
        <w:t>«</w:t>
      </w:r>
    </w:p>
    <w:p w14:paraId="6F2F716E" w14:textId="77777777" w:rsidR="009510EF" w:rsidRPr="00C8579C" w:rsidRDefault="009510EF" w:rsidP="00752F7D">
      <w:pPr>
        <w:keepLines/>
        <w:widowControl w:val="0"/>
        <w:ind w:left="142"/>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9510EF" w:rsidRPr="00C8579C" w14:paraId="15C0F481" w14:textId="77777777" w:rsidTr="0057352F">
        <w:tc>
          <w:tcPr>
            <w:tcW w:w="2552" w:type="dxa"/>
            <w:tcBorders>
              <w:top w:val="nil"/>
              <w:left w:val="nil"/>
              <w:bottom w:val="nil"/>
              <w:right w:val="nil"/>
            </w:tcBorders>
            <w:vAlign w:val="bottom"/>
          </w:tcPr>
          <w:p w14:paraId="0A1F8951" w14:textId="77777777" w:rsidR="009510EF" w:rsidRPr="00C8579C" w:rsidRDefault="009510EF" w:rsidP="00752F7D">
            <w:pPr>
              <w:pStyle w:val="BESEDILO"/>
              <w:tabs>
                <w:tab w:val="clear" w:pos="2155"/>
                <w:tab w:val="left" w:pos="567"/>
                <w:tab w:val="num" w:pos="851"/>
                <w:tab w:val="left" w:pos="993"/>
              </w:tabs>
              <w:rPr>
                <w:rFonts w:ascii="Tahoma" w:hAnsi="Tahoma" w:cs="Tahoma"/>
                <w:kern w:val="0"/>
                <w:sz w:val="24"/>
              </w:rPr>
            </w:pPr>
            <w:r w:rsidRPr="00C8579C">
              <w:rPr>
                <w:rFonts w:ascii="Tahoma" w:hAnsi="Tahoma" w:cs="Tahoma"/>
                <w:kern w:val="0"/>
              </w:rPr>
              <w:t>Naziv ponudnika</w:t>
            </w:r>
          </w:p>
        </w:tc>
        <w:tc>
          <w:tcPr>
            <w:tcW w:w="6520" w:type="dxa"/>
            <w:tcBorders>
              <w:top w:val="nil"/>
              <w:left w:val="nil"/>
              <w:right w:val="nil"/>
            </w:tcBorders>
          </w:tcPr>
          <w:p w14:paraId="76E3A1BE"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61422611" w14:textId="77777777" w:rsidTr="0057352F">
        <w:tc>
          <w:tcPr>
            <w:tcW w:w="2552" w:type="dxa"/>
            <w:tcBorders>
              <w:top w:val="nil"/>
              <w:left w:val="nil"/>
              <w:bottom w:val="nil"/>
              <w:right w:val="nil"/>
            </w:tcBorders>
          </w:tcPr>
          <w:p w14:paraId="2670C3B8"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4F112EED"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757BCEE" w14:textId="77777777" w:rsidTr="0057352F">
        <w:tc>
          <w:tcPr>
            <w:tcW w:w="2552" w:type="dxa"/>
            <w:tcBorders>
              <w:top w:val="nil"/>
              <w:left w:val="nil"/>
              <w:bottom w:val="nil"/>
              <w:right w:val="nil"/>
            </w:tcBorders>
            <w:vAlign w:val="bottom"/>
          </w:tcPr>
          <w:p w14:paraId="41BB5090" w14:textId="77777777" w:rsidR="009510EF" w:rsidRPr="00C8579C" w:rsidRDefault="009510EF" w:rsidP="00752F7D">
            <w:pPr>
              <w:keepLines/>
              <w:widowControl w:val="0"/>
              <w:tabs>
                <w:tab w:val="left" w:pos="567"/>
                <w:tab w:val="num" w:pos="851"/>
                <w:tab w:val="left" w:pos="993"/>
              </w:tabs>
              <w:jc w:val="both"/>
              <w:rPr>
                <w:rFonts w:ascii="Tahoma" w:hAnsi="Tahoma" w:cs="Tahoma"/>
              </w:rPr>
            </w:pPr>
          </w:p>
          <w:p w14:paraId="4A0E7DDA"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Naslov</w:t>
            </w:r>
            <w:r>
              <w:rPr>
                <w:rFonts w:ascii="Tahoma" w:hAnsi="Tahoma" w:cs="Tahoma"/>
              </w:rPr>
              <w:t xml:space="preserve"> (sedež)</w:t>
            </w:r>
            <w:r w:rsidRPr="00C8579C">
              <w:rPr>
                <w:rFonts w:ascii="Tahoma" w:hAnsi="Tahoma" w:cs="Tahoma"/>
              </w:rPr>
              <w:t xml:space="preserve"> ponudnika</w:t>
            </w:r>
          </w:p>
        </w:tc>
        <w:tc>
          <w:tcPr>
            <w:tcW w:w="6520" w:type="dxa"/>
            <w:tcBorders>
              <w:top w:val="nil"/>
              <w:left w:val="nil"/>
              <w:right w:val="nil"/>
            </w:tcBorders>
          </w:tcPr>
          <w:p w14:paraId="28FEF05C"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1554577D" w14:textId="77777777" w:rsidTr="0057352F">
        <w:tc>
          <w:tcPr>
            <w:tcW w:w="2552" w:type="dxa"/>
            <w:tcBorders>
              <w:top w:val="nil"/>
              <w:left w:val="nil"/>
              <w:bottom w:val="nil"/>
              <w:right w:val="nil"/>
            </w:tcBorders>
          </w:tcPr>
          <w:p w14:paraId="5BF7E98D"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50C7A010"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1A96E3D2" w14:textId="77777777" w:rsidTr="0057352F">
        <w:tc>
          <w:tcPr>
            <w:tcW w:w="2552" w:type="dxa"/>
            <w:tcBorders>
              <w:top w:val="nil"/>
              <w:left w:val="nil"/>
              <w:bottom w:val="nil"/>
              <w:right w:val="nil"/>
            </w:tcBorders>
            <w:vAlign w:val="bottom"/>
          </w:tcPr>
          <w:p w14:paraId="5FAD096F" w14:textId="77777777" w:rsidR="009510EF" w:rsidRPr="00C8579C" w:rsidRDefault="009510EF" w:rsidP="00752F7D">
            <w:pPr>
              <w:keepLines/>
              <w:widowControl w:val="0"/>
              <w:tabs>
                <w:tab w:val="left" w:pos="567"/>
                <w:tab w:val="num" w:pos="851"/>
                <w:tab w:val="left" w:pos="993"/>
              </w:tabs>
              <w:rPr>
                <w:rFonts w:ascii="Tahoma" w:hAnsi="Tahoma" w:cs="Tahoma"/>
              </w:rPr>
            </w:pPr>
          </w:p>
          <w:p w14:paraId="0C4FDBEB" w14:textId="77777777" w:rsidR="009510EF" w:rsidRPr="00C8579C" w:rsidRDefault="009510EF" w:rsidP="00752F7D">
            <w:pPr>
              <w:keepLines/>
              <w:widowControl w:val="0"/>
              <w:tabs>
                <w:tab w:val="left" w:pos="567"/>
                <w:tab w:val="num" w:pos="851"/>
                <w:tab w:val="left" w:pos="993"/>
              </w:tabs>
              <w:rPr>
                <w:rFonts w:ascii="Tahoma" w:hAnsi="Tahoma" w:cs="Tahoma"/>
              </w:rPr>
            </w:pPr>
            <w:r>
              <w:rPr>
                <w:rFonts w:ascii="Tahoma" w:hAnsi="Tahoma" w:cs="Tahoma"/>
              </w:rPr>
              <w:t>Zakoniti zastopnik</w:t>
            </w:r>
            <w:r w:rsidRPr="00C8579C">
              <w:rPr>
                <w:rFonts w:ascii="Tahoma" w:hAnsi="Tahoma" w:cs="Tahoma"/>
              </w:rPr>
              <w:t xml:space="preserve"> (podpisnik okvirnega sporazuma)</w:t>
            </w:r>
          </w:p>
        </w:tc>
        <w:tc>
          <w:tcPr>
            <w:tcW w:w="6520" w:type="dxa"/>
            <w:tcBorders>
              <w:top w:val="nil"/>
              <w:left w:val="nil"/>
              <w:right w:val="nil"/>
            </w:tcBorders>
          </w:tcPr>
          <w:p w14:paraId="6EB46BC2"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p>
        </w:tc>
      </w:tr>
      <w:tr w:rsidR="009510EF" w:rsidRPr="00C8579C" w14:paraId="1CC0C245" w14:textId="77777777" w:rsidTr="0057352F">
        <w:tc>
          <w:tcPr>
            <w:tcW w:w="2552" w:type="dxa"/>
            <w:tcBorders>
              <w:top w:val="nil"/>
              <w:left w:val="nil"/>
              <w:bottom w:val="nil"/>
              <w:right w:val="nil"/>
            </w:tcBorders>
            <w:vAlign w:val="bottom"/>
          </w:tcPr>
          <w:p w14:paraId="29AEA9F6"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20" w:type="dxa"/>
            <w:tcBorders>
              <w:left w:val="nil"/>
              <w:right w:val="nil"/>
            </w:tcBorders>
          </w:tcPr>
          <w:p w14:paraId="2CBAFE7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3F21AB7A" w14:textId="77777777" w:rsidTr="0057352F">
        <w:tc>
          <w:tcPr>
            <w:tcW w:w="2552" w:type="dxa"/>
            <w:tcBorders>
              <w:top w:val="nil"/>
              <w:left w:val="nil"/>
              <w:bottom w:val="nil"/>
              <w:right w:val="nil"/>
            </w:tcBorders>
            <w:vAlign w:val="bottom"/>
          </w:tcPr>
          <w:p w14:paraId="29E99CE5"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20" w:type="dxa"/>
            <w:tcBorders>
              <w:left w:val="nil"/>
              <w:right w:val="nil"/>
            </w:tcBorders>
          </w:tcPr>
          <w:p w14:paraId="0234D024"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76A12693" w14:textId="77777777" w:rsidTr="0057352F">
        <w:tc>
          <w:tcPr>
            <w:tcW w:w="2552" w:type="dxa"/>
            <w:tcBorders>
              <w:top w:val="nil"/>
              <w:left w:val="nil"/>
              <w:bottom w:val="nil"/>
              <w:right w:val="nil"/>
            </w:tcBorders>
            <w:vAlign w:val="bottom"/>
          </w:tcPr>
          <w:p w14:paraId="09BC3C38"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20" w:type="dxa"/>
            <w:tcBorders>
              <w:left w:val="nil"/>
              <w:right w:val="nil"/>
            </w:tcBorders>
          </w:tcPr>
          <w:p w14:paraId="155EF31C"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1F51D874" w14:textId="77777777" w:rsidR="009510EF" w:rsidRPr="00C8579C" w:rsidRDefault="009510EF" w:rsidP="00752F7D">
      <w:pPr>
        <w:keepLines/>
        <w:widowControl w:val="0"/>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9510EF" w:rsidRPr="00C8579C" w14:paraId="2002D13A" w14:textId="77777777" w:rsidTr="0057352F">
        <w:trPr>
          <w:trHeight w:val="355"/>
        </w:trPr>
        <w:tc>
          <w:tcPr>
            <w:tcW w:w="2509" w:type="dxa"/>
            <w:tcBorders>
              <w:top w:val="nil"/>
              <w:left w:val="nil"/>
              <w:bottom w:val="nil"/>
              <w:right w:val="nil"/>
            </w:tcBorders>
            <w:vAlign w:val="bottom"/>
          </w:tcPr>
          <w:p w14:paraId="21E9A825"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Kontaktna oseba</w:t>
            </w:r>
          </w:p>
        </w:tc>
        <w:tc>
          <w:tcPr>
            <w:tcW w:w="6563" w:type="dxa"/>
            <w:tcBorders>
              <w:top w:val="nil"/>
              <w:left w:val="nil"/>
              <w:right w:val="nil"/>
            </w:tcBorders>
          </w:tcPr>
          <w:p w14:paraId="1BE44A4B"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43609D29" w14:textId="77777777" w:rsidTr="0057352F">
        <w:trPr>
          <w:trHeight w:val="355"/>
        </w:trPr>
        <w:tc>
          <w:tcPr>
            <w:tcW w:w="2509" w:type="dxa"/>
            <w:tcBorders>
              <w:top w:val="nil"/>
              <w:left w:val="nil"/>
              <w:bottom w:val="nil"/>
              <w:right w:val="nil"/>
            </w:tcBorders>
            <w:vAlign w:val="bottom"/>
          </w:tcPr>
          <w:p w14:paraId="27215778"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funkcija</w:t>
            </w:r>
          </w:p>
        </w:tc>
        <w:tc>
          <w:tcPr>
            <w:tcW w:w="6563" w:type="dxa"/>
            <w:tcBorders>
              <w:left w:val="nil"/>
              <w:right w:val="nil"/>
            </w:tcBorders>
          </w:tcPr>
          <w:p w14:paraId="45254F51"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FCDE95F" w14:textId="77777777" w:rsidTr="0057352F">
        <w:trPr>
          <w:trHeight w:val="343"/>
        </w:trPr>
        <w:tc>
          <w:tcPr>
            <w:tcW w:w="2509" w:type="dxa"/>
            <w:tcBorders>
              <w:top w:val="nil"/>
              <w:left w:val="nil"/>
              <w:bottom w:val="nil"/>
              <w:right w:val="nil"/>
            </w:tcBorders>
            <w:vAlign w:val="bottom"/>
          </w:tcPr>
          <w:p w14:paraId="6C79F35A"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telefon</w:t>
            </w:r>
          </w:p>
        </w:tc>
        <w:tc>
          <w:tcPr>
            <w:tcW w:w="6563" w:type="dxa"/>
            <w:tcBorders>
              <w:left w:val="nil"/>
              <w:right w:val="nil"/>
            </w:tcBorders>
          </w:tcPr>
          <w:p w14:paraId="1D79AC2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7FBCB7FA" w14:textId="77777777" w:rsidTr="0057352F">
        <w:trPr>
          <w:trHeight w:val="366"/>
        </w:trPr>
        <w:tc>
          <w:tcPr>
            <w:tcW w:w="2509" w:type="dxa"/>
            <w:tcBorders>
              <w:top w:val="nil"/>
              <w:left w:val="nil"/>
              <w:bottom w:val="nil"/>
              <w:right w:val="nil"/>
            </w:tcBorders>
            <w:vAlign w:val="bottom"/>
          </w:tcPr>
          <w:p w14:paraId="797ECADC" w14:textId="77777777" w:rsidR="009510EF" w:rsidRPr="00C8579C" w:rsidRDefault="009510EF" w:rsidP="00752F7D">
            <w:pPr>
              <w:keepLines/>
              <w:widowControl w:val="0"/>
              <w:numPr>
                <w:ilvl w:val="0"/>
                <w:numId w:val="3"/>
              </w:numPr>
              <w:tabs>
                <w:tab w:val="left" w:pos="567"/>
                <w:tab w:val="left" w:pos="993"/>
              </w:tabs>
              <w:jc w:val="both"/>
              <w:rPr>
                <w:rFonts w:ascii="Tahoma" w:hAnsi="Tahoma" w:cs="Tahoma"/>
              </w:rPr>
            </w:pPr>
            <w:r w:rsidRPr="00C8579C">
              <w:rPr>
                <w:rFonts w:ascii="Tahoma" w:hAnsi="Tahoma" w:cs="Tahoma"/>
              </w:rPr>
              <w:t>e-mail</w:t>
            </w:r>
          </w:p>
        </w:tc>
        <w:tc>
          <w:tcPr>
            <w:tcW w:w="6563" w:type="dxa"/>
            <w:tcBorders>
              <w:left w:val="nil"/>
              <w:right w:val="nil"/>
            </w:tcBorders>
          </w:tcPr>
          <w:p w14:paraId="1039429A"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05EAEE35" w14:textId="77777777" w:rsidR="009510EF" w:rsidRPr="00C8579C" w:rsidRDefault="009510EF" w:rsidP="00752F7D">
      <w:pPr>
        <w:keepLines/>
        <w:widowControl w:val="0"/>
        <w:tabs>
          <w:tab w:val="left" w:pos="2835"/>
        </w:tabs>
        <w:ind w:left="284" w:hanging="284"/>
        <w:jc w:val="both"/>
        <w:rPr>
          <w:rFonts w:ascii="Tahoma" w:hAnsi="Tahoma" w:cs="Tahoma"/>
        </w:rPr>
      </w:pPr>
    </w:p>
    <w:p w14:paraId="20C10873" w14:textId="77777777" w:rsidR="009510EF" w:rsidRPr="00C8579C" w:rsidRDefault="009510EF" w:rsidP="00752F7D">
      <w:pPr>
        <w:keepLines/>
        <w:widowControl w:val="0"/>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9510EF" w:rsidRPr="00C8579C" w14:paraId="7E3967C6" w14:textId="77777777" w:rsidTr="0057352F">
        <w:trPr>
          <w:trHeight w:val="346"/>
        </w:trPr>
        <w:tc>
          <w:tcPr>
            <w:tcW w:w="2503" w:type="dxa"/>
            <w:tcBorders>
              <w:top w:val="nil"/>
              <w:left w:val="nil"/>
              <w:bottom w:val="nil"/>
              <w:right w:val="nil"/>
            </w:tcBorders>
            <w:vAlign w:val="bottom"/>
          </w:tcPr>
          <w:p w14:paraId="286DE92A" w14:textId="77777777" w:rsidR="009510EF" w:rsidRPr="00C8579C" w:rsidRDefault="009510EF" w:rsidP="00752F7D">
            <w:pPr>
              <w:keepLines/>
              <w:widowControl w:val="0"/>
              <w:tabs>
                <w:tab w:val="left" w:pos="567"/>
                <w:tab w:val="num" w:pos="851"/>
                <w:tab w:val="left" w:pos="993"/>
              </w:tabs>
              <w:jc w:val="both"/>
              <w:rPr>
                <w:rFonts w:ascii="Tahoma" w:hAnsi="Tahoma" w:cs="Tahoma"/>
                <w:sz w:val="24"/>
              </w:rPr>
            </w:pPr>
            <w:r w:rsidRPr="00C8579C">
              <w:rPr>
                <w:rFonts w:ascii="Tahoma" w:hAnsi="Tahoma" w:cs="Tahoma"/>
              </w:rPr>
              <w:t>Transakcijski račun</w:t>
            </w:r>
          </w:p>
        </w:tc>
        <w:tc>
          <w:tcPr>
            <w:tcW w:w="6569" w:type="dxa"/>
            <w:tcBorders>
              <w:top w:val="nil"/>
              <w:left w:val="nil"/>
              <w:right w:val="nil"/>
            </w:tcBorders>
          </w:tcPr>
          <w:p w14:paraId="1B96AB61"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5BC94EC4" w14:textId="77777777" w:rsidTr="0057352F">
        <w:trPr>
          <w:trHeight w:val="346"/>
        </w:trPr>
        <w:tc>
          <w:tcPr>
            <w:tcW w:w="2503" w:type="dxa"/>
            <w:tcBorders>
              <w:top w:val="nil"/>
              <w:left w:val="nil"/>
              <w:bottom w:val="nil"/>
              <w:right w:val="nil"/>
            </w:tcBorders>
            <w:vAlign w:val="bottom"/>
          </w:tcPr>
          <w:p w14:paraId="7B4F1854" w14:textId="77777777"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banka</w:t>
            </w:r>
          </w:p>
        </w:tc>
        <w:tc>
          <w:tcPr>
            <w:tcW w:w="6569" w:type="dxa"/>
            <w:tcBorders>
              <w:left w:val="nil"/>
              <w:right w:val="nil"/>
            </w:tcBorders>
          </w:tcPr>
          <w:p w14:paraId="24654308"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05FEAD8F" w14:textId="77777777" w:rsidTr="0057352F">
        <w:trPr>
          <w:trHeight w:val="346"/>
        </w:trPr>
        <w:tc>
          <w:tcPr>
            <w:tcW w:w="2503" w:type="dxa"/>
            <w:tcBorders>
              <w:top w:val="nil"/>
              <w:left w:val="nil"/>
              <w:bottom w:val="nil"/>
              <w:right w:val="nil"/>
            </w:tcBorders>
            <w:vAlign w:val="bottom"/>
          </w:tcPr>
          <w:p w14:paraId="54DF8C45" w14:textId="77777777" w:rsidR="009510EF" w:rsidRPr="00C8579C" w:rsidRDefault="009510EF" w:rsidP="00752F7D">
            <w:pPr>
              <w:pStyle w:val="BESEDILO"/>
              <w:tabs>
                <w:tab w:val="clear" w:pos="2155"/>
                <w:tab w:val="left" w:pos="567"/>
                <w:tab w:val="left" w:pos="993"/>
              </w:tabs>
              <w:rPr>
                <w:rFonts w:ascii="Tahoma" w:hAnsi="Tahoma" w:cs="Tahoma"/>
                <w:kern w:val="0"/>
              </w:rPr>
            </w:pPr>
            <w:r w:rsidRPr="00C8579C">
              <w:rPr>
                <w:rFonts w:ascii="Tahoma" w:hAnsi="Tahoma" w:cs="Tahoma"/>
                <w:kern w:val="0"/>
              </w:rPr>
              <w:t>ID številka za DDV</w:t>
            </w:r>
          </w:p>
        </w:tc>
        <w:tc>
          <w:tcPr>
            <w:tcW w:w="6569" w:type="dxa"/>
            <w:tcBorders>
              <w:left w:val="nil"/>
              <w:right w:val="nil"/>
            </w:tcBorders>
          </w:tcPr>
          <w:p w14:paraId="1F150F75"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r w:rsidR="009510EF" w:rsidRPr="00C8579C" w14:paraId="2B11CAA7" w14:textId="77777777" w:rsidTr="0057352F">
        <w:trPr>
          <w:trHeight w:val="346"/>
        </w:trPr>
        <w:tc>
          <w:tcPr>
            <w:tcW w:w="2503" w:type="dxa"/>
            <w:tcBorders>
              <w:top w:val="nil"/>
              <w:left w:val="nil"/>
              <w:bottom w:val="nil"/>
              <w:right w:val="nil"/>
            </w:tcBorders>
            <w:vAlign w:val="bottom"/>
          </w:tcPr>
          <w:p w14:paraId="16550751" w14:textId="77777777" w:rsidR="009510EF" w:rsidRPr="00C8579C" w:rsidRDefault="009510EF" w:rsidP="00752F7D">
            <w:pPr>
              <w:keepLines/>
              <w:widowControl w:val="0"/>
              <w:tabs>
                <w:tab w:val="left" w:pos="567"/>
                <w:tab w:val="left" w:pos="993"/>
              </w:tabs>
              <w:jc w:val="both"/>
              <w:rPr>
                <w:rFonts w:ascii="Tahoma" w:hAnsi="Tahoma" w:cs="Tahoma"/>
              </w:rPr>
            </w:pPr>
            <w:r w:rsidRPr="00C8579C">
              <w:rPr>
                <w:rFonts w:ascii="Tahoma" w:hAnsi="Tahoma" w:cs="Tahoma"/>
              </w:rPr>
              <w:t>Matična številka</w:t>
            </w:r>
          </w:p>
        </w:tc>
        <w:tc>
          <w:tcPr>
            <w:tcW w:w="6569" w:type="dxa"/>
            <w:tcBorders>
              <w:left w:val="nil"/>
              <w:right w:val="nil"/>
            </w:tcBorders>
          </w:tcPr>
          <w:p w14:paraId="57066306" w14:textId="77777777" w:rsidR="009510EF" w:rsidRPr="00C8579C" w:rsidRDefault="009510EF" w:rsidP="00752F7D">
            <w:pPr>
              <w:keepLines/>
              <w:widowControl w:val="0"/>
              <w:tabs>
                <w:tab w:val="left" w:pos="567"/>
                <w:tab w:val="num" w:pos="851"/>
                <w:tab w:val="left" w:pos="993"/>
              </w:tabs>
              <w:jc w:val="both"/>
              <w:rPr>
                <w:rFonts w:ascii="Tahoma" w:hAnsi="Tahoma" w:cs="Tahoma"/>
                <w:sz w:val="28"/>
              </w:rPr>
            </w:pPr>
          </w:p>
        </w:tc>
      </w:tr>
    </w:tbl>
    <w:p w14:paraId="64982A9A" w14:textId="77777777" w:rsidR="009510EF" w:rsidRPr="00C8579C" w:rsidRDefault="009510EF" w:rsidP="00752F7D">
      <w:pPr>
        <w:keepLines/>
        <w:widowControl w:val="0"/>
        <w:jc w:val="both"/>
        <w:rPr>
          <w:rFonts w:ascii="Tahoma" w:hAnsi="Tahoma" w:cs="Tahoma"/>
        </w:rPr>
      </w:pPr>
    </w:p>
    <w:p w14:paraId="3CA75027" w14:textId="77777777" w:rsidR="009510EF" w:rsidRPr="00C8579C" w:rsidRDefault="009510EF" w:rsidP="00752F7D">
      <w:pPr>
        <w:keepLines/>
        <w:widowControl w:val="0"/>
        <w:jc w:val="both"/>
        <w:rPr>
          <w:rFonts w:ascii="Tahoma" w:hAnsi="Tahoma" w:cs="Tahoma"/>
        </w:rPr>
      </w:pPr>
      <w:r w:rsidRPr="00C8579C">
        <w:rPr>
          <w:rFonts w:ascii="Tahoma" w:hAnsi="Tahoma" w:cs="Tahoma"/>
        </w:rPr>
        <w:t xml:space="preserve">Predstavnik na strani izvajalca (skrbnik okvirnega sporazuma), ki bo urejal vsa vprašanja, ki bodo nastala v zvezi z izvajanjem </w:t>
      </w:r>
      <w:r>
        <w:rPr>
          <w:rFonts w:ascii="Tahoma" w:hAnsi="Tahoma" w:cs="Tahoma"/>
        </w:rPr>
        <w:t>okvirnega sporazuma</w:t>
      </w:r>
      <w:r w:rsidRPr="00C8579C">
        <w:rPr>
          <w:rFonts w:ascii="Tahoma" w:hAnsi="Tahoma" w:cs="Tahoma"/>
        </w:rPr>
        <w:t>, je _________________________, telefon. ___________________, e-pošta: ___________________.</w:t>
      </w:r>
    </w:p>
    <w:p w14:paraId="79BACBD2" w14:textId="77777777" w:rsidR="009510EF" w:rsidRPr="00C8579C" w:rsidRDefault="009510EF" w:rsidP="00752F7D">
      <w:pPr>
        <w:keepLines/>
        <w:widowControl w:val="0"/>
        <w:tabs>
          <w:tab w:val="left" w:pos="2835"/>
        </w:tabs>
        <w:ind w:left="284"/>
        <w:jc w:val="both"/>
        <w:rPr>
          <w:rFonts w:ascii="Tahoma" w:hAnsi="Tahoma" w:cs="Tahoma"/>
          <w:sz w:val="18"/>
          <w:szCs w:val="18"/>
        </w:rPr>
      </w:pPr>
    </w:p>
    <w:tbl>
      <w:tblPr>
        <w:tblW w:w="0" w:type="auto"/>
        <w:tblInd w:w="108" w:type="dxa"/>
        <w:tblLook w:val="04A0" w:firstRow="1" w:lastRow="0" w:firstColumn="1" w:lastColumn="0" w:noHBand="0" w:noVBand="1"/>
      </w:tblPr>
      <w:tblGrid>
        <w:gridCol w:w="3348"/>
        <w:gridCol w:w="2851"/>
        <w:gridCol w:w="2839"/>
      </w:tblGrid>
      <w:tr w:rsidR="009510EF" w:rsidRPr="00C8579C" w14:paraId="24B7ACCF" w14:textId="77777777" w:rsidTr="0057352F">
        <w:tc>
          <w:tcPr>
            <w:tcW w:w="3348" w:type="dxa"/>
            <w:shd w:val="clear" w:color="auto" w:fill="auto"/>
          </w:tcPr>
          <w:p w14:paraId="0E2A2776" w14:textId="77777777" w:rsidR="009510EF" w:rsidRPr="00C8579C" w:rsidRDefault="009510EF" w:rsidP="00752F7D">
            <w:pPr>
              <w:keepLines/>
              <w:widowControl w:val="0"/>
              <w:tabs>
                <w:tab w:val="left" w:pos="2835"/>
              </w:tabs>
              <w:jc w:val="both"/>
              <w:rPr>
                <w:rFonts w:ascii="Tahoma" w:hAnsi="Tahoma" w:cs="Tahoma"/>
                <w:sz w:val="19"/>
                <w:szCs w:val="19"/>
              </w:rPr>
            </w:pPr>
          </w:p>
          <w:p w14:paraId="02388A33" w14:textId="77777777" w:rsidR="009510EF" w:rsidRPr="00C8579C" w:rsidRDefault="009510EF" w:rsidP="00752F7D">
            <w:pPr>
              <w:keepLines/>
              <w:widowControl w:val="0"/>
              <w:tabs>
                <w:tab w:val="left" w:pos="2835"/>
              </w:tabs>
              <w:ind w:left="-108"/>
              <w:jc w:val="both"/>
              <w:rPr>
                <w:rFonts w:ascii="Tahoma" w:hAnsi="Tahoma" w:cs="Tahoma"/>
                <w:sz w:val="19"/>
                <w:szCs w:val="19"/>
              </w:rPr>
            </w:pPr>
            <w:r w:rsidRPr="00C8579C">
              <w:rPr>
                <w:rFonts w:ascii="Tahoma" w:hAnsi="Tahoma" w:cs="Tahoma"/>
                <w:sz w:val="19"/>
                <w:szCs w:val="19"/>
              </w:rPr>
              <w:t>Ponudnik je MSP* (označi):</w:t>
            </w:r>
          </w:p>
        </w:tc>
        <w:tc>
          <w:tcPr>
            <w:tcW w:w="2851" w:type="dxa"/>
            <w:shd w:val="clear" w:color="auto" w:fill="auto"/>
          </w:tcPr>
          <w:p w14:paraId="4E1A8012" w14:textId="77777777" w:rsidR="009510EF" w:rsidRPr="00C8579C" w:rsidRDefault="009510EF" w:rsidP="00F751AD">
            <w:pPr>
              <w:keepLines/>
              <w:widowControl w:val="0"/>
              <w:numPr>
                <w:ilvl w:val="0"/>
                <w:numId w:val="7"/>
              </w:numPr>
              <w:tabs>
                <w:tab w:val="left" w:pos="1008"/>
                <w:tab w:val="left" w:pos="3843"/>
              </w:tabs>
              <w:ind w:left="1717" w:hanging="1357"/>
              <w:jc w:val="both"/>
              <w:rPr>
                <w:rFonts w:ascii="Tahoma" w:hAnsi="Tahoma" w:cs="Tahoma"/>
                <w:sz w:val="19"/>
                <w:szCs w:val="19"/>
              </w:rPr>
            </w:pPr>
            <w:r w:rsidRPr="00C8579C">
              <w:rPr>
                <w:rFonts w:ascii="Tahoma" w:hAnsi="Tahoma" w:cs="Tahoma"/>
                <w:sz w:val="19"/>
                <w:szCs w:val="19"/>
              </w:rPr>
              <w:t>Da</w:t>
            </w:r>
          </w:p>
        </w:tc>
        <w:tc>
          <w:tcPr>
            <w:tcW w:w="2839" w:type="dxa"/>
            <w:shd w:val="clear" w:color="auto" w:fill="auto"/>
          </w:tcPr>
          <w:p w14:paraId="69B01F8F" w14:textId="77777777" w:rsidR="009510EF" w:rsidRPr="00C8579C" w:rsidRDefault="009510EF" w:rsidP="00F751AD">
            <w:pPr>
              <w:keepLines/>
              <w:widowControl w:val="0"/>
              <w:numPr>
                <w:ilvl w:val="0"/>
                <w:numId w:val="7"/>
              </w:numPr>
              <w:tabs>
                <w:tab w:val="left" w:pos="893"/>
              </w:tabs>
              <w:jc w:val="both"/>
              <w:rPr>
                <w:rFonts w:ascii="Tahoma" w:hAnsi="Tahoma" w:cs="Tahoma"/>
                <w:sz w:val="19"/>
                <w:szCs w:val="19"/>
              </w:rPr>
            </w:pPr>
            <w:r w:rsidRPr="00C8579C">
              <w:rPr>
                <w:rFonts w:ascii="Tahoma" w:hAnsi="Tahoma" w:cs="Tahoma"/>
                <w:sz w:val="19"/>
                <w:szCs w:val="19"/>
              </w:rPr>
              <w:t xml:space="preserve">Ne </w:t>
            </w:r>
          </w:p>
        </w:tc>
      </w:tr>
    </w:tbl>
    <w:p w14:paraId="356D3E57" w14:textId="77777777" w:rsidR="009510EF" w:rsidRDefault="009510EF" w:rsidP="00752F7D">
      <w:pPr>
        <w:keepLines/>
        <w:widowControl w:val="0"/>
        <w:tabs>
          <w:tab w:val="left" w:pos="2835"/>
        </w:tabs>
        <w:ind w:left="284"/>
        <w:jc w:val="both"/>
        <w:rPr>
          <w:rFonts w:ascii="Tahoma" w:hAnsi="Tahoma" w:cs="Tahoma"/>
          <w:sz w:val="19"/>
          <w:szCs w:val="19"/>
        </w:rPr>
      </w:pPr>
      <w:r w:rsidRPr="00C8579C">
        <w:rPr>
          <w:rFonts w:ascii="Tahoma" w:hAnsi="Tahoma" w:cs="Tahoma"/>
          <w:sz w:val="19"/>
          <w:szCs w:val="19"/>
        </w:rPr>
        <w:t>*MSP: mikro, mala in srednje velika podjetja kot so opredeljena v Priporočilu Komisije 2003/361/ES.</w:t>
      </w:r>
    </w:p>
    <w:p w14:paraId="3AFD71D6" w14:textId="77777777" w:rsidR="009510EF" w:rsidRDefault="009510EF" w:rsidP="00752F7D">
      <w:pPr>
        <w:keepLines/>
        <w:widowControl w:val="0"/>
        <w:tabs>
          <w:tab w:val="left" w:pos="2835"/>
        </w:tabs>
        <w:ind w:left="284"/>
        <w:jc w:val="both"/>
        <w:rPr>
          <w:rFonts w:ascii="Tahoma" w:hAnsi="Tahoma" w:cs="Tahoma"/>
          <w:sz w:val="19"/>
          <w:szCs w:val="19"/>
        </w:rPr>
      </w:pPr>
    </w:p>
    <w:p w14:paraId="2804FD9A" w14:textId="77777777" w:rsidR="009510EF" w:rsidRPr="00C8579C" w:rsidRDefault="009510EF" w:rsidP="00752F7D">
      <w:pPr>
        <w:keepLines/>
        <w:widowControl w:val="0"/>
        <w:tabs>
          <w:tab w:val="left" w:pos="2835"/>
        </w:tabs>
        <w:ind w:left="284"/>
        <w:jc w:val="both"/>
        <w:rPr>
          <w:rFonts w:ascii="Tahoma" w:hAnsi="Tahoma" w:cs="Tahoma"/>
          <w:sz w:val="19"/>
          <w:szCs w:val="19"/>
        </w:rPr>
      </w:pPr>
    </w:p>
    <w:p w14:paraId="6281D522" w14:textId="77777777" w:rsidR="009510EF" w:rsidRPr="00C8579C" w:rsidRDefault="009510EF" w:rsidP="00752F7D">
      <w:pPr>
        <w:keepLines/>
        <w:widowControl w:val="0"/>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510EF" w:rsidRPr="00C8579C" w14:paraId="4D8D05AD" w14:textId="77777777" w:rsidTr="0057352F">
        <w:trPr>
          <w:trHeight w:val="260"/>
        </w:trPr>
        <w:tc>
          <w:tcPr>
            <w:tcW w:w="3349" w:type="dxa"/>
            <w:tcBorders>
              <w:bottom w:val="single" w:sz="4" w:space="0" w:color="auto"/>
            </w:tcBorders>
          </w:tcPr>
          <w:p w14:paraId="29DA718A" w14:textId="77777777" w:rsidR="009510EF" w:rsidRPr="00C8579C" w:rsidRDefault="009510EF" w:rsidP="00752F7D">
            <w:pPr>
              <w:keepLines/>
              <w:widowControl w:val="0"/>
              <w:jc w:val="both"/>
              <w:rPr>
                <w:rFonts w:ascii="Tahoma" w:hAnsi="Tahoma" w:cs="Tahoma"/>
                <w:snapToGrid w:val="0"/>
                <w:color w:val="000000"/>
              </w:rPr>
            </w:pPr>
          </w:p>
        </w:tc>
        <w:tc>
          <w:tcPr>
            <w:tcW w:w="2513" w:type="dxa"/>
          </w:tcPr>
          <w:p w14:paraId="3C427C19" w14:textId="77777777" w:rsidR="009510EF" w:rsidRPr="00C8579C" w:rsidRDefault="009510EF" w:rsidP="00752F7D">
            <w:pPr>
              <w:keepLines/>
              <w:widowControl w:val="0"/>
              <w:jc w:val="center"/>
              <w:rPr>
                <w:rFonts w:ascii="Tahoma" w:hAnsi="Tahoma" w:cs="Tahoma"/>
                <w:snapToGrid w:val="0"/>
                <w:color w:val="000000"/>
              </w:rPr>
            </w:pPr>
          </w:p>
        </w:tc>
        <w:tc>
          <w:tcPr>
            <w:tcW w:w="3290" w:type="dxa"/>
            <w:tcBorders>
              <w:bottom w:val="single" w:sz="4" w:space="0" w:color="auto"/>
            </w:tcBorders>
          </w:tcPr>
          <w:p w14:paraId="5D9F9110" w14:textId="77777777" w:rsidR="009510EF" w:rsidRPr="00C8579C" w:rsidRDefault="009510EF" w:rsidP="00752F7D">
            <w:pPr>
              <w:keepLines/>
              <w:widowControl w:val="0"/>
              <w:tabs>
                <w:tab w:val="left" w:pos="567"/>
                <w:tab w:val="num" w:pos="851"/>
                <w:tab w:val="left" w:pos="993"/>
              </w:tabs>
              <w:jc w:val="both"/>
              <w:rPr>
                <w:rFonts w:ascii="Tahoma" w:hAnsi="Tahoma" w:cs="Tahoma"/>
                <w:snapToGrid w:val="0"/>
                <w:color w:val="000000"/>
              </w:rPr>
            </w:pPr>
          </w:p>
        </w:tc>
      </w:tr>
      <w:tr w:rsidR="009510EF" w:rsidRPr="00C8579C" w14:paraId="59D1B16E" w14:textId="77777777" w:rsidTr="0057352F">
        <w:trPr>
          <w:trHeight w:val="260"/>
        </w:trPr>
        <w:tc>
          <w:tcPr>
            <w:tcW w:w="3349" w:type="dxa"/>
            <w:tcBorders>
              <w:top w:val="single" w:sz="4" w:space="0" w:color="auto"/>
            </w:tcBorders>
          </w:tcPr>
          <w:p w14:paraId="361FA925" w14:textId="77777777"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13" w:type="dxa"/>
          </w:tcPr>
          <w:p w14:paraId="77A8CE79" w14:textId="77777777" w:rsidR="009510EF" w:rsidRPr="00C8579C" w:rsidRDefault="009510EF"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2205F697" w14:textId="77777777" w:rsidR="009510EF" w:rsidRPr="00C8579C" w:rsidRDefault="009510EF"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5C90BA1A" w14:textId="77777777" w:rsidR="009510EF" w:rsidRDefault="009510EF" w:rsidP="00752F7D">
      <w:pPr>
        <w:keepLines/>
        <w:widowControl w:val="0"/>
        <w:tabs>
          <w:tab w:val="left" w:pos="567"/>
          <w:tab w:val="num" w:pos="851"/>
          <w:tab w:val="left" w:pos="993"/>
        </w:tabs>
        <w:jc w:val="both"/>
        <w:rPr>
          <w:rFonts w:ascii="Tahoma" w:hAnsi="Tahoma" w:cs="Tahoma"/>
          <w:b/>
          <w:i/>
          <w:sz w:val="18"/>
          <w:szCs w:val="18"/>
        </w:rPr>
      </w:pPr>
    </w:p>
    <w:p w14:paraId="37405BED" w14:textId="77777777" w:rsidR="009E6760" w:rsidRDefault="009E6760" w:rsidP="00752F7D">
      <w:pPr>
        <w:keepLines/>
        <w:widowControl w:val="0"/>
        <w:rPr>
          <w:rFonts w:ascii="Tahoma" w:hAnsi="Tahoma" w:cs="Tahoma"/>
          <w:b/>
          <w:i/>
          <w:sz w:val="18"/>
          <w:szCs w:val="18"/>
        </w:rPr>
      </w:pPr>
    </w:p>
    <w:p w14:paraId="3B135CD4" w14:textId="77777777" w:rsidR="009510EF" w:rsidRDefault="009510EF" w:rsidP="00752F7D">
      <w:pPr>
        <w:keepLines/>
        <w:widowControl w:val="0"/>
        <w:rPr>
          <w:rFonts w:ascii="Tahoma" w:hAnsi="Tahoma" w:cs="Tahoma"/>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70DD00A9" w14:textId="77777777" w:rsidR="007A63B7" w:rsidRDefault="007A63B7">
      <w:pPr>
        <w:rPr>
          <w:rFonts w:ascii="Tahoma" w:hAnsi="Tahoma" w:cs="Tahoma"/>
          <w:b/>
        </w:rPr>
      </w:pPr>
      <w:r>
        <w:rPr>
          <w:rFonts w:ascii="Tahoma" w:hAnsi="Tahoma" w:cs="Tahoma"/>
          <w:b/>
        </w:rPr>
        <w:br w:type="page"/>
      </w:r>
    </w:p>
    <w:p w14:paraId="696F56D1" w14:textId="77777777" w:rsidR="00F47A79" w:rsidRDefault="00F47A79" w:rsidP="00752F7D">
      <w:pPr>
        <w:keepLines/>
        <w:widowControl w:val="0"/>
        <w:tabs>
          <w:tab w:val="left" w:pos="567"/>
          <w:tab w:val="num" w:pos="851"/>
          <w:tab w:val="left" w:pos="993"/>
        </w:tabs>
        <w:jc w:val="right"/>
        <w:rPr>
          <w:rFonts w:ascii="Tahoma" w:hAnsi="Tahoma" w:cs="Tahoma"/>
          <w:b/>
        </w:rPr>
      </w:pPr>
    </w:p>
    <w:p w14:paraId="6F6280D7" w14:textId="77777777" w:rsidR="009510EF" w:rsidRPr="00CD1BF3" w:rsidRDefault="009510EF" w:rsidP="00752F7D">
      <w:pPr>
        <w:keepLines/>
        <w:widowControl w:val="0"/>
        <w:tabs>
          <w:tab w:val="left" w:pos="567"/>
          <w:tab w:val="num" w:pos="851"/>
          <w:tab w:val="left" w:pos="993"/>
        </w:tabs>
        <w:jc w:val="right"/>
      </w:pPr>
      <w:r w:rsidRPr="00CD1BF3">
        <w:rPr>
          <w:rFonts w:ascii="Tahoma" w:hAnsi="Tahoma" w:cs="Tahoma"/>
          <w:b/>
        </w:rPr>
        <w:t xml:space="preserve">Obrazec 1 k prilogi 1 </w:t>
      </w:r>
    </w:p>
    <w:p w14:paraId="30F5AE0B" w14:textId="77777777" w:rsidR="009510EF" w:rsidRPr="00CD1BF3" w:rsidRDefault="009510EF" w:rsidP="00752F7D">
      <w:pPr>
        <w:pStyle w:val="Naslov"/>
        <w:keepLines/>
        <w:widowControl w:val="0"/>
        <w:jc w:val="both"/>
        <w:rPr>
          <w:rFonts w:ascii="Tahoma" w:hAnsi="Tahoma" w:cs="Tahoma"/>
          <w:b w:val="0"/>
          <w:sz w:val="20"/>
        </w:rPr>
      </w:pPr>
    </w:p>
    <w:p w14:paraId="5C22B23D" w14:textId="77777777" w:rsidR="009510EF" w:rsidRPr="00CD1BF3" w:rsidRDefault="009510EF" w:rsidP="00752F7D">
      <w:pPr>
        <w:keepLines/>
        <w:widowControl w:val="0"/>
        <w:jc w:val="center"/>
        <w:rPr>
          <w:rFonts w:ascii="Tahoma" w:hAnsi="Tahoma" w:cs="Tahoma"/>
          <w:b/>
          <w:sz w:val="22"/>
          <w:szCs w:val="22"/>
        </w:rPr>
      </w:pPr>
      <w:r w:rsidRPr="00CD1BF3">
        <w:rPr>
          <w:rFonts w:ascii="Tahoma" w:hAnsi="Tahoma" w:cs="Tahoma"/>
          <w:b/>
          <w:sz w:val="22"/>
          <w:szCs w:val="22"/>
        </w:rPr>
        <w:t>PRAVNI AKT O SKUPNI IZVEDBI NAROČILA</w:t>
      </w:r>
    </w:p>
    <w:p w14:paraId="3A1CAA9F" w14:textId="77777777" w:rsidR="009510EF" w:rsidRPr="00CD1BF3" w:rsidRDefault="009510EF" w:rsidP="00752F7D">
      <w:pPr>
        <w:pStyle w:val="Naslov"/>
        <w:keepLines/>
        <w:widowControl w:val="0"/>
        <w:jc w:val="both"/>
        <w:rPr>
          <w:rFonts w:ascii="Tahoma" w:hAnsi="Tahoma" w:cs="Tahoma"/>
          <w:b w:val="0"/>
          <w:sz w:val="20"/>
        </w:rPr>
      </w:pPr>
    </w:p>
    <w:p w14:paraId="78CA7524" w14:textId="77777777" w:rsidR="009510EF" w:rsidRPr="00CD1BF3" w:rsidRDefault="009510EF" w:rsidP="00752F7D">
      <w:pPr>
        <w:pStyle w:val="Naslov"/>
        <w:keepLines/>
        <w:widowControl w:val="0"/>
        <w:jc w:val="both"/>
        <w:rPr>
          <w:rFonts w:ascii="Tahoma" w:hAnsi="Tahoma" w:cs="Tahoma"/>
          <w:b w:val="0"/>
          <w:sz w:val="20"/>
        </w:rPr>
      </w:pPr>
      <w:r w:rsidRPr="00CD1BF3">
        <w:rPr>
          <w:rFonts w:ascii="Tahoma" w:hAnsi="Tahoma" w:cs="Tahoma"/>
          <w:b w:val="0"/>
          <w:sz w:val="20"/>
        </w:rPr>
        <w:t>Za Obrazcem 1 k prilogi 1 se priloži pravni akt o skupni izvedbi naročila, podpisan in žigosan s strani vseh ponudnikov, ki sodelujejo pri izvedbi naročila.</w:t>
      </w:r>
    </w:p>
    <w:p w14:paraId="09FCEF0D" w14:textId="77777777" w:rsidR="009510EF" w:rsidRPr="002B466F" w:rsidRDefault="009510EF" w:rsidP="008C074D">
      <w:pPr>
        <w:keepLines/>
        <w:widowControl w:val="0"/>
      </w:pPr>
      <w:r w:rsidRPr="00CD1BF3">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406"/>
        <w:gridCol w:w="1276"/>
        <w:gridCol w:w="217"/>
      </w:tblGrid>
      <w:tr w:rsidR="009510EF" w:rsidRPr="00143513" w14:paraId="3946A52E" w14:textId="77777777" w:rsidTr="002B466F">
        <w:tc>
          <w:tcPr>
            <w:tcW w:w="741" w:type="dxa"/>
            <w:tcBorders>
              <w:right w:val="nil"/>
            </w:tcBorders>
          </w:tcPr>
          <w:p w14:paraId="476B7AB2" w14:textId="77777777" w:rsidR="009510EF" w:rsidRPr="00143513" w:rsidRDefault="009510EF" w:rsidP="00752F7D">
            <w:pPr>
              <w:keepLines/>
              <w:widowControl w:val="0"/>
              <w:jc w:val="both"/>
              <w:rPr>
                <w:rFonts w:ascii="Tahoma" w:hAnsi="Tahoma" w:cs="Tahoma"/>
              </w:rPr>
            </w:pPr>
            <w:r w:rsidRPr="00143513">
              <w:rPr>
                <w:rFonts w:ascii="Tahoma" w:hAnsi="Tahoma" w:cs="Tahoma"/>
              </w:rPr>
              <w:br w:type="page"/>
            </w:r>
          </w:p>
        </w:tc>
        <w:tc>
          <w:tcPr>
            <w:tcW w:w="7406" w:type="dxa"/>
            <w:tcBorders>
              <w:left w:val="nil"/>
            </w:tcBorders>
            <w:vAlign w:val="bottom"/>
          </w:tcPr>
          <w:p w14:paraId="014EE89E" w14:textId="77777777" w:rsidR="009510EF" w:rsidRPr="00143513" w:rsidRDefault="009510EF" w:rsidP="002C696C">
            <w:pPr>
              <w:keepLines/>
              <w:widowControl w:val="0"/>
              <w:jc w:val="both"/>
              <w:rPr>
                <w:rFonts w:ascii="Tahoma" w:hAnsi="Tahoma" w:cs="Tahoma"/>
              </w:rPr>
            </w:pPr>
            <w:r w:rsidRPr="00143513">
              <w:rPr>
                <w:rFonts w:ascii="Tahoma" w:hAnsi="Tahoma" w:cs="Tahoma"/>
              </w:rPr>
              <w:t xml:space="preserve">PONUDBA </w:t>
            </w:r>
          </w:p>
        </w:tc>
        <w:tc>
          <w:tcPr>
            <w:tcW w:w="1276" w:type="dxa"/>
            <w:tcBorders>
              <w:right w:val="nil"/>
            </w:tcBorders>
          </w:tcPr>
          <w:p w14:paraId="4B3EA2BB" w14:textId="77777777" w:rsidR="009510EF" w:rsidRPr="00143513" w:rsidRDefault="009510EF" w:rsidP="00752F7D">
            <w:pPr>
              <w:keepLines/>
              <w:widowControl w:val="0"/>
              <w:jc w:val="both"/>
              <w:rPr>
                <w:rFonts w:ascii="Tahoma" w:hAnsi="Tahoma" w:cs="Tahoma"/>
                <w:b/>
              </w:rPr>
            </w:pPr>
            <w:r>
              <w:rPr>
                <w:rFonts w:ascii="Tahoma" w:hAnsi="Tahoma" w:cs="Tahoma"/>
                <w:b/>
                <w:i/>
              </w:rPr>
              <w:t>Priloga 2</w:t>
            </w:r>
          </w:p>
        </w:tc>
        <w:tc>
          <w:tcPr>
            <w:tcW w:w="217" w:type="dxa"/>
            <w:tcBorders>
              <w:left w:val="nil"/>
            </w:tcBorders>
          </w:tcPr>
          <w:p w14:paraId="3CF5B5A7" w14:textId="77777777" w:rsidR="009510EF" w:rsidRPr="00143513" w:rsidRDefault="009510EF" w:rsidP="00752F7D">
            <w:pPr>
              <w:keepLines/>
              <w:widowControl w:val="0"/>
              <w:jc w:val="both"/>
              <w:rPr>
                <w:rFonts w:ascii="Tahoma" w:hAnsi="Tahoma" w:cs="Tahoma"/>
                <w:b/>
                <w:i/>
              </w:rPr>
            </w:pPr>
          </w:p>
        </w:tc>
      </w:tr>
    </w:tbl>
    <w:p w14:paraId="663BA38F" w14:textId="77777777" w:rsidR="009510EF" w:rsidRPr="00143513" w:rsidRDefault="009510EF" w:rsidP="00752F7D">
      <w:pPr>
        <w:keepLines/>
        <w:widowControl w:val="0"/>
        <w:jc w:val="both"/>
        <w:rPr>
          <w:rFonts w:ascii="Tahoma" w:hAnsi="Tahoma" w:cs="Tahoma"/>
          <w:b/>
        </w:rPr>
      </w:pPr>
    </w:p>
    <w:p w14:paraId="18FE9A97" w14:textId="77777777" w:rsidR="00F3247E" w:rsidRDefault="009510EF" w:rsidP="00752F7D">
      <w:pPr>
        <w:keepLines/>
        <w:widowControl w:val="0"/>
        <w:jc w:val="both"/>
        <w:rPr>
          <w:rFonts w:ascii="Tahoma" w:hAnsi="Tahoma" w:cs="Tahoma"/>
        </w:rPr>
      </w:pPr>
      <w:r w:rsidRPr="002B466F">
        <w:rPr>
          <w:rFonts w:ascii="Tahoma" w:hAnsi="Tahoma" w:cs="Tahoma"/>
          <w:b/>
        </w:rPr>
        <w:t>PONUDBA</w:t>
      </w:r>
      <w:r w:rsidR="00702663" w:rsidRPr="002B466F">
        <w:rPr>
          <w:rFonts w:ascii="Tahoma" w:hAnsi="Tahoma" w:cs="Tahoma"/>
          <w:b/>
        </w:rPr>
        <w:t xml:space="preserve"> </w:t>
      </w:r>
      <w:r w:rsidRPr="00143513">
        <w:rPr>
          <w:rFonts w:ascii="Tahoma" w:hAnsi="Tahoma" w:cs="Tahoma"/>
        </w:rPr>
        <w:t>št. _______________</w:t>
      </w:r>
      <w:r w:rsidR="00702663">
        <w:rPr>
          <w:rFonts w:ascii="Tahoma" w:hAnsi="Tahoma" w:cs="Tahoma"/>
        </w:rPr>
        <w:t xml:space="preserve"> </w:t>
      </w:r>
    </w:p>
    <w:p w14:paraId="7A7D4D12" w14:textId="77777777" w:rsidR="00497633" w:rsidRDefault="00497633" w:rsidP="00752F7D">
      <w:pPr>
        <w:keepLines/>
        <w:widowControl w:val="0"/>
        <w:jc w:val="both"/>
        <w:rPr>
          <w:rFonts w:ascii="Tahoma" w:hAnsi="Tahoma" w:cs="Tahoma"/>
        </w:rPr>
      </w:pPr>
    </w:p>
    <w:p w14:paraId="3402B0EA" w14:textId="6C31C725" w:rsidR="0081227C" w:rsidRDefault="00F3247E" w:rsidP="0081227C">
      <w:pPr>
        <w:keepLines/>
        <w:widowControl w:val="0"/>
        <w:rPr>
          <w:rFonts w:ascii="Tahoma" w:hAnsi="Tahoma" w:cs="Tahoma"/>
          <w:b/>
        </w:rPr>
      </w:pPr>
      <w:r>
        <w:rPr>
          <w:rFonts w:ascii="Tahoma" w:hAnsi="Tahoma" w:cs="Tahoma"/>
        </w:rPr>
        <w:t>J</w:t>
      </w:r>
      <w:r w:rsidR="00702663">
        <w:rPr>
          <w:rFonts w:ascii="Tahoma" w:hAnsi="Tahoma" w:cs="Tahoma"/>
        </w:rPr>
        <w:t>avno naročilo št</w:t>
      </w:r>
      <w:r w:rsidR="00702663" w:rsidRPr="00A06FEB">
        <w:rPr>
          <w:rFonts w:ascii="Tahoma" w:hAnsi="Tahoma" w:cs="Tahoma"/>
        </w:rPr>
        <w:t>.</w:t>
      </w:r>
      <w:r w:rsidR="009510EF" w:rsidRPr="00A06FEB">
        <w:rPr>
          <w:rFonts w:ascii="Tahoma" w:hAnsi="Tahoma" w:cs="Tahoma"/>
        </w:rPr>
        <w:t>:</w:t>
      </w:r>
      <w:r w:rsidR="009510EF" w:rsidRPr="00143513">
        <w:rPr>
          <w:rFonts w:ascii="Tahoma" w:hAnsi="Tahoma" w:cs="Tahoma"/>
        </w:rPr>
        <w:t xml:space="preserve"> </w:t>
      </w:r>
      <w:r w:rsidR="00CC4B44">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sidR="00CC4B44">
        <w:rPr>
          <w:rFonts w:ascii="Tahoma" w:hAnsi="Tahoma" w:cs="Tahoma"/>
          <w:b/>
        </w:rPr>
        <w:t>Dobava srajc in bluz</w:t>
      </w:r>
      <w:r w:rsidR="0081227C">
        <w:rPr>
          <w:rFonts w:ascii="Tahoma" w:hAnsi="Tahoma" w:cs="Tahoma"/>
          <w:b/>
        </w:rPr>
        <w:t>«</w:t>
      </w:r>
    </w:p>
    <w:p w14:paraId="6649C0C5" w14:textId="77777777" w:rsidR="005C6C50" w:rsidRDefault="005C6C50" w:rsidP="00752F7D">
      <w:pPr>
        <w:keepLines/>
        <w:widowControl w:val="0"/>
        <w:jc w:val="both"/>
        <w:rPr>
          <w:rFonts w:ascii="Tahoma" w:hAnsi="Tahoma" w:cs="Tahoma"/>
          <w:b/>
        </w:rPr>
      </w:pPr>
    </w:p>
    <w:p w14:paraId="36753583" w14:textId="77777777" w:rsidR="009E10D5" w:rsidRPr="002B466F" w:rsidRDefault="009E10D5" w:rsidP="00752F7D">
      <w:pPr>
        <w:keepLines/>
        <w:widowControl w:val="0"/>
        <w:jc w:val="both"/>
        <w:rPr>
          <w:rFonts w:ascii="Tahoma" w:hAnsi="Tahoma" w:cs="Tahoma"/>
        </w:rPr>
      </w:pPr>
    </w:p>
    <w:p w14:paraId="4992A44D" w14:textId="77777777" w:rsidR="009510EF" w:rsidRPr="00143513" w:rsidRDefault="009510EF" w:rsidP="00752F7D">
      <w:pPr>
        <w:keepLines/>
        <w:widowControl w:val="0"/>
        <w:ind w:left="1080" w:hanging="1080"/>
        <w:jc w:val="both"/>
        <w:rPr>
          <w:rFonts w:ascii="Tahoma" w:hAnsi="Tahoma" w:cs="Tahoma"/>
          <w:b/>
        </w:rPr>
      </w:pPr>
      <w:r w:rsidRPr="00143513">
        <w:rPr>
          <w:rFonts w:ascii="Tahoma" w:hAnsi="Tahoma" w:cs="Tahoma"/>
        </w:rPr>
        <w:t>Ponudbo oddajamo (označi):</w:t>
      </w:r>
      <w:r w:rsidRPr="0014351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9510EF" w:rsidRPr="00143513" w14:paraId="2CBEC6B6" w14:textId="77777777" w:rsidTr="0057352F">
        <w:tc>
          <w:tcPr>
            <w:tcW w:w="1688" w:type="dxa"/>
          </w:tcPr>
          <w:p w14:paraId="19B60347" w14:textId="77777777" w:rsidR="009510EF" w:rsidRPr="00143513" w:rsidRDefault="009510EF" w:rsidP="00F751AD">
            <w:pPr>
              <w:keepLines/>
              <w:widowControl w:val="0"/>
              <w:numPr>
                <w:ilvl w:val="0"/>
                <w:numId w:val="6"/>
              </w:numPr>
              <w:ind w:left="459" w:hanging="425"/>
              <w:jc w:val="both"/>
              <w:rPr>
                <w:rFonts w:ascii="Tahoma" w:hAnsi="Tahoma" w:cs="Tahoma"/>
                <w:b/>
              </w:rPr>
            </w:pPr>
            <w:r w:rsidRPr="00143513">
              <w:rPr>
                <w:rFonts w:ascii="Tahoma" w:hAnsi="Tahoma" w:cs="Tahoma"/>
              </w:rPr>
              <w:t>samostojno</w:t>
            </w:r>
          </w:p>
        </w:tc>
        <w:tc>
          <w:tcPr>
            <w:tcW w:w="2507" w:type="dxa"/>
          </w:tcPr>
          <w:p w14:paraId="76A88472" w14:textId="77777777" w:rsidR="009510EF" w:rsidRPr="00143513" w:rsidRDefault="009510EF" w:rsidP="00F751AD">
            <w:pPr>
              <w:keepLines/>
              <w:widowControl w:val="0"/>
              <w:numPr>
                <w:ilvl w:val="0"/>
                <w:numId w:val="6"/>
              </w:numPr>
              <w:ind w:left="580" w:hanging="425"/>
              <w:jc w:val="both"/>
              <w:rPr>
                <w:rFonts w:ascii="Tahoma" w:hAnsi="Tahoma" w:cs="Tahoma"/>
                <w:b/>
              </w:rPr>
            </w:pPr>
            <w:r w:rsidRPr="00143513">
              <w:rPr>
                <w:rFonts w:ascii="Tahoma" w:hAnsi="Tahoma" w:cs="Tahoma"/>
              </w:rPr>
              <w:t>skupna ponudba</w:t>
            </w:r>
          </w:p>
        </w:tc>
        <w:tc>
          <w:tcPr>
            <w:tcW w:w="2184" w:type="dxa"/>
          </w:tcPr>
          <w:p w14:paraId="39EDF875" w14:textId="77777777" w:rsidR="009510EF" w:rsidRPr="00143513" w:rsidRDefault="009510EF" w:rsidP="00F751AD">
            <w:pPr>
              <w:keepLines/>
              <w:widowControl w:val="0"/>
              <w:numPr>
                <w:ilvl w:val="0"/>
                <w:numId w:val="6"/>
              </w:numPr>
              <w:ind w:left="483" w:hanging="483"/>
              <w:jc w:val="both"/>
              <w:rPr>
                <w:rFonts w:ascii="Tahoma" w:hAnsi="Tahoma" w:cs="Tahoma"/>
                <w:b/>
              </w:rPr>
            </w:pPr>
            <w:r w:rsidRPr="00143513">
              <w:rPr>
                <w:rFonts w:ascii="Tahoma" w:hAnsi="Tahoma" w:cs="Tahoma"/>
              </w:rPr>
              <w:t>s podizvajalci</w:t>
            </w:r>
          </w:p>
        </w:tc>
        <w:tc>
          <w:tcPr>
            <w:tcW w:w="2605" w:type="dxa"/>
          </w:tcPr>
          <w:p w14:paraId="796181D5" w14:textId="77777777" w:rsidR="009510EF" w:rsidRPr="00143513" w:rsidRDefault="009510EF" w:rsidP="00F751AD">
            <w:pPr>
              <w:keepLines/>
              <w:widowControl w:val="0"/>
              <w:numPr>
                <w:ilvl w:val="0"/>
                <w:numId w:val="6"/>
              </w:numPr>
              <w:ind w:left="425" w:hanging="437"/>
              <w:jc w:val="both"/>
              <w:rPr>
                <w:rFonts w:ascii="Tahoma" w:hAnsi="Tahoma" w:cs="Tahoma"/>
              </w:rPr>
            </w:pPr>
            <w:r w:rsidRPr="00143513">
              <w:rPr>
                <w:rFonts w:ascii="Tahoma" w:hAnsi="Tahoma" w:cs="Tahoma"/>
              </w:rPr>
              <w:t>Uporaba zmogljivosti drugih subjektov</w:t>
            </w:r>
          </w:p>
        </w:tc>
      </w:tr>
    </w:tbl>
    <w:p w14:paraId="2DD9F12F" w14:textId="77777777" w:rsidR="009510EF" w:rsidRPr="00143513" w:rsidRDefault="009510EF" w:rsidP="00752F7D">
      <w:pPr>
        <w:keepLines/>
        <w:widowControl w:val="0"/>
        <w:jc w:val="both"/>
        <w:rPr>
          <w:rFonts w:ascii="Tahoma" w:hAnsi="Tahoma" w:cs="Tahoma"/>
        </w:rPr>
      </w:pPr>
    </w:p>
    <w:p w14:paraId="1D067357" w14:textId="77777777" w:rsidR="009510EF" w:rsidRPr="002B466F" w:rsidRDefault="009510EF" w:rsidP="00F751AD">
      <w:pPr>
        <w:keepLines/>
        <w:widowControl w:val="0"/>
        <w:numPr>
          <w:ilvl w:val="0"/>
          <w:numId w:val="17"/>
        </w:numPr>
        <w:tabs>
          <w:tab w:val="num" w:pos="426"/>
        </w:tabs>
        <w:ind w:left="0" w:firstLine="0"/>
        <w:rPr>
          <w:rFonts w:ascii="Tahoma" w:hAnsi="Tahoma" w:cs="Tahoma"/>
          <w:b/>
        </w:rPr>
      </w:pPr>
      <w:r w:rsidRPr="00143513">
        <w:rPr>
          <w:rFonts w:ascii="Tahoma" w:hAnsi="Tahoma" w:cs="Tahoma"/>
          <w:b/>
        </w:rPr>
        <w:t>SKUPNA PONUDBENA VREDNOST brez DDV</w:t>
      </w:r>
    </w:p>
    <w:p w14:paraId="1B838D3A" w14:textId="77777777" w:rsidR="009510EF" w:rsidRPr="00143513" w:rsidRDefault="009510EF" w:rsidP="00752F7D">
      <w:pPr>
        <w:keepLines/>
        <w:widowControl w:val="0"/>
        <w:rPr>
          <w:rFonts w:ascii="Tahoma" w:hAnsi="Tahoma" w:cs="Tahoma"/>
          <w:b/>
        </w:rPr>
      </w:pPr>
    </w:p>
    <w:tbl>
      <w:tblPr>
        <w:tblStyle w:val="Tabelamrea"/>
        <w:tblW w:w="0" w:type="auto"/>
        <w:tblLook w:val="04A0" w:firstRow="1" w:lastRow="0" w:firstColumn="1" w:lastColumn="0" w:noHBand="0" w:noVBand="1"/>
      </w:tblPr>
      <w:tblGrid>
        <w:gridCol w:w="4815"/>
        <w:gridCol w:w="4529"/>
      </w:tblGrid>
      <w:tr w:rsidR="00377A4F" w14:paraId="2E9E39DC" w14:textId="77777777" w:rsidTr="002B466F">
        <w:trPr>
          <w:trHeight w:val="842"/>
        </w:trPr>
        <w:tc>
          <w:tcPr>
            <w:tcW w:w="4815" w:type="dxa"/>
          </w:tcPr>
          <w:p w14:paraId="20CD9B86" w14:textId="77777777" w:rsidR="0057352F" w:rsidRDefault="0057352F" w:rsidP="00752F7D">
            <w:pPr>
              <w:keepLines/>
              <w:widowControl w:val="0"/>
              <w:rPr>
                <w:rFonts w:ascii="Tahoma" w:hAnsi="Tahoma" w:cs="Tahoma"/>
                <w:b/>
              </w:rPr>
            </w:pPr>
          </w:p>
          <w:p w14:paraId="0AD43907" w14:textId="77777777" w:rsidR="00377A4F" w:rsidRPr="002B466F" w:rsidRDefault="00377A4F" w:rsidP="00752F7D">
            <w:pPr>
              <w:keepLines/>
              <w:widowControl w:val="0"/>
              <w:rPr>
                <w:rFonts w:ascii="Tahoma" w:hAnsi="Tahoma" w:cs="Tahoma"/>
                <w:b/>
              </w:rPr>
            </w:pPr>
            <w:r>
              <w:rPr>
                <w:rFonts w:ascii="Tahoma" w:hAnsi="Tahoma" w:cs="Tahoma"/>
                <w:b/>
              </w:rPr>
              <w:t>Skupna ponudbena  vrednost v EUR brez DDV</w:t>
            </w:r>
          </w:p>
        </w:tc>
        <w:tc>
          <w:tcPr>
            <w:tcW w:w="4529" w:type="dxa"/>
          </w:tcPr>
          <w:p w14:paraId="0A9C70C0" w14:textId="77777777" w:rsidR="00377A4F" w:rsidRDefault="00377A4F" w:rsidP="00752F7D">
            <w:pPr>
              <w:keepLines/>
              <w:widowControl w:val="0"/>
              <w:rPr>
                <w:rFonts w:ascii="Tahoma" w:hAnsi="Tahoma" w:cs="Tahoma"/>
              </w:rPr>
            </w:pPr>
          </w:p>
        </w:tc>
      </w:tr>
    </w:tbl>
    <w:p w14:paraId="071E8B09" w14:textId="77777777" w:rsidR="009510EF" w:rsidRDefault="009510EF" w:rsidP="00752F7D">
      <w:pPr>
        <w:keepLines/>
        <w:widowControl w:val="0"/>
        <w:rPr>
          <w:rFonts w:ascii="Tahoma" w:hAnsi="Tahoma" w:cs="Tahoma"/>
        </w:rPr>
      </w:pPr>
    </w:p>
    <w:p w14:paraId="39C89124" w14:textId="77777777" w:rsidR="00377A4F" w:rsidRPr="00143513" w:rsidRDefault="00377A4F" w:rsidP="00752F7D">
      <w:pPr>
        <w:keepLines/>
        <w:widowControl w:val="0"/>
        <w:rPr>
          <w:rFonts w:ascii="Tahoma" w:hAnsi="Tahoma" w:cs="Tahoma"/>
        </w:rPr>
      </w:pPr>
    </w:p>
    <w:p w14:paraId="5E74E6BF" w14:textId="77777777" w:rsidR="009510EF"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DOBAVNI ROK</w:t>
      </w:r>
    </w:p>
    <w:p w14:paraId="45C510F7" w14:textId="77777777" w:rsidR="00702663" w:rsidRDefault="00702663" w:rsidP="00752F7D">
      <w:pPr>
        <w:keepLines/>
        <w:widowControl w:val="0"/>
        <w:tabs>
          <w:tab w:val="num" w:pos="426"/>
        </w:tabs>
        <w:rPr>
          <w:rFonts w:ascii="Tahoma" w:hAnsi="Tahoma" w:cs="Tahoma"/>
          <w:b/>
        </w:rPr>
      </w:pPr>
    </w:p>
    <w:p w14:paraId="3428BCEE" w14:textId="4880D7BC" w:rsidR="00702663" w:rsidRDefault="002C696C" w:rsidP="002C696C">
      <w:pPr>
        <w:keepLines/>
        <w:widowControl w:val="0"/>
        <w:tabs>
          <w:tab w:val="num" w:pos="426"/>
        </w:tabs>
        <w:jc w:val="both"/>
        <w:rPr>
          <w:rFonts w:ascii="Tahoma" w:hAnsi="Tahoma" w:cs="Tahoma"/>
          <w:b/>
        </w:rPr>
      </w:pPr>
      <w:r w:rsidRPr="00CC7E96">
        <w:rPr>
          <w:rFonts w:ascii="Tahoma" w:hAnsi="Tahoma" w:cs="Tahoma"/>
        </w:rPr>
        <w:t xml:space="preserve">Dobavni rok </w:t>
      </w:r>
      <w:r w:rsidR="008C2FAD">
        <w:rPr>
          <w:rFonts w:ascii="Tahoma" w:hAnsi="Tahoma" w:cs="Tahoma"/>
        </w:rPr>
        <w:t xml:space="preserve">je _______________  dni </w:t>
      </w:r>
      <w:r w:rsidR="00046854" w:rsidRPr="00CC7E96">
        <w:rPr>
          <w:rFonts w:ascii="Tahoma" w:hAnsi="Tahoma" w:cs="Tahoma"/>
        </w:rPr>
        <w:t xml:space="preserve">(največ </w:t>
      </w:r>
      <w:r w:rsidR="0081495C">
        <w:rPr>
          <w:rFonts w:ascii="Tahoma" w:hAnsi="Tahoma" w:cs="Tahoma"/>
        </w:rPr>
        <w:t>60 dni</w:t>
      </w:r>
      <w:r w:rsidRPr="00CC7E96">
        <w:rPr>
          <w:rFonts w:ascii="Tahoma" w:hAnsi="Tahoma" w:cs="Tahoma"/>
        </w:rPr>
        <w:t xml:space="preserve">) od </w:t>
      </w:r>
      <w:r w:rsidR="00046854" w:rsidRPr="00CC7E96">
        <w:rPr>
          <w:rFonts w:ascii="Tahoma" w:hAnsi="Tahoma" w:cs="Tahoma"/>
        </w:rPr>
        <w:t>naročila.</w:t>
      </w:r>
    </w:p>
    <w:p w14:paraId="19E4D134" w14:textId="77777777" w:rsidR="004D4AFE" w:rsidRPr="00F87F7A" w:rsidRDefault="004D4AFE" w:rsidP="004D4AFE">
      <w:pPr>
        <w:keepNext/>
        <w:keepLines/>
        <w:rPr>
          <w:rFonts w:ascii="Tahoma" w:hAnsi="Tahoma" w:cs="Tahoma"/>
          <w:b/>
          <w:color w:val="FF0000"/>
        </w:rPr>
      </w:pPr>
    </w:p>
    <w:p w14:paraId="7A3A6A17" w14:textId="77777777" w:rsidR="009E10D5" w:rsidRPr="00143513" w:rsidRDefault="009E10D5" w:rsidP="00752F7D">
      <w:pPr>
        <w:keepLines/>
        <w:widowControl w:val="0"/>
        <w:tabs>
          <w:tab w:val="num" w:pos="426"/>
        </w:tabs>
        <w:rPr>
          <w:rFonts w:ascii="Tahoma" w:hAnsi="Tahoma" w:cs="Tahoma"/>
          <w:b/>
        </w:rPr>
      </w:pPr>
    </w:p>
    <w:p w14:paraId="2E04E905" w14:textId="77777777" w:rsidR="00702663" w:rsidRPr="00143513" w:rsidRDefault="00702663" w:rsidP="00F751AD">
      <w:pPr>
        <w:keepLines/>
        <w:widowControl w:val="0"/>
        <w:numPr>
          <w:ilvl w:val="0"/>
          <w:numId w:val="17"/>
        </w:numPr>
        <w:tabs>
          <w:tab w:val="num" w:pos="426"/>
        </w:tabs>
        <w:ind w:left="0" w:firstLine="0"/>
        <w:rPr>
          <w:rFonts w:ascii="Tahoma" w:hAnsi="Tahoma" w:cs="Tahoma"/>
          <w:b/>
        </w:rPr>
      </w:pPr>
      <w:r>
        <w:rPr>
          <w:rFonts w:ascii="Tahoma" w:hAnsi="Tahoma" w:cs="Tahoma"/>
          <w:b/>
        </w:rPr>
        <w:t>VELJAVNOST PONUDBE</w:t>
      </w:r>
    </w:p>
    <w:p w14:paraId="0D6C379E" w14:textId="77777777" w:rsidR="00702663" w:rsidRPr="00143513" w:rsidRDefault="00702663" w:rsidP="00752F7D">
      <w:pPr>
        <w:keepLines/>
        <w:widowControl w:val="0"/>
        <w:jc w:val="both"/>
        <w:rPr>
          <w:rFonts w:ascii="Tahoma" w:hAnsi="Tahoma" w:cs="Tahoma"/>
        </w:rPr>
      </w:pPr>
    </w:p>
    <w:p w14:paraId="0B9E50DD" w14:textId="77777777" w:rsidR="009510EF" w:rsidRPr="00143513" w:rsidRDefault="009510EF" w:rsidP="00752F7D">
      <w:pPr>
        <w:keepLines/>
        <w:widowControl w:val="0"/>
        <w:jc w:val="both"/>
        <w:rPr>
          <w:rFonts w:ascii="Tahoma" w:hAnsi="Tahoma" w:cs="Tahoma"/>
        </w:rPr>
      </w:pPr>
      <w:r w:rsidRPr="009A285E">
        <w:rPr>
          <w:rFonts w:ascii="Tahoma" w:hAnsi="Tahoma" w:cs="Tahoma"/>
        </w:rPr>
        <w:t>Veljavnost ponudbe je ______</w:t>
      </w:r>
      <w:r w:rsidR="002C696C" w:rsidRPr="009A285E">
        <w:rPr>
          <w:rFonts w:ascii="Tahoma" w:hAnsi="Tahoma" w:cs="Tahoma"/>
        </w:rPr>
        <w:t>_</w:t>
      </w:r>
      <w:r w:rsidRPr="009A285E">
        <w:rPr>
          <w:rFonts w:ascii="Tahoma" w:hAnsi="Tahoma" w:cs="Tahoma"/>
        </w:rPr>
        <w:t xml:space="preserve">_ mesece (najmanj </w:t>
      </w:r>
      <w:r w:rsidR="002C696C" w:rsidRPr="009A285E">
        <w:rPr>
          <w:rFonts w:ascii="Tahoma" w:hAnsi="Tahoma" w:cs="Tahoma"/>
        </w:rPr>
        <w:t>3</w:t>
      </w:r>
      <w:r w:rsidR="00CB3AC5" w:rsidRPr="009A285E">
        <w:rPr>
          <w:rFonts w:ascii="Tahoma" w:hAnsi="Tahoma" w:cs="Tahoma"/>
        </w:rPr>
        <w:t xml:space="preserve"> mesece</w:t>
      </w:r>
      <w:r w:rsidRPr="009A285E">
        <w:rPr>
          <w:rFonts w:ascii="Tahoma" w:hAnsi="Tahoma" w:cs="Tahoma"/>
        </w:rPr>
        <w:t xml:space="preserve">) od datuma, določenega za </w:t>
      </w:r>
      <w:r w:rsidR="00471F65">
        <w:rPr>
          <w:rFonts w:ascii="Tahoma" w:hAnsi="Tahoma" w:cs="Tahoma"/>
        </w:rPr>
        <w:t>oddajo</w:t>
      </w:r>
      <w:r w:rsidR="00471F65" w:rsidRPr="009A285E">
        <w:rPr>
          <w:rFonts w:ascii="Tahoma" w:hAnsi="Tahoma" w:cs="Tahoma"/>
        </w:rPr>
        <w:t xml:space="preserve"> </w:t>
      </w:r>
      <w:r w:rsidRPr="009A285E">
        <w:rPr>
          <w:rFonts w:ascii="Tahoma" w:hAnsi="Tahoma" w:cs="Tahoma"/>
        </w:rPr>
        <w:t>ponudb.</w:t>
      </w:r>
    </w:p>
    <w:p w14:paraId="5390E50F" w14:textId="77777777" w:rsidR="009510EF" w:rsidRDefault="009510EF" w:rsidP="00752F7D">
      <w:pPr>
        <w:keepLines/>
        <w:widowControl w:val="0"/>
        <w:jc w:val="both"/>
        <w:rPr>
          <w:rFonts w:ascii="Tahoma" w:hAnsi="Tahoma" w:cs="Tahoma"/>
        </w:rPr>
      </w:pPr>
    </w:p>
    <w:p w14:paraId="78B041D1" w14:textId="77777777" w:rsidR="009E10D5" w:rsidRPr="00143513" w:rsidRDefault="009E10D5" w:rsidP="00752F7D">
      <w:pPr>
        <w:keepLines/>
        <w:widowControl w:val="0"/>
        <w:jc w:val="both"/>
        <w:rPr>
          <w:rFonts w:ascii="Tahoma" w:hAnsi="Tahoma" w:cs="Tahoma"/>
        </w:rPr>
      </w:pPr>
    </w:p>
    <w:p w14:paraId="1CD9F92C" w14:textId="77777777" w:rsidR="009510EF" w:rsidRDefault="009510EF" w:rsidP="00752F7D">
      <w:pPr>
        <w:keepLines/>
        <w:widowControl w:val="0"/>
        <w:jc w:val="both"/>
        <w:rPr>
          <w:rFonts w:ascii="Tahoma" w:hAnsi="Tahoma" w:cs="Tahoma"/>
        </w:rPr>
      </w:pPr>
    </w:p>
    <w:p w14:paraId="7138C567" w14:textId="12BAC733" w:rsidR="002C696C" w:rsidRDefault="002C696C" w:rsidP="00752F7D">
      <w:pPr>
        <w:keepLines/>
        <w:widowControl w:val="0"/>
        <w:jc w:val="both"/>
        <w:rPr>
          <w:rFonts w:ascii="Tahoma" w:hAnsi="Tahoma" w:cs="Tahoma"/>
        </w:rPr>
      </w:pPr>
    </w:p>
    <w:p w14:paraId="0C95FA09" w14:textId="2FB95292" w:rsidR="00D93B5D" w:rsidRDefault="00D93B5D" w:rsidP="00752F7D">
      <w:pPr>
        <w:keepLines/>
        <w:widowControl w:val="0"/>
        <w:jc w:val="both"/>
        <w:rPr>
          <w:rFonts w:ascii="Tahoma" w:hAnsi="Tahoma" w:cs="Tahoma"/>
        </w:rPr>
      </w:pPr>
    </w:p>
    <w:p w14:paraId="29F9F801" w14:textId="77777777" w:rsidR="002C696C" w:rsidRPr="00143513" w:rsidRDefault="002C696C" w:rsidP="00752F7D">
      <w:pPr>
        <w:keepLines/>
        <w:widowControl w:val="0"/>
        <w:jc w:val="both"/>
        <w:rPr>
          <w:rFonts w:ascii="Tahoma" w:hAnsi="Tahoma" w:cs="Tahoma"/>
        </w:rPr>
      </w:pPr>
    </w:p>
    <w:p w14:paraId="75AC144E" w14:textId="77777777" w:rsidR="009510EF" w:rsidRPr="00143513" w:rsidRDefault="009510EF" w:rsidP="00752F7D">
      <w:pPr>
        <w:keepLines/>
        <w:widowControl w:val="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510EF" w:rsidRPr="00143513" w14:paraId="73F211E4" w14:textId="77777777" w:rsidTr="0057352F">
        <w:tc>
          <w:tcPr>
            <w:tcW w:w="3189" w:type="dxa"/>
            <w:tcBorders>
              <w:top w:val="single" w:sz="4" w:space="0" w:color="auto"/>
            </w:tcBorders>
            <w:vAlign w:val="bottom"/>
          </w:tcPr>
          <w:p w14:paraId="6593DB49"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Kraj, datum</w:t>
            </w:r>
          </w:p>
        </w:tc>
        <w:tc>
          <w:tcPr>
            <w:tcW w:w="2268" w:type="dxa"/>
          </w:tcPr>
          <w:p w14:paraId="74506F89"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žig</w:t>
            </w:r>
          </w:p>
        </w:tc>
        <w:tc>
          <w:tcPr>
            <w:tcW w:w="4111" w:type="dxa"/>
            <w:tcBorders>
              <w:top w:val="single" w:sz="4" w:space="0" w:color="auto"/>
            </w:tcBorders>
          </w:tcPr>
          <w:p w14:paraId="4CD3C9D0" w14:textId="77777777" w:rsidR="009510EF" w:rsidRPr="00143513" w:rsidRDefault="009510EF" w:rsidP="00752F7D">
            <w:pPr>
              <w:keepLines/>
              <w:widowControl w:val="0"/>
              <w:tabs>
                <w:tab w:val="left" w:pos="567"/>
                <w:tab w:val="num" w:pos="851"/>
                <w:tab w:val="left" w:pos="993"/>
              </w:tabs>
              <w:jc w:val="center"/>
              <w:rPr>
                <w:rFonts w:ascii="Tahoma" w:hAnsi="Tahoma" w:cs="Tahoma"/>
              </w:rPr>
            </w:pPr>
            <w:r w:rsidRPr="00143513">
              <w:rPr>
                <w:rFonts w:ascii="Tahoma" w:hAnsi="Tahoma" w:cs="Tahoma"/>
              </w:rPr>
              <w:t>(</w:t>
            </w:r>
            <w:r w:rsidR="00CB3AC5">
              <w:rPr>
                <w:rFonts w:ascii="Tahoma" w:hAnsi="Tahoma" w:cs="Tahoma"/>
              </w:rPr>
              <w:t>Naziv in p</w:t>
            </w:r>
            <w:r w:rsidRPr="00143513">
              <w:rPr>
                <w:rFonts w:ascii="Tahoma" w:hAnsi="Tahoma" w:cs="Tahoma"/>
              </w:rPr>
              <w:t>odpis odgovorne osebe)</w:t>
            </w:r>
          </w:p>
        </w:tc>
      </w:tr>
    </w:tbl>
    <w:p w14:paraId="28A55629" w14:textId="77777777" w:rsidR="009510EF" w:rsidRDefault="009510EF" w:rsidP="00752F7D">
      <w:pPr>
        <w:keepLines/>
        <w:widowControl w:val="0"/>
        <w:rPr>
          <w:rFonts w:ascii="Tahoma" w:hAnsi="Tahoma" w:cs="Tahoma"/>
        </w:rPr>
      </w:pPr>
    </w:p>
    <w:p w14:paraId="69E71FF5" w14:textId="77777777" w:rsidR="009510EF" w:rsidRDefault="009510EF" w:rsidP="00752F7D">
      <w:pPr>
        <w:keepLines/>
        <w:widowControl w:val="0"/>
        <w:rPr>
          <w:rFonts w:ascii="Tahoma" w:hAnsi="Tahoma" w:cs="Tahoma"/>
        </w:rPr>
      </w:pPr>
    </w:p>
    <w:p w14:paraId="62C1FBA1" w14:textId="77777777" w:rsidR="00702663" w:rsidRDefault="00702663" w:rsidP="00752F7D">
      <w:pPr>
        <w:keepLines/>
        <w:widowControl w:val="0"/>
        <w:rPr>
          <w:rFonts w:ascii="Tahoma" w:hAnsi="Tahoma" w:cs="Tahoma"/>
        </w:rPr>
      </w:pPr>
    </w:p>
    <w:p w14:paraId="46DF3278" w14:textId="77777777" w:rsidR="00702663" w:rsidRDefault="00702663" w:rsidP="00752F7D">
      <w:pPr>
        <w:keepLines/>
        <w:widowControl w:val="0"/>
        <w:rPr>
          <w:rFonts w:ascii="Tahoma" w:hAnsi="Tahoma" w:cs="Tahoma"/>
        </w:rPr>
      </w:pPr>
    </w:p>
    <w:p w14:paraId="7B9FFD68" w14:textId="77777777" w:rsidR="00702663" w:rsidRDefault="00702663" w:rsidP="00752F7D">
      <w:pPr>
        <w:keepLines/>
        <w:widowControl w:val="0"/>
        <w:rPr>
          <w:rFonts w:ascii="Tahoma" w:hAnsi="Tahoma" w:cs="Tahoma"/>
        </w:rPr>
      </w:pPr>
    </w:p>
    <w:p w14:paraId="43C97A7D" w14:textId="77777777" w:rsidR="00702663" w:rsidRDefault="00702663" w:rsidP="00752F7D">
      <w:pPr>
        <w:keepLines/>
        <w:widowControl w:val="0"/>
        <w:rPr>
          <w:rFonts w:ascii="Tahoma" w:hAnsi="Tahoma" w:cs="Tahoma"/>
        </w:rPr>
      </w:pPr>
    </w:p>
    <w:p w14:paraId="236CE30E" w14:textId="77777777" w:rsidR="00702663" w:rsidRDefault="00702663" w:rsidP="00752F7D">
      <w:pPr>
        <w:keepLines/>
        <w:widowControl w:val="0"/>
        <w:rPr>
          <w:rFonts w:ascii="Tahoma" w:hAnsi="Tahoma" w:cs="Tahoma"/>
        </w:rPr>
      </w:pPr>
    </w:p>
    <w:p w14:paraId="234F5B2B" w14:textId="77777777" w:rsidR="00702663" w:rsidRDefault="00702663" w:rsidP="00752F7D">
      <w:pPr>
        <w:keepLines/>
        <w:widowControl w:val="0"/>
        <w:rPr>
          <w:rFonts w:ascii="Tahoma" w:hAnsi="Tahoma" w:cs="Tahoma"/>
        </w:rPr>
      </w:pPr>
    </w:p>
    <w:p w14:paraId="3669343F" w14:textId="77777777" w:rsidR="00702663" w:rsidRDefault="00702663" w:rsidP="00752F7D">
      <w:pPr>
        <w:keepLines/>
        <w:widowControl w:val="0"/>
        <w:rPr>
          <w:rFonts w:ascii="Tahoma" w:hAnsi="Tahoma" w:cs="Tahoma"/>
        </w:rPr>
      </w:pPr>
    </w:p>
    <w:p w14:paraId="7D06347E" w14:textId="77777777" w:rsidR="00702663" w:rsidRDefault="00702663" w:rsidP="00752F7D">
      <w:pPr>
        <w:keepLines/>
        <w:widowControl w:val="0"/>
        <w:rPr>
          <w:rFonts w:ascii="Tahoma" w:hAnsi="Tahoma" w:cs="Tahoma"/>
        </w:rPr>
      </w:pPr>
    </w:p>
    <w:p w14:paraId="7218BD48" w14:textId="77777777" w:rsidR="00702663" w:rsidRDefault="00702663" w:rsidP="00752F7D">
      <w:pPr>
        <w:keepLines/>
        <w:widowControl w:val="0"/>
        <w:rPr>
          <w:rFonts w:ascii="Tahoma" w:hAnsi="Tahoma" w:cs="Tahoma"/>
        </w:rPr>
      </w:pPr>
    </w:p>
    <w:p w14:paraId="3A226892" w14:textId="77777777" w:rsidR="008C074D" w:rsidRDefault="008C074D" w:rsidP="00752F7D">
      <w:pPr>
        <w:keepLines/>
        <w:widowControl w:val="0"/>
        <w:rPr>
          <w:rFonts w:ascii="Tahoma" w:hAnsi="Tahoma" w:cs="Tahoma"/>
        </w:rPr>
      </w:pPr>
    </w:p>
    <w:p w14:paraId="551274CA" w14:textId="77777777" w:rsidR="00702663" w:rsidRDefault="00702663" w:rsidP="00752F7D">
      <w:pPr>
        <w:keepLines/>
        <w:widowControl w:val="0"/>
        <w:rPr>
          <w:rFonts w:ascii="Tahoma" w:hAnsi="Tahoma" w:cs="Tahoma"/>
        </w:rPr>
      </w:pPr>
    </w:p>
    <w:p w14:paraId="40175BB9" w14:textId="77777777" w:rsidR="00702663" w:rsidRDefault="00702663" w:rsidP="00752F7D">
      <w:pPr>
        <w:keepLines/>
        <w:widowControl w:val="0"/>
        <w:rPr>
          <w:rFonts w:ascii="Tahoma" w:hAnsi="Tahoma" w:cs="Tahoma"/>
        </w:rPr>
      </w:pPr>
    </w:p>
    <w:p w14:paraId="5B26A917" w14:textId="77777777" w:rsidR="00702663" w:rsidRDefault="00702663" w:rsidP="00752F7D">
      <w:pPr>
        <w:keepLines/>
        <w:widowControl w:val="0"/>
        <w:rPr>
          <w:rFonts w:ascii="Tahoma" w:hAnsi="Tahoma" w:cs="Tahoma"/>
        </w:rPr>
      </w:pPr>
    </w:p>
    <w:p w14:paraId="7531ABDF" w14:textId="77777777" w:rsidR="00702663" w:rsidRDefault="00702663" w:rsidP="00752F7D">
      <w:pPr>
        <w:keepLines/>
        <w:widowControl w:val="0"/>
        <w:rPr>
          <w:rFonts w:ascii="Tahoma" w:hAnsi="Tahoma" w:cs="Tahoma"/>
        </w:rPr>
      </w:pPr>
    </w:p>
    <w:p w14:paraId="0D9B8605" w14:textId="77777777" w:rsidR="00702663" w:rsidRDefault="00702663" w:rsidP="00752F7D">
      <w:pPr>
        <w:keepLines/>
        <w:widowControl w:val="0"/>
        <w:rPr>
          <w:rFonts w:ascii="Tahoma" w:hAnsi="Tahoma" w:cs="Tahoma"/>
        </w:rPr>
      </w:pPr>
    </w:p>
    <w:p w14:paraId="227138F9" w14:textId="77777777" w:rsidR="0057352F" w:rsidRDefault="0057352F" w:rsidP="00752F7D">
      <w:pPr>
        <w:keepLines/>
        <w:widowControl w:val="0"/>
        <w:rPr>
          <w:rFonts w:ascii="Tahoma" w:hAnsi="Tahoma" w:cs="Tahoma"/>
        </w:rPr>
      </w:pPr>
    </w:p>
    <w:p w14:paraId="6CA3630C" w14:textId="77777777" w:rsidR="0057352F" w:rsidRDefault="0057352F" w:rsidP="00752F7D">
      <w:pPr>
        <w:keepLines/>
        <w:widowControl w:val="0"/>
        <w:rPr>
          <w:rFonts w:ascii="Tahoma" w:hAnsi="Tahoma" w:cs="Tahoma"/>
        </w:rPr>
      </w:pPr>
    </w:p>
    <w:p w14:paraId="531BC536" w14:textId="77777777" w:rsidR="00046854" w:rsidRDefault="00046854" w:rsidP="00752F7D">
      <w:pPr>
        <w:keepLines/>
        <w:widowControl w:val="0"/>
        <w:rPr>
          <w:rFonts w:ascii="Tahoma" w:hAnsi="Tahoma" w:cs="Tahoma"/>
        </w:rPr>
      </w:pPr>
    </w:p>
    <w:p w14:paraId="6B697A36" w14:textId="77777777" w:rsidR="00046854" w:rsidRDefault="00046854" w:rsidP="00752F7D">
      <w:pPr>
        <w:keepLines/>
        <w:widowControl w:val="0"/>
        <w:rPr>
          <w:rFonts w:ascii="Tahoma" w:hAnsi="Tahoma" w:cs="Tahoma"/>
        </w:rPr>
      </w:pPr>
    </w:p>
    <w:p w14:paraId="48826267" w14:textId="77777777" w:rsidR="0057352F" w:rsidRDefault="0057352F" w:rsidP="00752F7D">
      <w:pPr>
        <w:keepLines/>
        <w:widowControl w:val="0"/>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75E78" w:rsidRPr="00B75E78" w14:paraId="6CF858A0" w14:textId="77777777" w:rsidTr="00343A7C">
        <w:tc>
          <w:tcPr>
            <w:tcW w:w="7725" w:type="dxa"/>
          </w:tcPr>
          <w:p w14:paraId="4D05DBC4" w14:textId="77777777" w:rsidR="00B75E78" w:rsidRPr="00B75E78" w:rsidRDefault="00B75E78" w:rsidP="00752F7D">
            <w:pPr>
              <w:keepLines/>
              <w:widowControl w:val="0"/>
              <w:jc w:val="both"/>
              <w:rPr>
                <w:rFonts w:ascii="Tahoma" w:hAnsi="Tahoma" w:cs="Tahoma"/>
              </w:rPr>
            </w:pPr>
            <w:r w:rsidRPr="00B75E78">
              <w:rPr>
                <w:rFonts w:ascii="Tahoma" w:hAnsi="Tahoma" w:cs="Tahoma"/>
              </w:rPr>
              <w:t>UGOTAVLJANJE SPOSOBNOSTI – Fizične osebe</w:t>
            </w:r>
          </w:p>
        </w:tc>
        <w:tc>
          <w:tcPr>
            <w:tcW w:w="1417" w:type="dxa"/>
          </w:tcPr>
          <w:p w14:paraId="74CCB994" w14:textId="77777777" w:rsidR="00B75E78" w:rsidRPr="00B75E78" w:rsidRDefault="00A90EA6" w:rsidP="00752F7D">
            <w:pPr>
              <w:keepLines/>
              <w:widowControl w:val="0"/>
              <w:jc w:val="both"/>
              <w:rPr>
                <w:rFonts w:ascii="Tahoma" w:hAnsi="Tahoma" w:cs="Tahoma"/>
                <w:b/>
                <w:i/>
              </w:rPr>
            </w:pPr>
            <w:r>
              <w:rPr>
                <w:rFonts w:ascii="Tahoma" w:hAnsi="Tahoma" w:cs="Tahoma"/>
                <w:b/>
                <w:i/>
              </w:rPr>
              <w:t>Priloga 3/3</w:t>
            </w:r>
          </w:p>
        </w:tc>
      </w:tr>
    </w:tbl>
    <w:p w14:paraId="0E6CE7B1" w14:textId="77777777" w:rsidR="00B75E78" w:rsidRPr="00B75E78" w:rsidRDefault="00B75E78" w:rsidP="00752F7D">
      <w:pPr>
        <w:keepLines/>
        <w:widowControl w:val="0"/>
        <w:jc w:val="both"/>
        <w:rPr>
          <w:rFonts w:ascii="Tahoma" w:hAnsi="Tahoma" w:cs="Tahoma"/>
          <w:bCs/>
          <w:i/>
        </w:rPr>
      </w:pPr>
    </w:p>
    <w:p w14:paraId="030124A1" w14:textId="77777777" w:rsidR="00B75E78" w:rsidRPr="00B75E78" w:rsidRDefault="00B75E78" w:rsidP="00752F7D">
      <w:pPr>
        <w:keepLines/>
        <w:widowControl w:val="0"/>
        <w:jc w:val="both"/>
        <w:rPr>
          <w:rFonts w:ascii="Tahoma" w:hAnsi="Tahoma" w:cs="Tahoma"/>
        </w:rPr>
      </w:pPr>
      <w:r w:rsidRPr="00B75E78">
        <w:rPr>
          <w:rFonts w:ascii="Tahoma" w:hAnsi="Tahoma" w:cs="Tahoma"/>
        </w:rPr>
        <w:t xml:space="preserve">Ime in priimek _____________________________________________________________________ </w:t>
      </w:r>
    </w:p>
    <w:p w14:paraId="5DE6F839" w14:textId="77777777" w:rsidR="00B75E78" w:rsidRPr="00B75E78" w:rsidRDefault="00B75E78" w:rsidP="00752F7D">
      <w:pPr>
        <w:keepLines/>
        <w:widowControl w:val="0"/>
        <w:jc w:val="both"/>
        <w:rPr>
          <w:rFonts w:ascii="Tahoma" w:hAnsi="Tahoma" w:cs="Tahoma"/>
        </w:rPr>
      </w:pPr>
    </w:p>
    <w:p w14:paraId="00CD8458" w14:textId="77777777" w:rsidR="00B75E78" w:rsidRPr="00B75E78" w:rsidRDefault="00B75E78" w:rsidP="00752F7D">
      <w:pPr>
        <w:keepLines/>
        <w:widowControl w:val="0"/>
        <w:jc w:val="both"/>
        <w:rPr>
          <w:rFonts w:ascii="Tahoma" w:hAnsi="Tahoma" w:cs="Tahoma"/>
        </w:rPr>
      </w:pPr>
      <w:r w:rsidRPr="00B75E78">
        <w:rPr>
          <w:rFonts w:ascii="Tahoma" w:hAnsi="Tahoma" w:cs="Tahoma"/>
        </w:rPr>
        <w:t>EMŠO ____________________________________________________________________________</w:t>
      </w:r>
    </w:p>
    <w:p w14:paraId="675AE215" w14:textId="77777777" w:rsidR="00B75E78" w:rsidRPr="00B75E78" w:rsidRDefault="00B75E78" w:rsidP="00752F7D">
      <w:pPr>
        <w:keepLines/>
        <w:widowControl w:val="0"/>
        <w:jc w:val="both"/>
        <w:rPr>
          <w:rFonts w:ascii="Tahoma" w:hAnsi="Tahoma" w:cs="Tahoma"/>
        </w:rPr>
      </w:pPr>
    </w:p>
    <w:p w14:paraId="24A02FBA" w14:textId="77777777" w:rsidR="00B75E78" w:rsidRPr="00B75E78" w:rsidRDefault="00B75E78" w:rsidP="00752F7D">
      <w:pPr>
        <w:keepLines/>
        <w:widowControl w:val="0"/>
        <w:jc w:val="both"/>
        <w:rPr>
          <w:rFonts w:ascii="Tahoma" w:hAnsi="Tahoma" w:cs="Tahoma"/>
        </w:rPr>
      </w:pPr>
    </w:p>
    <w:p w14:paraId="3053A752" w14:textId="77777777" w:rsidR="00B75E78" w:rsidRPr="00B75E78" w:rsidRDefault="00B75E78" w:rsidP="00752F7D">
      <w:pPr>
        <w:keepLines/>
        <w:widowControl w:val="0"/>
        <w:jc w:val="both"/>
        <w:rPr>
          <w:rFonts w:ascii="Tahoma" w:hAnsi="Tahoma" w:cs="Tahoma"/>
        </w:rPr>
      </w:pPr>
      <w:r w:rsidRPr="00B75E78">
        <w:rPr>
          <w:rFonts w:ascii="Tahoma" w:hAnsi="Tahoma" w:cs="Tahoma"/>
        </w:rPr>
        <w:t>Spodaj podpisani/a, ki sem pri gospodarskemu subjektu</w:t>
      </w:r>
      <w:r>
        <w:rPr>
          <w:rFonts w:ascii="Tahoma" w:hAnsi="Tahoma" w:cs="Tahoma"/>
        </w:rPr>
        <w:t xml:space="preserve"> </w:t>
      </w:r>
      <w:r w:rsidRPr="00B75E78">
        <w:rPr>
          <w:rFonts w:ascii="Tahoma" w:hAnsi="Tahoma" w:cs="Tahoma"/>
        </w:rPr>
        <w:t>________________________________________</w:t>
      </w:r>
    </w:p>
    <w:p w14:paraId="1446C9D6" w14:textId="77777777" w:rsidR="00B75E78" w:rsidRPr="00B75E78" w:rsidRDefault="00B75E78" w:rsidP="00752F7D">
      <w:pPr>
        <w:keepLines/>
        <w:widowControl w:val="0"/>
        <w:jc w:val="both"/>
        <w:rPr>
          <w:rFonts w:ascii="Tahoma" w:hAnsi="Tahoma" w:cs="Tahoma"/>
        </w:rPr>
      </w:pPr>
      <w:r w:rsidRPr="00B75E78">
        <w:rPr>
          <w:rFonts w:ascii="Tahoma" w:hAnsi="Tahoma" w:cs="Tahoma"/>
        </w:rPr>
        <w:t>član/ica (ustrezno obkrožiti/označiti):</w:t>
      </w:r>
    </w:p>
    <w:p w14:paraId="7AB9D06F"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upravnega organa ali </w:t>
      </w:r>
    </w:p>
    <w:p w14:paraId="457E2D48"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vodstvenega organa ali</w:t>
      </w:r>
    </w:p>
    <w:p w14:paraId="149BFFD8"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 xml:space="preserve">nadzornega organa </w:t>
      </w:r>
    </w:p>
    <w:p w14:paraId="3FB2CF65" w14:textId="77777777" w:rsidR="00B75E78" w:rsidRPr="00B75E78" w:rsidRDefault="00B75E78" w:rsidP="00752F7D">
      <w:pPr>
        <w:keepLines/>
        <w:widowControl w:val="0"/>
        <w:jc w:val="both"/>
        <w:rPr>
          <w:rFonts w:ascii="Tahoma" w:hAnsi="Tahoma" w:cs="Tahoma"/>
        </w:rPr>
      </w:pPr>
    </w:p>
    <w:p w14:paraId="49CB2BEF" w14:textId="77777777" w:rsidR="00B75E78" w:rsidRPr="00B75E78" w:rsidRDefault="00B75E78" w:rsidP="00752F7D">
      <w:pPr>
        <w:keepLines/>
        <w:widowControl w:val="0"/>
        <w:jc w:val="both"/>
        <w:rPr>
          <w:rFonts w:ascii="Tahoma" w:hAnsi="Tahoma" w:cs="Tahoma"/>
        </w:rPr>
      </w:pPr>
      <w:r w:rsidRPr="00B75E78">
        <w:rPr>
          <w:rFonts w:ascii="Tahoma" w:hAnsi="Tahoma" w:cs="Tahoma"/>
        </w:rPr>
        <w:t>oziroma imam pooblastila za (ustrezno obkrožiti/označiti):</w:t>
      </w:r>
    </w:p>
    <w:p w14:paraId="12614C4A"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njegovo zastopanje ali</w:t>
      </w:r>
    </w:p>
    <w:p w14:paraId="39B86BE7"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odločanje ali</w:t>
      </w:r>
    </w:p>
    <w:p w14:paraId="73105F85" w14:textId="77777777" w:rsidR="00B75E78" w:rsidRPr="00B75E78" w:rsidRDefault="00B75E78" w:rsidP="00F751AD">
      <w:pPr>
        <w:keepLines/>
        <w:widowControl w:val="0"/>
        <w:numPr>
          <w:ilvl w:val="0"/>
          <w:numId w:val="14"/>
        </w:numPr>
        <w:tabs>
          <w:tab w:val="num" w:pos="851"/>
        </w:tabs>
        <w:jc w:val="both"/>
        <w:rPr>
          <w:rFonts w:ascii="Tahoma" w:hAnsi="Tahoma" w:cs="Tahoma"/>
        </w:rPr>
      </w:pPr>
      <w:r w:rsidRPr="00B75E78">
        <w:rPr>
          <w:rFonts w:ascii="Tahoma" w:hAnsi="Tahoma" w:cs="Tahoma"/>
        </w:rPr>
        <w:t>nadzor v njem,</w:t>
      </w:r>
    </w:p>
    <w:p w14:paraId="562D7304" w14:textId="77777777" w:rsidR="00B75E78" w:rsidRPr="00B75E78" w:rsidRDefault="00B75E78" w:rsidP="00752F7D">
      <w:pPr>
        <w:keepLines/>
        <w:widowControl w:val="0"/>
        <w:jc w:val="both"/>
        <w:rPr>
          <w:rFonts w:ascii="Tahoma" w:hAnsi="Tahoma" w:cs="Tahoma"/>
        </w:rPr>
      </w:pPr>
    </w:p>
    <w:p w14:paraId="28A24A7A" w14:textId="77777777" w:rsidR="00B75E78" w:rsidRPr="00B75E78" w:rsidRDefault="00B75E78" w:rsidP="00752F7D">
      <w:pPr>
        <w:keepLines/>
        <w:widowControl w:val="0"/>
        <w:jc w:val="both"/>
        <w:rPr>
          <w:rFonts w:ascii="Tahoma" w:hAnsi="Tahoma" w:cs="Tahoma"/>
        </w:rPr>
      </w:pPr>
      <w:r w:rsidRPr="00B75E78">
        <w:rPr>
          <w:rFonts w:ascii="Tahoma" w:hAnsi="Tahoma" w:cs="Tahoma"/>
          <w:b/>
        </w:rPr>
        <w:t>pod kazensko in materialno odgovornostjo</w:t>
      </w:r>
      <w:r w:rsidRPr="00B75E78">
        <w:rPr>
          <w:rFonts w:ascii="Tahoma" w:hAnsi="Tahoma" w:cs="Tahoma"/>
        </w:rPr>
        <w:t xml:space="preserve"> </w:t>
      </w:r>
    </w:p>
    <w:p w14:paraId="751004FB" w14:textId="77777777" w:rsidR="00B75E78" w:rsidRPr="00B75E78" w:rsidRDefault="00B75E78" w:rsidP="00752F7D">
      <w:pPr>
        <w:keepLines/>
        <w:widowControl w:val="0"/>
        <w:jc w:val="both"/>
        <w:rPr>
          <w:rFonts w:ascii="Tahoma" w:hAnsi="Tahoma" w:cs="Tahoma"/>
          <w:b/>
        </w:rPr>
      </w:pPr>
    </w:p>
    <w:p w14:paraId="029C0926" w14:textId="77777777" w:rsidR="00B75E78" w:rsidRPr="00B75E78" w:rsidRDefault="00B75E78" w:rsidP="00752F7D">
      <w:pPr>
        <w:keepLines/>
        <w:widowControl w:val="0"/>
        <w:jc w:val="center"/>
        <w:rPr>
          <w:rFonts w:ascii="Tahoma" w:hAnsi="Tahoma" w:cs="Tahoma"/>
          <w:b/>
        </w:rPr>
      </w:pPr>
      <w:r w:rsidRPr="00B75E78">
        <w:rPr>
          <w:rFonts w:ascii="Tahoma" w:hAnsi="Tahoma" w:cs="Tahoma"/>
          <w:b/>
        </w:rPr>
        <w:t>IZJAVLJAM</w:t>
      </w:r>
    </w:p>
    <w:p w14:paraId="3717A2F0" w14:textId="77777777" w:rsidR="00B75E78" w:rsidRPr="00B75E78" w:rsidRDefault="00B75E78" w:rsidP="00752F7D">
      <w:pPr>
        <w:keepLines/>
        <w:widowControl w:val="0"/>
        <w:jc w:val="both"/>
        <w:rPr>
          <w:rFonts w:ascii="Tahoma" w:hAnsi="Tahoma" w:cs="Tahoma"/>
        </w:rPr>
      </w:pPr>
    </w:p>
    <w:p w14:paraId="20D2AA82" w14:textId="77777777" w:rsidR="00B75E78" w:rsidRPr="00B75E78" w:rsidRDefault="00B75E78" w:rsidP="00752F7D">
      <w:pPr>
        <w:keepLines/>
        <w:widowControl w:val="0"/>
        <w:jc w:val="both"/>
        <w:rPr>
          <w:rFonts w:ascii="Tahoma" w:hAnsi="Tahoma" w:cs="Tahoma"/>
        </w:rPr>
      </w:pPr>
      <w:r w:rsidRPr="00B75E78">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4CE3F51F" w14:textId="77777777" w:rsidR="00B75E78" w:rsidRPr="00B75E78" w:rsidRDefault="00B75E78" w:rsidP="00752F7D">
      <w:pPr>
        <w:keepLines/>
        <w:widowControl w:val="0"/>
        <w:jc w:val="both"/>
        <w:rPr>
          <w:rFonts w:ascii="Tahoma" w:hAnsi="Tahoma" w:cs="Tahoma"/>
        </w:rPr>
      </w:pPr>
    </w:p>
    <w:p w14:paraId="603F936E" w14:textId="77777777" w:rsidR="00B75E78" w:rsidRPr="00B75E78" w:rsidRDefault="00B75E78" w:rsidP="00752F7D">
      <w:pPr>
        <w:keepLines/>
        <w:widowControl w:val="0"/>
        <w:jc w:val="both"/>
        <w:rPr>
          <w:rFonts w:ascii="Tahoma" w:hAnsi="Tahoma" w:cs="Tahoma"/>
        </w:rPr>
      </w:pPr>
      <w:r w:rsidRPr="00B75E78">
        <w:rPr>
          <w:rFonts w:ascii="Tahoma" w:hAnsi="Tahoma" w:cs="Tahoma"/>
        </w:rPr>
        <w:t>in</w:t>
      </w:r>
    </w:p>
    <w:p w14:paraId="0207D5C1" w14:textId="77777777" w:rsidR="00B75E78" w:rsidRPr="00B75E78" w:rsidRDefault="00B75E78" w:rsidP="00752F7D">
      <w:pPr>
        <w:keepLines/>
        <w:widowControl w:val="0"/>
        <w:jc w:val="both"/>
        <w:rPr>
          <w:rFonts w:ascii="Tahoma" w:hAnsi="Tahoma" w:cs="Tahoma"/>
        </w:rPr>
      </w:pPr>
    </w:p>
    <w:p w14:paraId="73D5E06C" w14:textId="77777777" w:rsidR="00F9233F" w:rsidRDefault="00F9233F" w:rsidP="0081227C">
      <w:pPr>
        <w:keepLines/>
        <w:widowControl w:val="0"/>
        <w:ind w:left="142"/>
        <w:jc w:val="both"/>
        <w:rPr>
          <w:rFonts w:ascii="Tahoma" w:hAnsi="Tahoma" w:cs="Tahoma"/>
        </w:rPr>
      </w:pPr>
    </w:p>
    <w:p w14:paraId="5447F793" w14:textId="21BD8820" w:rsidR="00D93B5D" w:rsidRPr="00112425" w:rsidRDefault="00D93B5D" w:rsidP="00D93B5D">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406651D7" w14:textId="77777777" w:rsidR="00B75E78" w:rsidRPr="00F9233F" w:rsidRDefault="00B75E78" w:rsidP="00F9233F">
      <w:pPr>
        <w:keepLines/>
        <w:widowControl w:val="0"/>
        <w:ind w:left="142"/>
        <w:jc w:val="both"/>
        <w:rPr>
          <w:rFonts w:ascii="Tahoma" w:hAnsi="Tahoma" w:cs="Tahoma"/>
        </w:rPr>
      </w:pPr>
    </w:p>
    <w:p w14:paraId="305E7235" w14:textId="77777777" w:rsidR="00305C18" w:rsidRDefault="00305C18" w:rsidP="00752F7D">
      <w:pPr>
        <w:keepLines/>
        <w:widowControl w:val="0"/>
        <w:tabs>
          <w:tab w:val="left" w:pos="567"/>
          <w:tab w:val="num" w:pos="851"/>
          <w:tab w:val="left" w:pos="993"/>
        </w:tabs>
        <w:jc w:val="both"/>
        <w:rPr>
          <w:rFonts w:ascii="Arial" w:hAnsi="Arial" w:cs="Arial"/>
          <w:sz w:val="18"/>
          <w:szCs w:val="18"/>
        </w:rPr>
      </w:pPr>
    </w:p>
    <w:p w14:paraId="32503193" w14:textId="77777777" w:rsidR="00F47A79" w:rsidRDefault="00F47A79" w:rsidP="00752F7D">
      <w:pPr>
        <w:keepLines/>
        <w:widowControl w:val="0"/>
        <w:tabs>
          <w:tab w:val="left" w:pos="567"/>
          <w:tab w:val="num" w:pos="851"/>
          <w:tab w:val="left" w:pos="993"/>
        </w:tabs>
        <w:jc w:val="both"/>
        <w:rPr>
          <w:rFonts w:ascii="Arial" w:hAnsi="Arial" w:cs="Arial"/>
          <w:sz w:val="18"/>
          <w:szCs w:val="18"/>
        </w:rPr>
      </w:pPr>
    </w:p>
    <w:p w14:paraId="498A9178" w14:textId="77777777" w:rsidR="00046854" w:rsidRDefault="00046854" w:rsidP="00752F7D">
      <w:pPr>
        <w:keepLines/>
        <w:widowControl w:val="0"/>
        <w:tabs>
          <w:tab w:val="left" w:pos="567"/>
          <w:tab w:val="num" w:pos="851"/>
          <w:tab w:val="left" w:pos="993"/>
        </w:tabs>
        <w:jc w:val="both"/>
        <w:rPr>
          <w:rFonts w:ascii="Arial" w:hAnsi="Arial" w:cs="Arial"/>
          <w:sz w:val="18"/>
          <w:szCs w:val="18"/>
        </w:rPr>
      </w:pPr>
    </w:p>
    <w:p w14:paraId="63FB83DB" w14:textId="77777777" w:rsidR="00305C18" w:rsidRDefault="00305C18" w:rsidP="00752F7D">
      <w:pPr>
        <w:keepLines/>
        <w:widowControl w:val="0"/>
        <w:tabs>
          <w:tab w:val="left" w:pos="567"/>
          <w:tab w:val="num" w:pos="851"/>
          <w:tab w:val="left" w:pos="993"/>
        </w:tabs>
        <w:jc w:val="both"/>
        <w:rPr>
          <w:rFonts w:ascii="Arial" w:hAnsi="Arial" w:cs="Arial"/>
          <w:sz w:val="18"/>
          <w:szCs w:val="18"/>
        </w:rPr>
      </w:pPr>
    </w:p>
    <w:p w14:paraId="42FE4B8A" w14:textId="77777777" w:rsidR="00305C18" w:rsidRDefault="00305C18" w:rsidP="00752F7D">
      <w:pPr>
        <w:keepLines/>
        <w:widowControl w:val="0"/>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05C18" w:rsidRPr="00305C18" w14:paraId="570630FD" w14:textId="77777777" w:rsidTr="0057352F">
        <w:trPr>
          <w:trHeight w:val="235"/>
        </w:trPr>
        <w:tc>
          <w:tcPr>
            <w:tcW w:w="3402" w:type="dxa"/>
            <w:tcBorders>
              <w:top w:val="single" w:sz="4" w:space="0" w:color="auto"/>
            </w:tcBorders>
          </w:tcPr>
          <w:p w14:paraId="30A4C4F3" w14:textId="77777777"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 xml:space="preserve"> (Kraj, datum)</w:t>
            </w:r>
          </w:p>
        </w:tc>
        <w:tc>
          <w:tcPr>
            <w:tcW w:w="2410" w:type="dxa"/>
          </w:tcPr>
          <w:p w14:paraId="3C24739F" w14:textId="77777777" w:rsidR="00305C18" w:rsidRPr="00B12CD4" w:rsidRDefault="00305C18" w:rsidP="00752F7D">
            <w:pPr>
              <w:keepLines/>
              <w:widowControl w:val="0"/>
              <w:jc w:val="center"/>
              <w:rPr>
                <w:rFonts w:ascii="Tahoma" w:hAnsi="Tahoma" w:cs="Tahoma"/>
                <w:snapToGrid w:val="0"/>
                <w:color w:val="000000"/>
              </w:rPr>
            </w:pPr>
          </w:p>
        </w:tc>
        <w:tc>
          <w:tcPr>
            <w:tcW w:w="3686" w:type="dxa"/>
            <w:tcBorders>
              <w:top w:val="single" w:sz="4" w:space="0" w:color="auto"/>
            </w:tcBorders>
          </w:tcPr>
          <w:p w14:paraId="5D747054" w14:textId="77777777" w:rsidR="00305C18" w:rsidRPr="00B12CD4" w:rsidRDefault="00305C18" w:rsidP="00752F7D">
            <w:pPr>
              <w:keepLines/>
              <w:widowControl w:val="0"/>
              <w:jc w:val="center"/>
              <w:rPr>
                <w:rFonts w:ascii="Tahoma" w:hAnsi="Tahoma" w:cs="Tahoma"/>
                <w:snapToGrid w:val="0"/>
                <w:color w:val="000000"/>
              </w:rPr>
            </w:pPr>
            <w:r w:rsidRPr="00B12CD4">
              <w:rPr>
                <w:rFonts w:ascii="Tahoma" w:hAnsi="Tahoma" w:cs="Tahoma"/>
                <w:snapToGrid w:val="0"/>
                <w:color w:val="000000"/>
              </w:rPr>
              <w:t>(Podpis fizične osebe)</w:t>
            </w:r>
          </w:p>
        </w:tc>
      </w:tr>
    </w:tbl>
    <w:p w14:paraId="23923806" w14:textId="77777777" w:rsidR="00305C18" w:rsidRPr="006731E0" w:rsidRDefault="00305C18" w:rsidP="00752F7D">
      <w:pPr>
        <w:keepLines/>
        <w:widowControl w:val="0"/>
        <w:tabs>
          <w:tab w:val="left" w:pos="284"/>
        </w:tabs>
        <w:jc w:val="both"/>
        <w:rPr>
          <w:rFonts w:cs="Tahoma"/>
        </w:rPr>
      </w:pPr>
    </w:p>
    <w:p w14:paraId="3B7BF70D" w14:textId="77777777" w:rsidR="00305C18" w:rsidRPr="006731E0" w:rsidRDefault="00305C18" w:rsidP="00752F7D">
      <w:pPr>
        <w:keepLines/>
        <w:widowControl w:val="0"/>
        <w:tabs>
          <w:tab w:val="left" w:pos="284"/>
        </w:tabs>
        <w:jc w:val="both"/>
        <w:rPr>
          <w:rFonts w:cs="Tahoma"/>
        </w:rPr>
      </w:pPr>
    </w:p>
    <w:p w14:paraId="1DC18265" w14:textId="77777777" w:rsidR="00B75E78" w:rsidRPr="00B75E78" w:rsidRDefault="00B75E78" w:rsidP="00752F7D">
      <w:pPr>
        <w:keepLines/>
        <w:widowControl w:val="0"/>
        <w:jc w:val="both"/>
        <w:rPr>
          <w:rFonts w:ascii="Tahoma" w:hAnsi="Tahoma" w:cs="Tahoma"/>
        </w:rPr>
      </w:pPr>
    </w:p>
    <w:p w14:paraId="4F52C27B" w14:textId="77777777" w:rsidR="00B75E78" w:rsidRPr="00B75E78" w:rsidRDefault="00B75E78" w:rsidP="00752F7D">
      <w:pPr>
        <w:keepLines/>
        <w:widowControl w:val="0"/>
        <w:jc w:val="both"/>
        <w:rPr>
          <w:rFonts w:ascii="Tahoma" w:hAnsi="Tahoma" w:cs="Tahoma"/>
          <w:i/>
        </w:rPr>
      </w:pPr>
      <w:r w:rsidRPr="00B75E78">
        <w:rPr>
          <w:rFonts w:ascii="Tahoma" w:hAnsi="Tahoma" w:cs="Tahoma"/>
          <w:b/>
          <w:i/>
        </w:rPr>
        <w:t>Navodilo:</w:t>
      </w:r>
      <w:r w:rsidRPr="00B75E78">
        <w:rPr>
          <w:rFonts w:ascii="Tahoma" w:hAnsi="Tahoma" w:cs="Tahoma"/>
          <w:i/>
        </w:rPr>
        <w:t xml:space="preserve"> Izjavo izpolnijo in podpišejo VSE osebe, ki so:</w:t>
      </w:r>
    </w:p>
    <w:p w14:paraId="34FBC36C" w14:textId="77777777"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člani upravnega, vodstvenega ali nadzornega organa ponudnika (v primeru skupne ponudbe velja za vse člane skupine ponudnikov – partnerje), podizvajalca ali</w:t>
      </w:r>
    </w:p>
    <w:p w14:paraId="3984DECD" w14:textId="77777777" w:rsidR="00B75E78" w:rsidRPr="00B75E78" w:rsidRDefault="00B75E78" w:rsidP="00752F7D">
      <w:pPr>
        <w:keepLines/>
        <w:widowControl w:val="0"/>
        <w:numPr>
          <w:ilvl w:val="0"/>
          <w:numId w:val="3"/>
        </w:numPr>
        <w:tabs>
          <w:tab w:val="clear" w:pos="360"/>
          <w:tab w:val="num" w:pos="284"/>
        </w:tabs>
        <w:jc w:val="both"/>
        <w:rPr>
          <w:rFonts w:ascii="Tahoma" w:hAnsi="Tahoma" w:cs="Tahoma"/>
          <w:i/>
        </w:rPr>
      </w:pPr>
      <w:r w:rsidRPr="00B75E78">
        <w:rPr>
          <w:rFonts w:ascii="Tahoma" w:hAnsi="Tahoma" w:cs="Tahoma"/>
          <w:i/>
        </w:rPr>
        <w:t>ki imajo pooblastila za njegovo zastopanje ali odločanje ali nadzor v njem.</w:t>
      </w:r>
    </w:p>
    <w:p w14:paraId="39642CC6" w14:textId="77777777" w:rsidR="00B75E78" w:rsidRPr="00B75E78" w:rsidRDefault="00B75E78" w:rsidP="00752F7D">
      <w:pPr>
        <w:keepLines/>
        <w:widowControl w:val="0"/>
        <w:jc w:val="both"/>
        <w:rPr>
          <w:rFonts w:ascii="Tahoma" w:hAnsi="Tahoma" w:cs="Tahoma"/>
          <w:i/>
        </w:rPr>
      </w:pPr>
      <w:r w:rsidRPr="00B75E78">
        <w:rPr>
          <w:rFonts w:ascii="Tahoma" w:hAnsi="Tahoma" w:cs="Tahoma"/>
          <w:i/>
        </w:rPr>
        <w:t>V kolikor oseba opravlja več funkcija hkrati, ustrezno označi vse funkcije v katerih nastopa.</w:t>
      </w:r>
    </w:p>
    <w:p w14:paraId="53167AA6" w14:textId="77777777" w:rsidR="00B75E78" w:rsidRPr="00B75E78" w:rsidRDefault="00B75E78" w:rsidP="00752F7D">
      <w:pPr>
        <w:keepLines/>
        <w:widowControl w:val="0"/>
        <w:jc w:val="both"/>
        <w:rPr>
          <w:rFonts w:ascii="Tahoma" w:hAnsi="Tahoma" w:cs="Tahoma"/>
          <w:b/>
          <w:i/>
        </w:rPr>
      </w:pPr>
    </w:p>
    <w:p w14:paraId="206C2087" w14:textId="77777777" w:rsidR="00B75E78" w:rsidRDefault="00B75E78" w:rsidP="00752F7D">
      <w:pPr>
        <w:keepLines/>
        <w:widowControl w:val="0"/>
        <w:jc w:val="both"/>
        <w:rPr>
          <w:rFonts w:ascii="Tahoma" w:hAnsi="Tahoma" w:cs="Tahoma"/>
          <w:i/>
        </w:rPr>
      </w:pPr>
      <w:r w:rsidRPr="00B75E78">
        <w:rPr>
          <w:rFonts w:ascii="Tahoma" w:hAnsi="Tahoma" w:cs="Tahoma"/>
          <w:i/>
        </w:rPr>
        <w:t>Obrazec se po potrebi fotokopira!</w:t>
      </w:r>
    </w:p>
    <w:p w14:paraId="6F2895EF" w14:textId="77777777" w:rsidR="00972BDF" w:rsidRPr="00B75E78" w:rsidRDefault="00972BDF" w:rsidP="00752F7D">
      <w:pPr>
        <w:keepLines/>
        <w:widowControl w:val="0"/>
        <w:jc w:val="both"/>
        <w:rPr>
          <w:rFonts w:ascii="Tahoma" w:hAnsi="Tahoma" w:cs="Tahoma"/>
          <w: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B74D025" w14:textId="77777777" w:rsidTr="009229D0">
        <w:tc>
          <w:tcPr>
            <w:tcW w:w="7725" w:type="dxa"/>
          </w:tcPr>
          <w:p w14:paraId="030CE930" w14:textId="77777777" w:rsidR="00B976DC" w:rsidRPr="00C8579C" w:rsidRDefault="00B976DC" w:rsidP="00752F7D">
            <w:pPr>
              <w:keepLines/>
              <w:widowControl w:val="0"/>
              <w:tabs>
                <w:tab w:val="left" w:pos="2694"/>
                <w:tab w:val="left" w:pos="2977"/>
              </w:tabs>
              <w:spacing w:line="276" w:lineRule="auto"/>
              <w:ind w:right="1"/>
              <w:jc w:val="both"/>
              <w:rPr>
                <w:rFonts w:ascii="Tahoma" w:hAnsi="Tahoma" w:cs="Tahoma"/>
                <w:b/>
              </w:rPr>
            </w:pPr>
            <w:r w:rsidRPr="00C8579C">
              <w:rPr>
                <w:rFonts w:ascii="Tahoma" w:hAnsi="Tahoma" w:cs="Tahoma"/>
              </w:rPr>
              <w:t>IZJAVA O UDELEŽBI FIZIČNIH IN PRAVNIH OSEB V LASTNIŠTVU GOSPODARSKEGA SUBJEKTA</w:t>
            </w:r>
            <w:r w:rsidRPr="00C8579C">
              <w:rPr>
                <w:rStyle w:val="Sprotnaopomba-sklic"/>
                <w:rFonts w:ascii="Tahoma" w:hAnsi="Tahoma" w:cs="Tahoma"/>
              </w:rPr>
              <w:footnoteReference w:id="2"/>
            </w:r>
          </w:p>
        </w:tc>
        <w:tc>
          <w:tcPr>
            <w:tcW w:w="1417" w:type="dxa"/>
          </w:tcPr>
          <w:p w14:paraId="215A978D" w14:textId="77777777" w:rsidR="00B976DC" w:rsidRPr="00C8579C" w:rsidRDefault="00B976DC" w:rsidP="00752F7D">
            <w:pPr>
              <w:keepLines/>
              <w:widowControl w:val="0"/>
              <w:jc w:val="both"/>
              <w:rPr>
                <w:rFonts w:ascii="Tahoma" w:hAnsi="Tahoma" w:cs="Tahoma"/>
                <w:b/>
              </w:rPr>
            </w:pPr>
            <w:r w:rsidRPr="00C8579C">
              <w:rPr>
                <w:rFonts w:ascii="Tahoma" w:hAnsi="Tahoma" w:cs="Tahoma"/>
                <w:b/>
              </w:rPr>
              <w:t>Priloga 3/</w:t>
            </w:r>
            <w:r w:rsidR="00A90EA6">
              <w:rPr>
                <w:rFonts w:ascii="Tahoma" w:hAnsi="Tahoma" w:cs="Tahoma"/>
                <w:b/>
              </w:rPr>
              <w:t>4</w:t>
            </w:r>
          </w:p>
        </w:tc>
      </w:tr>
    </w:tbl>
    <w:p w14:paraId="3B61F6B4" w14:textId="77777777" w:rsidR="00A539F0" w:rsidRPr="00C8579C" w:rsidRDefault="00A539F0" w:rsidP="00752F7D">
      <w:pPr>
        <w:keepLines/>
        <w:widowControl w:val="0"/>
        <w:jc w:val="both"/>
        <w:rPr>
          <w:rFonts w:ascii="Tahoma" w:hAnsi="Tahoma" w:cs="Tahoma"/>
          <w:bCs/>
          <w:i/>
          <w:noProof/>
          <w:sz w:val="18"/>
          <w:szCs w:val="18"/>
        </w:rPr>
      </w:pPr>
    </w:p>
    <w:p w14:paraId="38423A5F" w14:textId="77777777" w:rsidR="00A539F0" w:rsidRPr="00C8579C" w:rsidRDefault="00A539F0" w:rsidP="00752F7D">
      <w:pPr>
        <w:keepLines/>
        <w:widowControl w:val="0"/>
        <w:tabs>
          <w:tab w:val="left" w:pos="284"/>
        </w:tabs>
        <w:jc w:val="both"/>
        <w:rPr>
          <w:rFonts w:ascii="Tahoma" w:hAnsi="Tahoma" w:cs="Tahoma"/>
        </w:rPr>
      </w:pPr>
    </w:p>
    <w:p w14:paraId="5FC62653" w14:textId="77777777" w:rsidR="00A539F0" w:rsidRPr="00C8579C" w:rsidRDefault="00A539F0" w:rsidP="00752F7D">
      <w:pPr>
        <w:keepLines/>
        <w:widowControl w:val="0"/>
        <w:ind w:right="1"/>
        <w:jc w:val="both"/>
        <w:rPr>
          <w:rFonts w:ascii="Tahoma" w:hAnsi="Tahoma" w:cs="Tahoma"/>
          <w:i/>
        </w:rPr>
      </w:pPr>
      <w:r w:rsidRPr="00C8579C">
        <w:rPr>
          <w:rFonts w:ascii="Tahoma" w:hAnsi="Tahoma" w:cs="Tahoma"/>
          <w:i/>
        </w:rPr>
        <w:t>Podatki o pravni osebi (</w:t>
      </w:r>
      <w:r w:rsidR="00D6227E" w:rsidRPr="00C8579C">
        <w:rPr>
          <w:rFonts w:ascii="Tahoma" w:hAnsi="Tahoma" w:cs="Tahoma"/>
          <w:i/>
        </w:rPr>
        <w:t>gospodarskem subjektu</w:t>
      </w:r>
      <w:r w:rsidRPr="00C8579C">
        <w:rPr>
          <w:rFonts w:ascii="Tahoma" w:hAnsi="Tahoma" w:cs="Tahoma"/>
          <w:i/>
        </w:rPr>
        <w:t>):</w:t>
      </w:r>
    </w:p>
    <w:p w14:paraId="4FB939DC"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0FED827E"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25B3DFE3"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00A0BF37"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31D459DA"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3A87D4DE" w14:textId="77777777" w:rsidR="00A539F0" w:rsidRPr="00C8579C" w:rsidRDefault="00A539F0" w:rsidP="00752F7D">
      <w:pPr>
        <w:keepLines/>
        <w:widowControl w:val="0"/>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w:t>
      </w:r>
      <w:r w:rsidR="00D6227E" w:rsidRPr="00C8579C">
        <w:rPr>
          <w:rFonts w:ascii="Tahoma" w:hAnsi="Tahoma" w:cs="Tahoma"/>
        </w:rPr>
        <w:t>______________</w:t>
      </w:r>
    </w:p>
    <w:p w14:paraId="07FE115F" w14:textId="77777777" w:rsidR="00A539F0" w:rsidRPr="00C8579C" w:rsidRDefault="00A539F0" w:rsidP="00752F7D">
      <w:pPr>
        <w:keepLines/>
        <w:widowControl w:val="0"/>
        <w:ind w:right="1"/>
        <w:jc w:val="both"/>
        <w:rPr>
          <w:rFonts w:ascii="Tahoma" w:hAnsi="Tahoma" w:cs="Tahoma"/>
        </w:rPr>
      </w:pPr>
    </w:p>
    <w:p w14:paraId="38ED14AC" w14:textId="717E60B4" w:rsidR="00A539F0" w:rsidRPr="0018536E" w:rsidRDefault="00A539F0" w:rsidP="0081227C">
      <w:pPr>
        <w:keepLines/>
        <w:widowControl w:val="0"/>
        <w:jc w:val="both"/>
        <w:rPr>
          <w:rFonts w:ascii="Tahoma" w:hAnsi="Tahoma" w:cs="Tahoma"/>
          <w:b/>
        </w:rPr>
      </w:pPr>
      <w:r w:rsidRPr="00C8579C">
        <w:rPr>
          <w:rFonts w:ascii="Tahoma" w:hAnsi="Tahoma" w:cs="Tahoma"/>
        </w:rPr>
        <w:t xml:space="preserve">V zvezi z javnim naročilom </w:t>
      </w:r>
      <w:r w:rsidR="00CC4B44">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sidR="00CC4B44">
        <w:rPr>
          <w:rFonts w:ascii="Tahoma" w:hAnsi="Tahoma" w:cs="Tahoma"/>
          <w:b/>
        </w:rPr>
        <w:t>Dobava srajc in bluz</w:t>
      </w:r>
      <w:r w:rsidR="0081227C">
        <w:rPr>
          <w:rFonts w:ascii="Tahoma" w:hAnsi="Tahoma" w:cs="Tahoma"/>
          <w:b/>
        </w:rPr>
        <w:t>«</w:t>
      </w:r>
      <w:r w:rsidR="0018536E" w:rsidRPr="00160629">
        <w:rPr>
          <w:rFonts w:ascii="Tahoma" w:hAnsi="Tahoma" w:cs="Tahoma"/>
          <w:b/>
        </w:rPr>
        <w:t xml:space="preserve"> </w:t>
      </w:r>
      <w:r w:rsidRPr="00C8579C">
        <w:rPr>
          <w:rFonts w:ascii="Tahoma" w:hAnsi="Tahoma" w:cs="Tahoma"/>
        </w:rPr>
        <w:t xml:space="preserve">posredujemo na osnovi šestega odstavka 14. člena ZIntPK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7A3ED5EF" w14:textId="77777777" w:rsidR="00A539F0" w:rsidRPr="00C8579C" w:rsidRDefault="00A539F0" w:rsidP="0081227C">
      <w:pPr>
        <w:keepLines/>
        <w:widowControl w:val="0"/>
        <w:jc w:val="both"/>
      </w:pPr>
    </w:p>
    <w:p w14:paraId="57A22EA7"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3E4AE30" w14:textId="77777777" w:rsidR="00A539F0" w:rsidRPr="00C8579C" w:rsidRDefault="00A539F0"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A539F0" w:rsidRPr="00C8579C" w14:paraId="715FC3AE" w14:textId="77777777" w:rsidTr="00C96550">
        <w:tc>
          <w:tcPr>
            <w:tcW w:w="533" w:type="dxa"/>
            <w:shd w:val="clear" w:color="auto" w:fill="auto"/>
          </w:tcPr>
          <w:p w14:paraId="76FB2207"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3" w:type="dxa"/>
            <w:shd w:val="clear" w:color="auto" w:fill="auto"/>
          </w:tcPr>
          <w:p w14:paraId="1B556865" w14:textId="77777777" w:rsidR="00A539F0" w:rsidRPr="00C8579C" w:rsidRDefault="00A539F0" w:rsidP="00752F7D">
            <w:pPr>
              <w:keepLines/>
              <w:widowControl w:val="0"/>
              <w:jc w:val="both"/>
              <w:rPr>
                <w:rFonts w:ascii="Tahoma" w:hAnsi="Tahoma" w:cs="Tahoma"/>
                <w:b/>
              </w:rPr>
            </w:pPr>
            <w:r w:rsidRPr="00C8579C">
              <w:rPr>
                <w:rFonts w:ascii="Tahoma" w:hAnsi="Tahoma" w:cs="Tahoma"/>
                <w:b/>
              </w:rPr>
              <w:t>Naziv</w:t>
            </w:r>
          </w:p>
        </w:tc>
        <w:tc>
          <w:tcPr>
            <w:tcW w:w="3402" w:type="dxa"/>
          </w:tcPr>
          <w:p w14:paraId="3692BC4A" w14:textId="77777777" w:rsidR="00A539F0" w:rsidRPr="00C8579C" w:rsidRDefault="00A539F0" w:rsidP="00752F7D">
            <w:pPr>
              <w:keepLines/>
              <w:widowControl w:val="0"/>
              <w:jc w:val="both"/>
              <w:rPr>
                <w:rFonts w:ascii="Tahoma" w:hAnsi="Tahoma" w:cs="Tahoma"/>
                <w:b/>
              </w:rPr>
            </w:pPr>
            <w:r w:rsidRPr="00C8579C">
              <w:rPr>
                <w:rFonts w:ascii="Tahoma" w:hAnsi="Tahoma" w:cs="Tahoma"/>
                <w:b/>
              </w:rPr>
              <w:t>Sedež</w:t>
            </w:r>
          </w:p>
        </w:tc>
        <w:tc>
          <w:tcPr>
            <w:tcW w:w="2013" w:type="dxa"/>
            <w:shd w:val="clear" w:color="auto" w:fill="auto"/>
          </w:tcPr>
          <w:p w14:paraId="364E354E" w14:textId="77777777"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14:paraId="73F1EF97" w14:textId="77777777" w:rsidTr="00C96550">
        <w:tc>
          <w:tcPr>
            <w:tcW w:w="533" w:type="dxa"/>
            <w:shd w:val="clear" w:color="auto" w:fill="auto"/>
          </w:tcPr>
          <w:p w14:paraId="01E2DBF5"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3" w:type="dxa"/>
            <w:shd w:val="clear" w:color="auto" w:fill="auto"/>
          </w:tcPr>
          <w:p w14:paraId="771CEF49" w14:textId="77777777" w:rsidR="00A539F0" w:rsidRPr="00C8579C" w:rsidRDefault="00A539F0" w:rsidP="00752F7D">
            <w:pPr>
              <w:keepLines/>
              <w:widowControl w:val="0"/>
              <w:jc w:val="both"/>
              <w:rPr>
                <w:rFonts w:ascii="Tahoma" w:hAnsi="Tahoma" w:cs="Tahoma"/>
                <w:b/>
              </w:rPr>
            </w:pPr>
          </w:p>
        </w:tc>
        <w:tc>
          <w:tcPr>
            <w:tcW w:w="3402" w:type="dxa"/>
          </w:tcPr>
          <w:p w14:paraId="2C14C6F3"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34211366" w14:textId="77777777" w:rsidR="00A539F0" w:rsidRPr="00C8579C" w:rsidRDefault="00A539F0" w:rsidP="00752F7D">
            <w:pPr>
              <w:keepLines/>
              <w:widowControl w:val="0"/>
              <w:jc w:val="both"/>
              <w:rPr>
                <w:rFonts w:ascii="Tahoma" w:hAnsi="Tahoma" w:cs="Tahoma"/>
                <w:b/>
              </w:rPr>
            </w:pPr>
          </w:p>
        </w:tc>
      </w:tr>
      <w:tr w:rsidR="00A539F0" w:rsidRPr="00C8579C" w14:paraId="116FDE0E" w14:textId="77777777" w:rsidTr="00C96550">
        <w:tc>
          <w:tcPr>
            <w:tcW w:w="533" w:type="dxa"/>
            <w:shd w:val="clear" w:color="auto" w:fill="auto"/>
          </w:tcPr>
          <w:p w14:paraId="23817542"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3" w:type="dxa"/>
            <w:shd w:val="clear" w:color="auto" w:fill="auto"/>
          </w:tcPr>
          <w:p w14:paraId="387C3321" w14:textId="77777777" w:rsidR="00A539F0" w:rsidRPr="00C8579C" w:rsidRDefault="00A539F0" w:rsidP="00752F7D">
            <w:pPr>
              <w:keepLines/>
              <w:widowControl w:val="0"/>
              <w:jc w:val="both"/>
              <w:rPr>
                <w:rFonts w:ascii="Tahoma" w:hAnsi="Tahoma" w:cs="Tahoma"/>
                <w:b/>
              </w:rPr>
            </w:pPr>
          </w:p>
        </w:tc>
        <w:tc>
          <w:tcPr>
            <w:tcW w:w="3402" w:type="dxa"/>
          </w:tcPr>
          <w:p w14:paraId="0FC23DC7"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29C8A508" w14:textId="77777777" w:rsidR="00A539F0" w:rsidRPr="00C8579C" w:rsidRDefault="00A539F0" w:rsidP="00752F7D">
            <w:pPr>
              <w:keepLines/>
              <w:widowControl w:val="0"/>
              <w:jc w:val="both"/>
              <w:rPr>
                <w:rFonts w:ascii="Tahoma" w:hAnsi="Tahoma" w:cs="Tahoma"/>
                <w:b/>
              </w:rPr>
            </w:pPr>
          </w:p>
        </w:tc>
      </w:tr>
      <w:tr w:rsidR="00A539F0" w:rsidRPr="00C8579C" w14:paraId="163B9568" w14:textId="77777777" w:rsidTr="00C96550">
        <w:tc>
          <w:tcPr>
            <w:tcW w:w="533" w:type="dxa"/>
            <w:shd w:val="clear" w:color="auto" w:fill="auto"/>
          </w:tcPr>
          <w:p w14:paraId="0BA670C4"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3" w:type="dxa"/>
            <w:shd w:val="clear" w:color="auto" w:fill="auto"/>
          </w:tcPr>
          <w:p w14:paraId="0B40D317" w14:textId="77777777" w:rsidR="00A539F0" w:rsidRPr="00C8579C" w:rsidRDefault="00A539F0" w:rsidP="00752F7D">
            <w:pPr>
              <w:keepLines/>
              <w:widowControl w:val="0"/>
              <w:jc w:val="both"/>
              <w:rPr>
                <w:rFonts w:ascii="Tahoma" w:hAnsi="Tahoma" w:cs="Tahoma"/>
                <w:b/>
              </w:rPr>
            </w:pPr>
          </w:p>
        </w:tc>
        <w:tc>
          <w:tcPr>
            <w:tcW w:w="3402" w:type="dxa"/>
          </w:tcPr>
          <w:p w14:paraId="50EEE28F"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7776738B" w14:textId="77777777" w:rsidR="00A539F0" w:rsidRPr="00C8579C" w:rsidRDefault="00A539F0" w:rsidP="00752F7D">
            <w:pPr>
              <w:keepLines/>
              <w:widowControl w:val="0"/>
              <w:jc w:val="both"/>
              <w:rPr>
                <w:rFonts w:ascii="Tahoma" w:hAnsi="Tahoma" w:cs="Tahoma"/>
                <w:b/>
              </w:rPr>
            </w:pPr>
          </w:p>
        </w:tc>
      </w:tr>
      <w:tr w:rsidR="00A539F0" w:rsidRPr="00C8579C" w14:paraId="449F70F3" w14:textId="77777777" w:rsidTr="00C96550">
        <w:tc>
          <w:tcPr>
            <w:tcW w:w="533" w:type="dxa"/>
            <w:shd w:val="clear" w:color="auto" w:fill="auto"/>
          </w:tcPr>
          <w:p w14:paraId="06DF7EA4"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3" w:type="dxa"/>
            <w:shd w:val="clear" w:color="auto" w:fill="auto"/>
          </w:tcPr>
          <w:p w14:paraId="470A1479" w14:textId="77777777" w:rsidR="00A539F0" w:rsidRPr="00C8579C" w:rsidRDefault="00A539F0" w:rsidP="00752F7D">
            <w:pPr>
              <w:keepLines/>
              <w:widowControl w:val="0"/>
              <w:jc w:val="both"/>
              <w:rPr>
                <w:rFonts w:ascii="Tahoma" w:hAnsi="Tahoma" w:cs="Tahoma"/>
                <w:b/>
              </w:rPr>
            </w:pPr>
          </w:p>
        </w:tc>
        <w:tc>
          <w:tcPr>
            <w:tcW w:w="3402" w:type="dxa"/>
          </w:tcPr>
          <w:p w14:paraId="68C036F4" w14:textId="77777777" w:rsidR="00A539F0" w:rsidRPr="00C8579C" w:rsidRDefault="00A539F0" w:rsidP="00752F7D">
            <w:pPr>
              <w:keepLines/>
              <w:widowControl w:val="0"/>
              <w:jc w:val="both"/>
              <w:rPr>
                <w:rFonts w:ascii="Tahoma" w:hAnsi="Tahoma" w:cs="Tahoma"/>
                <w:b/>
              </w:rPr>
            </w:pPr>
          </w:p>
        </w:tc>
        <w:tc>
          <w:tcPr>
            <w:tcW w:w="2013" w:type="dxa"/>
            <w:shd w:val="clear" w:color="auto" w:fill="auto"/>
          </w:tcPr>
          <w:p w14:paraId="3109160B" w14:textId="77777777" w:rsidR="00A539F0" w:rsidRPr="00C8579C" w:rsidRDefault="00A539F0" w:rsidP="00752F7D">
            <w:pPr>
              <w:keepLines/>
              <w:widowControl w:val="0"/>
              <w:jc w:val="both"/>
              <w:rPr>
                <w:rFonts w:ascii="Tahoma" w:hAnsi="Tahoma" w:cs="Tahoma"/>
                <w:b/>
              </w:rPr>
            </w:pPr>
          </w:p>
        </w:tc>
      </w:tr>
    </w:tbl>
    <w:p w14:paraId="33BCE2A9" w14:textId="77777777" w:rsidR="00A539F0" w:rsidRPr="00C8579C" w:rsidRDefault="00A539F0" w:rsidP="00752F7D">
      <w:pPr>
        <w:keepLines/>
        <w:widowControl w:val="0"/>
        <w:jc w:val="both"/>
        <w:rPr>
          <w:rFonts w:ascii="Tahoma" w:hAnsi="Tahoma" w:cs="Tahoma"/>
          <w:b/>
        </w:rPr>
      </w:pPr>
    </w:p>
    <w:p w14:paraId="705032B3"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fizične osebe</w:t>
      </w:r>
      <w:r w:rsidRPr="00C8579C">
        <w:rPr>
          <w:rFonts w:ascii="Tahoma" w:hAnsi="Tahoma" w:cs="Tahoma"/>
        </w:rPr>
        <w:t>, vključno z udeležbo tihih družbenikov:</w:t>
      </w:r>
    </w:p>
    <w:p w14:paraId="4FB5FDE7" w14:textId="77777777"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C8579C" w14:paraId="738112C8" w14:textId="77777777" w:rsidTr="003C0E5D">
        <w:tc>
          <w:tcPr>
            <w:tcW w:w="534" w:type="dxa"/>
            <w:shd w:val="clear" w:color="auto" w:fill="auto"/>
          </w:tcPr>
          <w:p w14:paraId="13DA70F2"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402" w:type="dxa"/>
            <w:shd w:val="clear" w:color="auto" w:fill="auto"/>
          </w:tcPr>
          <w:p w14:paraId="3E2BA837" w14:textId="77777777" w:rsidR="00A539F0" w:rsidRPr="00C8579C" w:rsidRDefault="00A539F0" w:rsidP="00752F7D">
            <w:pPr>
              <w:keepLines/>
              <w:widowControl w:val="0"/>
              <w:jc w:val="both"/>
              <w:rPr>
                <w:rFonts w:ascii="Tahoma" w:hAnsi="Tahoma" w:cs="Tahoma"/>
                <w:b/>
              </w:rPr>
            </w:pPr>
            <w:r w:rsidRPr="00C8579C">
              <w:rPr>
                <w:rFonts w:ascii="Tahoma" w:hAnsi="Tahoma" w:cs="Tahoma"/>
                <w:b/>
              </w:rPr>
              <w:t>Ime in priimek</w:t>
            </w:r>
          </w:p>
        </w:tc>
        <w:tc>
          <w:tcPr>
            <w:tcW w:w="3685" w:type="dxa"/>
            <w:shd w:val="clear" w:color="auto" w:fill="auto"/>
          </w:tcPr>
          <w:p w14:paraId="2BE11794" w14:textId="77777777" w:rsidR="00A539F0" w:rsidRPr="00C8579C" w:rsidRDefault="00A539F0" w:rsidP="00752F7D">
            <w:pPr>
              <w:keepLines/>
              <w:widowControl w:val="0"/>
              <w:jc w:val="both"/>
              <w:rPr>
                <w:rFonts w:ascii="Tahoma" w:hAnsi="Tahoma" w:cs="Tahoma"/>
                <w:b/>
              </w:rPr>
            </w:pPr>
            <w:r w:rsidRPr="00C8579C">
              <w:rPr>
                <w:rFonts w:ascii="Tahoma" w:hAnsi="Tahoma" w:cs="Tahoma"/>
                <w:b/>
              </w:rPr>
              <w:t>Naslov stalnega bivališča</w:t>
            </w:r>
          </w:p>
        </w:tc>
        <w:tc>
          <w:tcPr>
            <w:tcW w:w="1810" w:type="dxa"/>
            <w:shd w:val="clear" w:color="auto" w:fill="auto"/>
          </w:tcPr>
          <w:p w14:paraId="75525B2F" w14:textId="77777777" w:rsidR="00A539F0" w:rsidRPr="00C8579C" w:rsidRDefault="00A539F0" w:rsidP="00752F7D">
            <w:pPr>
              <w:keepLines/>
              <w:widowControl w:val="0"/>
              <w:jc w:val="both"/>
              <w:rPr>
                <w:rFonts w:ascii="Tahoma" w:hAnsi="Tahoma" w:cs="Tahoma"/>
                <w:b/>
              </w:rPr>
            </w:pPr>
            <w:r w:rsidRPr="00C8579C">
              <w:rPr>
                <w:rFonts w:ascii="Tahoma" w:hAnsi="Tahoma" w:cs="Tahoma"/>
                <w:b/>
              </w:rPr>
              <w:t>Delež lastništva v %</w:t>
            </w:r>
          </w:p>
        </w:tc>
      </w:tr>
      <w:tr w:rsidR="00A539F0" w:rsidRPr="00C8579C" w14:paraId="406A71AA" w14:textId="77777777" w:rsidTr="003C0E5D">
        <w:tc>
          <w:tcPr>
            <w:tcW w:w="534" w:type="dxa"/>
            <w:shd w:val="clear" w:color="auto" w:fill="auto"/>
          </w:tcPr>
          <w:p w14:paraId="39BA7479"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402" w:type="dxa"/>
            <w:shd w:val="clear" w:color="auto" w:fill="auto"/>
          </w:tcPr>
          <w:p w14:paraId="41131C80"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15392C79"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4D6BECDB" w14:textId="77777777" w:rsidR="00A539F0" w:rsidRPr="00C8579C" w:rsidRDefault="00A539F0" w:rsidP="00752F7D">
            <w:pPr>
              <w:keepLines/>
              <w:widowControl w:val="0"/>
              <w:jc w:val="both"/>
              <w:rPr>
                <w:rFonts w:ascii="Tahoma" w:hAnsi="Tahoma" w:cs="Tahoma"/>
                <w:b/>
              </w:rPr>
            </w:pPr>
          </w:p>
        </w:tc>
      </w:tr>
      <w:tr w:rsidR="00A539F0" w:rsidRPr="00C8579C" w14:paraId="0FDA649F" w14:textId="77777777" w:rsidTr="003C0E5D">
        <w:tc>
          <w:tcPr>
            <w:tcW w:w="534" w:type="dxa"/>
            <w:shd w:val="clear" w:color="auto" w:fill="auto"/>
          </w:tcPr>
          <w:p w14:paraId="4E975402"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402" w:type="dxa"/>
            <w:shd w:val="clear" w:color="auto" w:fill="auto"/>
          </w:tcPr>
          <w:p w14:paraId="1E7EB4FC"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7DF1DC5E"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42A00486" w14:textId="77777777" w:rsidR="00A539F0" w:rsidRPr="00C8579C" w:rsidRDefault="00A539F0" w:rsidP="00752F7D">
            <w:pPr>
              <w:keepLines/>
              <w:widowControl w:val="0"/>
              <w:jc w:val="both"/>
              <w:rPr>
                <w:rFonts w:ascii="Tahoma" w:hAnsi="Tahoma" w:cs="Tahoma"/>
                <w:b/>
              </w:rPr>
            </w:pPr>
          </w:p>
        </w:tc>
      </w:tr>
      <w:tr w:rsidR="00A539F0" w:rsidRPr="00C8579C" w14:paraId="11782784" w14:textId="77777777" w:rsidTr="003C0E5D">
        <w:tc>
          <w:tcPr>
            <w:tcW w:w="534" w:type="dxa"/>
            <w:shd w:val="clear" w:color="auto" w:fill="auto"/>
          </w:tcPr>
          <w:p w14:paraId="4852D65E"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402" w:type="dxa"/>
            <w:shd w:val="clear" w:color="auto" w:fill="auto"/>
          </w:tcPr>
          <w:p w14:paraId="2CF6AD3D"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0E60D5E1"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33F9CE9D" w14:textId="77777777" w:rsidR="00A539F0" w:rsidRPr="00C8579C" w:rsidRDefault="00A539F0" w:rsidP="00752F7D">
            <w:pPr>
              <w:keepLines/>
              <w:widowControl w:val="0"/>
              <w:jc w:val="both"/>
              <w:rPr>
                <w:rFonts w:ascii="Tahoma" w:hAnsi="Tahoma" w:cs="Tahoma"/>
                <w:b/>
              </w:rPr>
            </w:pPr>
          </w:p>
        </w:tc>
      </w:tr>
      <w:tr w:rsidR="00A539F0" w:rsidRPr="00C8579C" w14:paraId="044FAE90" w14:textId="77777777" w:rsidTr="003C0E5D">
        <w:tc>
          <w:tcPr>
            <w:tcW w:w="534" w:type="dxa"/>
            <w:shd w:val="clear" w:color="auto" w:fill="auto"/>
          </w:tcPr>
          <w:p w14:paraId="4990BB8F"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402" w:type="dxa"/>
            <w:shd w:val="clear" w:color="auto" w:fill="auto"/>
          </w:tcPr>
          <w:p w14:paraId="5078372A" w14:textId="77777777" w:rsidR="00A539F0" w:rsidRPr="00C8579C" w:rsidRDefault="00A539F0" w:rsidP="00752F7D">
            <w:pPr>
              <w:keepLines/>
              <w:widowControl w:val="0"/>
              <w:jc w:val="both"/>
              <w:rPr>
                <w:rFonts w:ascii="Tahoma" w:hAnsi="Tahoma" w:cs="Tahoma"/>
                <w:b/>
              </w:rPr>
            </w:pPr>
          </w:p>
        </w:tc>
        <w:tc>
          <w:tcPr>
            <w:tcW w:w="3685" w:type="dxa"/>
            <w:shd w:val="clear" w:color="auto" w:fill="auto"/>
          </w:tcPr>
          <w:p w14:paraId="2EE91469" w14:textId="77777777" w:rsidR="00A539F0" w:rsidRPr="00C8579C" w:rsidRDefault="00A539F0" w:rsidP="00752F7D">
            <w:pPr>
              <w:keepLines/>
              <w:widowControl w:val="0"/>
              <w:jc w:val="both"/>
              <w:rPr>
                <w:rFonts w:ascii="Tahoma" w:hAnsi="Tahoma" w:cs="Tahoma"/>
                <w:b/>
              </w:rPr>
            </w:pPr>
          </w:p>
        </w:tc>
        <w:tc>
          <w:tcPr>
            <w:tcW w:w="1810" w:type="dxa"/>
            <w:shd w:val="clear" w:color="auto" w:fill="auto"/>
          </w:tcPr>
          <w:p w14:paraId="3EC0C4EE" w14:textId="77777777" w:rsidR="00A539F0" w:rsidRPr="00C8579C" w:rsidRDefault="00A539F0" w:rsidP="00752F7D">
            <w:pPr>
              <w:keepLines/>
              <w:widowControl w:val="0"/>
              <w:jc w:val="both"/>
              <w:rPr>
                <w:rFonts w:ascii="Tahoma" w:hAnsi="Tahoma" w:cs="Tahoma"/>
                <w:b/>
              </w:rPr>
            </w:pPr>
          </w:p>
        </w:tc>
      </w:tr>
    </w:tbl>
    <w:p w14:paraId="7FE88474" w14:textId="77777777" w:rsidR="00A539F0" w:rsidRPr="00C8579C" w:rsidRDefault="00A539F0" w:rsidP="00752F7D">
      <w:pPr>
        <w:keepLines/>
        <w:widowControl w:val="0"/>
        <w:jc w:val="both"/>
        <w:rPr>
          <w:rFonts w:ascii="Tahoma" w:hAnsi="Tahoma" w:cs="Tahoma"/>
          <w:b/>
        </w:rPr>
      </w:pPr>
    </w:p>
    <w:p w14:paraId="162E548C" w14:textId="77777777" w:rsidR="00A539F0" w:rsidRPr="00C8579C" w:rsidRDefault="00A539F0" w:rsidP="00752F7D">
      <w:pPr>
        <w:keepLines/>
        <w:widowControl w:val="0"/>
        <w:jc w:val="both"/>
        <w:rPr>
          <w:rFonts w:ascii="Tahoma" w:hAnsi="Tahoma" w:cs="Tahoma"/>
        </w:rPr>
      </w:pPr>
      <w:r w:rsidRPr="00C8579C">
        <w:rPr>
          <w:rFonts w:ascii="Tahoma" w:hAnsi="Tahoma" w:cs="Tahoma"/>
          <w:b/>
        </w:rPr>
        <w:t>IZJAVLJAMO</w:t>
      </w:r>
      <w:r w:rsidRPr="00C8579C">
        <w:rPr>
          <w:rFonts w:ascii="Tahoma" w:hAnsi="Tahoma" w:cs="Tahoma"/>
        </w:rPr>
        <w:t xml:space="preserve">, da so skladno z določbami zakona, ki ureja gospodarske družbe, </w:t>
      </w:r>
      <w:r w:rsidRPr="00C8579C">
        <w:rPr>
          <w:rFonts w:ascii="Tahoma" w:hAnsi="Tahoma" w:cs="Tahoma"/>
          <w:u w:val="single"/>
        </w:rPr>
        <w:t>povezane družbe</w:t>
      </w:r>
      <w:r w:rsidRPr="00C8579C">
        <w:rPr>
          <w:rFonts w:ascii="Tahoma" w:hAnsi="Tahoma" w:cs="Tahoma"/>
        </w:rPr>
        <w:t xml:space="preserve"> z zgoraj navedenim </w:t>
      </w:r>
      <w:r w:rsidR="00D6227E" w:rsidRPr="00C8579C">
        <w:rPr>
          <w:rFonts w:ascii="Tahoma" w:hAnsi="Tahoma" w:cs="Tahoma"/>
        </w:rPr>
        <w:t>gospodarskim subjektom</w:t>
      </w:r>
      <w:r w:rsidRPr="00C8579C">
        <w:rPr>
          <w:rFonts w:ascii="Tahoma" w:hAnsi="Tahoma" w:cs="Tahoma"/>
        </w:rPr>
        <w:t>, naslednji gospodarski subjekti:</w:t>
      </w:r>
    </w:p>
    <w:p w14:paraId="0A6E42D3" w14:textId="77777777" w:rsidR="00A539F0" w:rsidRPr="00C8579C"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C8579C" w14:paraId="36AD361D" w14:textId="77777777" w:rsidTr="003C0E5D">
        <w:tc>
          <w:tcPr>
            <w:tcW w:w="533" w:type="dxa"/>
            <w:shd w:val="clear" w:color="auto" w:fill="auto"/>
          </w:tcPr>
          <w:p w14:paraId="43064276" w14:textId="77777777" w:rsidR="00A539F0" w:rsidRPr="00C8579C" w:rsidRDefault="00A539F0" w:rsidP="00752F7D">
            <w:pPr>
              <w:keepLines/>
              <w:widowControl w:val="0"/>
              <w:jc w:val="both"/>
              <w:rPr>
                <w:rFonts w:ascii="Tahoma" w:hAnsi="Tahoma" w:cs="Tahoma"/>
                <w:b/>
              </w:rPr>
            </w:pPr>
            <w:r w:rsidRPr="00C8579C">
              <w:rPr>
                <w:rFonts w:ascii="Tahoma" w:hAnsi="Tahoma" w:cs="Tahoma"/>
                <w:b/>
              </w:rPr>
              <w:t>Št.</w:t>
            </w:r>
          </w:p>
        </w:tc>
        <w:tc>
          <w:tcPr>
            <w:tcW w:w="3376" w:type="dxa"/>
            <w:shd w:val="clear" w:color="auto" w:fill="auto"/>
          </w:tcPr>
          <w:p w14:paraId="62309057" w14:textId="77777777" w:rsidR="00A539F0" w:rsidRPr="00C8579C" w:rsidRDefault="00A539F0" w:rsidP="00752F7D">
            <w:pPr>
              <w:keepLines/>
              <w:widowControl w:val="0"/>
              <w:jc w:val="both"/>
              <w:rPr>
                <w:rFonts w:ascii="Tahoma" w:hAnsi="Tahoma" w:cs="Tahoma"/>
                <w:b/>
              </w:rPr>
            </w:pPr>
            <w:r w:rsidRPr="00C8579C">
              <w:rPr>
                <w:rFonts w:ascii="Tahoma" w:hAnsi="Tahoma" w:cs="Tahoma"/>
                <w:b/>
              </w:rPr>
              <w:t xml:space="preserve">Naziv </w:t>
            </w:r>
          </w:p>
        </w:tc>
        <w:tc>
          <w:tcPr>
            <w:tcW w:w="3657" w:type="dxa"/>
            <w:shd w:val="clear" w:color="auto" w:fill="auto"/>
          </w:tcPr>
          <w:p w14:paraId="7C1E53E3" w14:textId="77777777" w:rsidR="00A539F0" w:rsidRPr="00C8579C" w:rsidRDefault="00A539F0" w:rsidP="00752F7D">
            <w:pPr>
              <w:keepLines/>
              <w:widowControl w:val="0"/>
              <w:jc w:val="both"/>
              <w:rPr>
                <w:rFonts w:ascii="Tahoma" w:hAnsi="Tahoma" w:cs="Tahoma"/>
                <w:b/>
              </w:rPr>
            </w:pPr>
            <w:r w:rsidRPr="00C8579C">
              <w:rPr>
                <w:rFonts w:ascii="Tahoma" w:hAnsi="Tahoma" w:cs="Tahoma"/>
                <w:b/>
              </w:rPr>
              <w:t xml:space="preserve">Sedež </w:t>
            </w:r>
          </w:p>
        </w:tc>
        <w:tc>
          <w:tcPr>
            <w:tcW w:w="1865" w:type="dxa"/>
            <w:shd w:val="clear" w:color="auto" w:fill="auto"/>
          </w:tcPr>
          <w:p w14:paraId="32851617" w14:textId="77777777" w:rsidR="00A539F0" w:rsidRPr="00C8579C" w:rsidRDefault="00A539F0" w:rsidP="00752F7D">
            <w:pPr>
              <w:keepLines/>
              <w:widowControl w:val="0"/>
              <w:jc w:val="both"/>
              <w:rPr>
                <w:rFonts w:ascii="Tahoma" w:hAnsi="Tahoma" w:cs="Tahoma"/>
                <w:b/>
              </w:rPr>
            </w:pPr>
            <w:r w:rsidRPr="00C8579C">
              <w:rPr>
                <w:rFonts w:ascii="Tahoma" w:hAnsi="Tahoma" w:cs="Tahoma"/>
                <w:b/>
              </w:rPr>
              <w:t>Matična številka</w:t>
            </w:r>
          </w:p>
        </w:tc>
      </w:tr>
      <w:tr w:rsidR="00A539F0" w:rsidRPr="00C8579C" w14:paraId="1334525F" w14:textId="77777777" w:rsidTr="003C0E5D">
        <w:tc>
          <w:tcPr>
            <w:tcW w:w="533" w:type="dxa"/>
            <w:shd w:val="clear" w:color="auto" w:fill="auto"/>
          </w:tcPr>
          <w:p w14:paraId="2E01D47F" w14:textId="77777777" w:rsidR="00A539F0" w:rsidRPr="00C8579C" w:rsidRDefault="00A539F0" w:rsidP="00752F7D">
            <w:pPr>
              <w:keepLines/>
              <w:widowControl w:val="0"/>
              <w:jc w:val="both"/>
              <w:rPr>
                <w:rFonts w:ascii="Tahoma" w:hAnsi="Tahoma" w:cs="Tahoma"/>
                <w:b/>
              </w:rPr>
            </w:pPr>
            <w:r w:rsidRPr="00C8579C">
              <w:rPr>
                <w:rFonts w:ascii="Tahoma" w:hAnsi="Tahoma" w:cs="Tahoma"/>
                <w:b/>
              </w:rPr>
              <w:t>1.</w:t>
            </w:r>
          </w:p>
        </w:tc>
        <w:tc>
          <w:tcPr>
            <w:tcW w:w="3376" w:type="dxa"/>
            <w:shd w:val="clear" w:color="auto" w:fill="auto"/>
          </w:tcPr>
          <w:p w14:paraId="1741DD70"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4D8C83C"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1B8688A1" w14:textId="77777777" w:rsidR="00A539F0" w:rsidRPr="00C8579C" w:rsidRDefault="00A539F0" w:rsidP="00752F7D">
            <w:pPr>
              <w:keepLines/>
              <w:widowControl w:val="0"/>
              <w:jc w:val="both"/>
              <w:rPr>
                <w:rFonts w:ascii="Tahoma" w:hAnsi="Tahoma" w:cs="Tahoma"/>
                <w:b/>
              </w:rPr>
            </w:pPr>
          </w:p>
        </w:tc>
      </w:tr>
      <w:tr w:rsidR="00A539F0" w:rsidRPr="00C8579C" w14:paraId="091301B4" w14:textId="77777777" w:rsidTr="003C0E5D">
        <w:tc>
          <w:tcPr>
            <w:tcW w:w="533" w:type="dxa"/>
            <w:shd w:val="clear" w:color="auto" w:fill="auto"/>
          </w:tcPr>
          <w:p w14:paraId="5948BDBC" w14:textId="77777777" w:rsidR="00A539F0" w:rsidRPr="00C8579C" w:rsidRDefault="00A539F0" w:rsidP="00752F7D">
            <w:pPr>
              <w:keepLines/>
              <w:widowControl w:val="0"/>
              <w:jc w:val="both"/>
              <w:rPr>
                <w:rFonts w:ascii="Tahoma" w:hAnsi="Tahoma" w:cs="Tahoma"/>
                <w:b/>
              </w:rPr>
            </w:pPr>
            <w:r w:rsidRPr="00C8579C">
              <w:rPr>
                <w:rFonts w:ascii="Tahoma" w:hAnsi="Tahoma" w:cs="Tahoma"/>
                <w:b/>
              </w:rPr>
              <w:t>2.</w:t>
            </w:r>
          </w:p>
        </w:tc>
        <w:tc>
          <w:tcPr>
            <w:tcW w:w="3376" w:type="dxa"/>
            <w:shd w:val="clear" w:color="auto" w:fill="auto"/>
          </w:tcPr>
          <w:p w14:paraId="56A3AA1D"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FC20C0D"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32552FAE" w14:textId="77777777" w:rsidR="00A539F0" w:rsidRPr="00C8579C" w:rsidRDefault="00A539F0" w:rsidP="00752F7D">
            <w:pPr>
              <w:keepLines/>
              <w:widowControl w:val="0"/>
              <w:jc w:val="both"/>
              <w:rPr>
                <w:rFonts w:ascii="Tahoma" w:hAnsi="Tahoma" w:cs="Tahoma"/>
                <w:b/>
              </w:rPr>
            </w:pPr>
          </w:p>
        </w:tc>
      </w:tr>
      <w:tr w:rsidR="00A539F0" w:rsidRPr="00C8579C" w14:paraId="469C4CFB" w14:textId="77777777" w:rsidTr="003C0E5D">
        <w:tc>
          <w:tcPr>
            <w:tcW w:w="533" w:type="dxa"/>
            <w:shd w:val="clear" w:color="auto" w:fill="auto"/>
          </w:tcPr>
          <w:p w14:paraId="3935018D" w14:textId="77777777" w:rsidR="00A539F0" w:rsidRPr="00C8579C" w:rsidRDefault="00A539F0" w:rsidP="00752F7D">
            <w:pPr>
              <w:keepLines/>
              <w:widowControl w:val="0"/>
              <w:jc w:val="both"/>
              <w:rPr>
                <w:rFonts w:ascii="Tahoma" w:hAnsi="Tahoma" w:cs="Tahoma"/>
                <w:b/>
              </w:rPr>
            </w:pPr>
            <w:r w:rsidRPr="00C8579C">
              <w:rPr>
                <w:rFonts w:ascii="Tahoma" w:hAnsi="Tahoma" w:cs="Tahoma"/>
                <w:b/>
              </w:rPr>
              <w:t>3.</w:t>
            </w:r>
          </w:p>
        </w:tc>
        <w:tc>
          <w:tcPr>
            <w:tcW w:w="3376" w:type="dxa"/>
            <w:shd w:val="clear" w:color="auto" w:fill="auto"/>
          </w:tcPr>
          <w:p w14:paraId="418949AD"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4ADC4851"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7FCF166D" w14:textId="77777777" w:rsidR="00A539F0" w:rsidRPr="00C8579C" w:rsidRDefault="00A539F0" w:rsidP="00752F7D">
            <w:pPr>
              <w:keepLines/>
              <w:widowControl w:val="0"/>
              <w:jc w:val="both"/>
              <w:rPr>
                <w:rFonts w:ascii="Tahoma" w:hAnsi="Tahoma" w:cs="Tahoma"/>
                <w:b/>
              </w:rPr>
            </w:pPr>
          </w:p>
        </w:tc>
      </w:tr>
      <w:tr w:rsidR="00A539F0" w:rsidRPr="00C8579C" w14:paraId="2C292116" w14:textId="77777777" w:rsidTr="003C0E5D">
        <w:tc>
          <w:tcPr>
            <w:tcW w:w="533" w:type="dxa"/>
            <w:shd w:val="clear" w:color="auto" w:fill="auto"/>
          </w:tcPr>
          <w:p w14:paraId="75421CE9" w14:textId="77777777" w:rsidR="00A539F0" w:rsidRPr="00C8579C" w:rsidRDefault="00A539F0" w:rsidP="00752F7D">
            <w:pPr>
              <w:keepLines/>
              <w:widowControl w:val="0"/>
              <w:jc w:val="both"/>
              <w:rPr>
                <w:rFonts w:ascii="Tahoma" w:hAnsi="Tahoma" w:cs="Tahoma"/>
                <w:b/>
              </w:rPr>
            </w:pPr>
            <w:r w:rsidRPr="00C8579C">
              <w:rPr>
                <w:rFonts w:ascii="Tahoma" w:hAnsi="Tahoma" w:cs="Tahoma"/>
                <w:b/>
              </w:rPr>
              <w:t>….</w:t>
            </w:r>
          </w:p>
        </w:tc>
        <w:tc>
          <w:tcPr>
            <w:tcW w:w="3376" w:type="dxa"/>
            <w:shd w:val="clear" w:color="auto" w:fill="auto"/>
          </w:tcPr>
          <w:p w14:paraId="045C0DC9" w14:textId="77777777" w:rsidR="00A539F0" w:rsidRPr="00C8579C" w:rsidRDefault="00A539F0" w:rsidP="00752F7D">
            <w:pPr>
              <w:keepLines/>
              <w:widowControl w:val="0"/>
              <w:jc w:val="both"/>
              <w:rPr>
                <w:rFonts w:ascii="Tahoma" w:hAnsi="Tahoma" w:cs="Tahoma"/>
                <w:b/>
              </w:rPr>
            </w:pPr>
          </w:p>
        </w:tc>
        <w:tc>
          <w:tcPr>
            <w:tcW w:w="3657" w:type="dxa"/>
            <w:shd w:val="clear" w:color="auto" w:fill="auto"/>
          </w:tcPr>
          <w:p w14:paraId="5A89844D" w14:textId="77777777" w:rsidR="00A539F0" w:rsidRPr="00C8579C" w:rsidRDefault="00A539F0" w:rsidP="00752F7D">
            <w:pPr>
              <w:keepLines/>
              <w:widowControl w:val="0"/>
              <w:jc w:val="both"/>
              <w:rPr>
                <w:rFonts w:ascii="Tahoma" w:hAnsi="Tahoma" w:cs="Tahoma"/>
                <w:b/>
              </w:rPr>
            </w:pPr>
          </w:p>
        </w:tc>
        <w:tc>
          <w:tcPr>
            <w:tcW w:w="1865" w:type="dxa"/>
            <w:shd w:val="clear" w:color="auto" w:fill="auto"/>
          </w:tcPr>
          <w:p w14:paraId="68A56539" w14:textId="77777777" w:rsidR="00A539F0" w:rsidRPr="00C8579C" w:rsidRDefault="00A539F0" w:rsidP="00752F7D">
            <w:pPr>
              <w:keepLines/>
              <w:widowControl w:val="0"/>
              <w:jc w:val="both"/>
              <w:rPr>
                <w:rFonts w:ascii="Tahoma" w:hAnsi="Tahoma" w:cs="Tahoma"/>
                <w:b/>
              </w:rPr>
            </w:pPr>
          </w:p>
        </w:tc>
      </w:tr>
    </w:tbl>
    <w:p w14:paraId="40E7199E" w14:textId="77777777" w:rsidR="00890C57" w:rsidRPr="00C8579C" w:rsidRDefault="00890C57" w:rsidP="00752F7D">
      <w:pPr>
        <w:keepLines/>
        <w:widowControl w:val="0"/>
        <w:jc w:val="both"/>
        <w:rPr>
          <w:rFonts w:ascii="Tahoma" w:hAnsi="Tahoma" w:cs="Tahoma"/>
        </w:rPr>
      </w:pPr>
    </w:p>
    <w:p w14:paraId="7CCE86F4" w14:textId="77777777" w:rsidR="00A539F0" w:rsidRPr="00C8579C" w:rsidRDefault="00A539F0" w:rsidP="00752F7D">
      <w:pPr>
        <w:keepLines/>
        <w:widowControl w:val="0"/>
        <w:jc w:val="both"/>
        <w:rPr>
          <w:rFonts w:ascii="Tahoma" w:hAnsi="Tahoma" w:cs="Tahoma"/>
        </w:rPr>
      </w:pPr>
      <w:r w:rsidRPr="00C8579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A1C4690" w14:textId="77777777" w:rsidR="00A539F0" w:rsidRPr="00C8579C" w:rsidRDefault="00A539F0" w:rsidP="00752F7D">
      <w:pPr>
        <w:keepLines/>
        <w:widowControl w:val="0"/>
        <w:jc w:val="both"/>
        <w:rPr>
          <w:rFonts w:ascii="Tahoma" w:hAnsi="Tahoma" w:cs="Tahoma"/>
        </w:rPr>
      </w:pPr>
    </w:p>
    <w:p w14:paraId="49CBC8F8" w14:textId="77777777" w:rsidR="00A539F0" w:rsidRPr="00C8579C" w:rsidRDefault="00A539F0" w:rsidP="00752F7D">
      <w:pPr>
        <w:keepLines/>
        <w:widowControl w:val="0"/>
        <w:jc w:val="both"/>
        <w:rPr>
          <w:rFonts w:ascii="Tahoma" w:hAnsi="Tahoma" w:cs="Tahoma"/>
        </w:rPr>
      </w:pPr>
      <w:r w:rsidRPr="00C8579C">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29E9B6F3" w14:textId="77777777" w:rsidR="00A539F0" w:rsidRPr="00C8579C" w:rsidRDefault="00A539F0" w:rsidP="00752F7D">
      <w:pPr>
        <w:keepLines/>
        <w:widowControl w:val="0"/>
        <w:jc w:val="both"/>
        <w:rPr>
          <w:rFonts w:ascii="Tahoma" w:hAnsi="Tahoma" w:cs="Tahoma"/>
          <w:b/>
        </w:rPr>
      </w:pPr>
    </w:p>
    <w:p w14:paraId="061C4E7D" w14:textId="77777777" w:rsidR="00A539F0" w:rsidRPr="00C8579C" w:rsidRDefault="00A539F0" w:rsidP="00752F7D">
      <w:pPr>
        <w:keepLines/>
        <w:widowControl w:val="0"/>
        <w:jc w:val="both"/>
        <w:rPr>
          <w:rFonts w:ascii="Tahoma" w:hAnsi="Tahoma" w:cs="Tahoma"/>
          <w:i/>
          <w:u w:val="single"/>
        </w:rPr>
      </w:pPr>
    </w:p>
    <w:p w14:paraId="06FBCC75" w14:textId="77777777" w:rsidR="00A539F0" w:rsidRPr="00C8579C" w:rsidRDefault="00A539F0" w:rsidP="00752F7D">
      <w:pPr>
        <w:keepLines/>
        <w:widowControl w:val="0"/>
        <w:jc w:val="both"/>
        <w:rPr>
          <w:rFonts w:ascii="Tahoma" w:hAnsi="Tahoma" w:cs="Tahoma"/>
          <w:i/>
          <w:u w:val="single"/>
        </w:rPr>
      </w:pPr>
      <w:r w:rsidRPr="00C8579C">
        <w:rPr>
          <w:rFonts w:ascii="Tahoma" w:hAnsi="Tahoma" w:cs="Tahoma"/>
          <w:i/>
          <w:u w:val="single"/>
        </w:rPr>
        <w:t>Vse izjave podajamo pod kazensko in materialno odgovornostjo.</w:t>
      </w:r>
    </w:p>
    <w:p w14:paraId="04DF5D14" w14:textId="77777777" w:rsidR="00A539F0" w:rsidRPr="00C8579C" w:rsidRDefault="00A539F0" w:rsidP="00752F7D">
      <w:pPr>
        <w:keepLines/>
        <w:widowControl w:val="0"/>
        <w:jc w:val="both"/>
        <w:rPr>
          <w:rFonts w:ascii="Tahoma" w:hAnsi="Tahoma" w:cs="Tahoma"/>
          <w:b/>
        </w:rPr>
      </w:pPr>
    </w:p>
    <w:p w14:paraId="08028111" w14:textId="77777777" w:rsidR="00A539F0" w:rsidRPr="00C8579C" w:rsidRDefault="00A539F0" w:rsidP="00752F7D">
      <w:pPr>
        <w:keepLines/>
        <w:widowControl w:val="0"/>
        <w:jc w:val="both"/>
        <w:rPr>
          <w:rFonts w:ascii="Tahoma" w:hAnsi="Tahoma" w:cs="Tahoma"/>
          <w:b/>
        </w:rPr>
      </w:pPr>
    </w:p>
    <w:p w14:paraId="631E1083" w14:textId="77777777" w:rsidR="00A539F0" w:rsidRPr="00C8579C" w:rsidRDefault="00A539F0" w:rsidP="00752F7D">
      <w:pPr>
        <w:keepLines/>
        <w:widowControl w:val="0"/>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C8579C" w14:paraId="08089A44" w14:textId="77777777" w:rsidTr="00A16DD0">
        <w:trPr>
          <w:trHeight w:val="235"/>
        </w:trPr>
        <w:tc>
          <w:tcPr>
            <w:tcW w:w="3402" w:type="dxa"/>
            <w:tcBorders>
              <w:bottom w:val="single" w:sz="4" w:space="0" w:color="auto"/>
            </w:tcBorders>
          </w:tcPr>
          <w:p w14:paraId="136C594B" w14:textId="77777777" w:rsidR="00A539F0" w:rsidRPr="00C8579C" w:rsidRDefault="00A539F0" w:rsidP="00752F7D">
            <w:pPr>
              <w:keepLines/>
              <w:widowControl w:val="0"/>
              <w:jc w:val="both"/>
              <w:rPr>
                <w:rFonts w:ascii="Tahoma" w:hAnsi="Tahoma" w:cs="Tahoma"/>
                <w:snapToGrid w:val="0"/>
                <w:color w:val="000000"/>
              </w:rPr>
            </w:pPr>
          </w:p>
        </w:tc>
        <w:tc>
          <w:tcPr>
            <w:tcW w:w="2552" w:type="dxa"/>
          </w:tcPr>
          <w:p w14:paraId="3EAA54B5" w14:textId="77777777" w:rsidR="00A539F0" w:rsidRPr="00C8579C" w:rsidRDefault="00A539F0" w:rsidP="00752F7D">
            <w:pPr>
              <w:keepLines/>
              <w:widowControl w:val="0"/>
              <w:jc w:val="center"/>
              <w:rPr>
                <w:rFonts w:ascii="Tahoma" w:hAnsi="Tahoma" w:cs="Tahoma"/>
                <w:snapToGrid w:val="0"/>
                <w:color w:val="000000"/>
              </w:rPr>
            </w:pPr>
          </w:p>
        </w:tc>
        <w:tc>
          <w:tcPr>
            <w:tcW w:w="3119" w:type="dxa"/>
            <w:tcBorders>
              <w:bottom w:val="single" w:sz="4" w:space="0" w:color="auto"/>
            </w:tcBorders>
          </w:tcPr>
          <w:p w14:paraId="27808204" w14:textId="77777777" w:rsidR="00A539F0" w:rsidRPr="00C8579C" w:rsidRDefault="00A539F0" w:rsidP="00752F7D">
            <w:pPr>
              <w:keepLines/>
              <w:widowControl w:val="0"/>
              <w:tabs>
                <w:tab w:val="left" w:pos="567"/>
                <w:tab w:val="num" w:pos="851"/>
                <w:tab w:val="left" w:pos="993"/>
              </w:tabs>
              <w:ind w:left="-30"/>
              <w:jc w:val="both"/>
              <w:rPr>
                <w:rFonts w:ascii="Tahoma" w:hAnsi="Tahoma" w:cs="Tahoma"/>
                <w:snapToGrid w:val="0"/>
                <w:color w:val="000000"/>
                <w:sz w:val="28"/>
              </w:rPr>
            </w:pPr>
          </w:p>
        </w:tc>
      </w:tr>
      <w:tr w:rsidR="00A539F0" w:rsidRPr="00C8579C" w14:paraId="706D4633" w14:textId="77777777" w:rsidTr="00A16DD0">
        <w:trPr>
          <w:trHeight w:val="235"/>
        </w:trPr>
        <w:tc>
          <w:tcPr>
            <w:tcW w:w="3402" w:type="dxa"/>
            <w:tcBorders>
              <w:top w:val="single" w:sz="4" w:space="0" w:color="auto"/>
            </w:tcBorders>
          </w:tcPr>
          <w:p w14:paraId="4D12C8C4" w14:textId="77777777"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64ACEB88" w14:textId="77777777" w:rsidR="00A539F0" w:rsidRPr="00C8579C" w:rsidRDefault="00A539F0"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119" w:type="dxa"/>
            <w:tcBorders>
              <w:top w:val="single" w:sz="4" w:space="0" w:color="auto"/>
            </w:tcBorders>
          </w:tcPr>
          <w:p w14:paraId="58D4A290" w14:textId="77777777" w:rsidR="00A539F0" w:rsidRPr="00C8579C" w:rsidRDefault="00A539F0" w:rsidP="00752F7D">
            <w:pPr>
              <w:keepLines/>
              <w:widowControl w:val="0"/>
              <w:ind w:left="-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w:t>
            </w:r>
            <w:r w:rsidR="003F7FCC" w:rsidRPr="00C8579C">
              <w:rPr>
                <w:rFonts w:ascii="Tahoma" w:hAnsi="Tahoma" w:cs="Tahoma"/>
                <w:snapToGrid w:val="0"/>
                <w:color w:val="000000"/>
              </w:rPr>
              <w:t xml:space="preserve"> </w:t>
            </w:r>
            <w:r w:rsidR="00FF7983">
              <w:rPr>
                <w:rFonts w:ascii="Tahoma" w:hAnsi="Tahoma" w:cs="Tahoma"/>
                <w:snapToGrid w:val="0"/>
                <w:color w:val="000000"/>
              </w:rPr>
              <w:t>ter</w:t>
            </w:r>
            <w:r w:rsidR="003F7FCC" w:rsidRPr="00C8579C">
              <w:rPr>
                <w:rFonts w:ascii="Tahoma" w:hAnsi="Tahoma" w:cs="Tahoma"/>
                <w:snapToGrid w:val="0"/>
                <w:color w:val="000000"/>
              </w:rPr>
              <w:t xml:space="preserve"> podpis </w:t>
            </w:r>
            <w:r w:rsidR="009C60FD" w:rsidRPr="00C8579C">
              <w:rPr>
                <w:rFonts w:ascii="Tahoma" w:hAnsi="Tahoma" w:cs="Tahoma"/>
                <w:snapToGrid w:val="0"/>
                <w:color w:val="000000"/>
              </w:rPr>
              <w:t>ponudnika, partnerja, podizvajalca</w:t>
            </w:r>
            <w:r w:rsidRPr="00C8579C">
              <w:rPr>
                <w:rFonts w:ascii="Tahoma" w:hAnsi="Tahoma" w:cs="Tahoma"/>
                <w:snapToGrid w:val="0"/>
                <w:color w:val="000000"/>
              </w:rPr>
              <w:t>)</w:t>
            </w:r>
          </w:p>
        </w:tc>
      </w:tr>
    </w:tbl>
    <w:p w14:paraId="2B2B1534" w14:textId="77777777" w:rsidR="00A539F0" w:rsidRPr="00C8579C" w:rsidRDefault="00A539F0" w:rsidP="00752F7D">
      <w:pPr>
        <w:keepLines/>
        <w:widowControl w:val="0"/>
        <w:tabs>
          <w:tab w:val="left" w:pos="284"/>
        </w:tabs>
        <w:jc w:val="both"/>
        <w:rPr>
          <w:rFonts w:ascii="Tahoma" w:hAnsi="Tahoma" w:cs="Tahoma"/>
        </w:rPr>
      </w:pPr>
    </w:p>
    <w:p w14:paraId="2ED93D57" w14:textId="77777777" w:rsidR="00A539F0" w:rsidRPr="00C8579C" w:rsidRDefault="00A539F0" w:rsidP="00752F7D">
      <w:pPr>
        <w:keepLines/>
        <w:widowControl w:val="0"/>
        <w:tabs>
          <w:tab w:val="left" w:pos="284"/>
        </w:tabs>
        <w:jc w:val="both"/>
        <w:rPr>
          <w:rFonts w:ascii="Tahoma" w:hAnsi="Tahoma" w:cs="Tahoma"/>
        </w:rPr>
      </w:pPr>
    </w:p>
    <w:p w14:paraId="5F12F717" w14:textId="77777777" w:rsidR="00A539F0" w:rsidRPr="00C8579C" w:rsidRDefault="00A539F0" w:rsidP="00752F7D">
      <w:pPr>
        <w:keepLines/>
        <w:widowControl w:val="0"/>
        <w:tabs>
          <w:tab w:val="left" w:pos="284"/>
        </w:tabs>
        <w:jc w:val="both"/>
        <w:rPr>
          <w:rFonts w:ascii="Tahoma" w:hAnsi="Tahoma" w:cs="Tahoma"/>
        </w:rPr>
      </w:pPr>
    </w:p>
    <w:p w14:paraId="759E07F1" w14:textId="77777777" w:rsidR="00A539F0" w:rsidRPr="00C8579C" w:rsidRDefault="00A539F0" w:rsidP="00752F7D">
      <w:pPr>
        <w:keepLines/>
        <w:widowControl w:val="0"/>
        <w:tabs>
          <w:tab w:val="left" w:pos="284"/>
        </w:tabs>
        <w:jc w:val="both"/>
        <w:rPr>
          <w:rFonts w:ascii="Tahoma" w:hAnsi="Tahoma" w:cs="Tahoma"/>
        </w:rPr>
      </w:pPr>
    </w:p>
    <w:p w14:paraId="4AA3998B" w14:textId="77777777" w:rsidR="00A539F0" w:rsidRPr="00C8579C" w:rsidRDefault="00A539F0" w:rsidP="00752F7D">
      <w:pPr>
        <w:keepLines/>
        <w:widowControl w:val="0"/>
        <w:tabs>
          <w:tab w:val="left" w:pos="284"/>
        </w:tabs>
        <w:jc w:val="both"/>
        <w:rPr>
          <w:rFonts w:ascii="Tahoma" w:hAnsi="Tahoma" w:cs="Tahoma"/>
        </w:rPr>
      </w:pPr>
    </w:p>
    <w:p w14:paraId="0146400B" w14:textId="77777777" w:rsidR="00A539F0" w:rsidRPr="00C8579C" w:rsidRDefault="00A539F0" w:rsidP="00752F7D">
      <w:pPr>
        <w:keepLines/>
        <w:widowControl w:val="0"/>
        <w:tabs>
          <w:tab w:val="left" w:pos="284"/>
        </w:tabs>
        <w:jc w:val="both"/>
        <w:rPr>
          <w:rFonts w:ascii="Tahoma" w:hAnsi="Tahoma" w:cs="Tahoma"/>
        </w:rPr>
      </w:pPr>
    </w:p>
    <w:p w14:paraId="7F13919A" w14:textId="77777777" w:rsidR="00A539F0" w:rsidRPr="00C8579C" w:rsidRDefault="00A539F0" w:rsidP="00752F7D">
      <w:pPr>
        <w:keepLines/>
        <w:widowControl w:val="0"/>
        <w:tabs>
          <w:tab w:val="left" w:pos="284"/>
        </w:tabs>
        <w:jc w:val="both"/>
        <w:rPr>
          <w:rFonts w:ascii="Tahoma" w:hAnsi="Tahoma" w:cs="Tahoma"/>
          <w:i/>
        </w:rPr>
      </w:pPr>
      <w:r w:rsidRPr="00C8579C">
        <w:rPr>
          <w:rFonts w:ascii="Tahoma" w:hAnsi="Tahoma" w:cs="Tahoma"/>
          <w:b/>
          <w:i/>
        </w:rPr>
        <w:t>Opomba</w:t>
      </w:r>
      <w:r w:rsidRPr="00C8579C">
        <w:rPr>
          <w:rFonts w:ascii="Tahoma" w:hAnsi="Tahoma" w:cs="Tahoma"/>
          <w:i/>
        </w:rPr>
        <w:t>: Izjava je lahko podana tudi na lastnem obrazcu.</w:t>
      </w:r>
    </w:p>
    <w:p w14:paraId="2CC5B636" w14:textId="77777777" w:rsidR="00A539F0" w:rsidRPr="00C8579C" w:rsidRDefault="00A539F0" w:rsidP="00752F7D">
      <w:pPr>
        <w:keepLines/>
        <w:widowControl w:val="0"/>
        <w:tabs>
          <w:tab w:val="left" w:pos="284"/>
        </w:tabs>
        <w:jc w:val="both"/>
        <w:rPr>
          <w:rFonts w:ascii="Tahoma" w:hAnsi="Tahoma" w:cs="Tahoma"/>
        </w:rPr>
      </w:pPr>
    </w:p>
    <w:p w14:paraId="37EBFEF9" w14:textId="77777777" w:rsidR="00A539F0" w:rsidRPr="00C8579C" w:rsidRDefault="00A539F0" w:rsidP="00752F7D">
      <w:pPr>
        <w:keepLines/>
        <w:widowControl w:val="0"/>
        <w:tabs>
          <w:tab w:val="left" w:pos="284"/>
        </w:tabs>
        <w:jc w:val="both"/>
        <w:rPr>
          <w:rFonts w:ascii="Tahoma" w:hAnsi="Tahoma" w:cs="Tahoma"/>
        </w:rPr>
      </w:pPr>
    </w:p>
    <w:p w14:paraId="73A169A0" w14:textId="77777777" w:rsidR="00A539F0" w:rsidRPr="00C8579C" w:rsidRDefault="00A539F0" w:rsidP="00752F7D">
      <w:pPr>
        <w:keepLines/>
        <w:widowControl w:val="0"/>
        <w:tabs>
          <w:tab w:val="left" w:pos="284"/>
        </w:tabs>
        <w:jc w:val="both"/>
        <w:rPr>
          <w:rFonts w:ascii="Tahoma" w:hAnsi="Tahoma" w:cs="Tahoma"/>
          <w:b/>
          <w:i/>
          <w:sz w:val="16"/>
          <w:szCs w:val="16"/>
        </w:rPr>
      </w:pPr>
      <w:r w:rsidRPr="00C8579C">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8" w:history="1">
        <w:r w:rsidRPr="00C8579C">
          <w:rPr>
            <w:i/>
            <w:sz w:val="16"/>
            <w:szCs w:val="16"/>
          </w:rPr>
          <w:t>https://www.kpk-rs.si/sl/pogosta-vprasanja</w:t>
        </w:r>
      </w:hyperlink>
      <w:r w:rsidRPr="00C8579C">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125E10CB" w14:textId="77777777" w:rsidR="00A539F0" w:rsidRPr="00C8579C" w:rsidRDefault="00A539F0" w:rsidP="00752F7D">
      <w:pPr>
        <w:keepLines/>
        <w:widowControl w:val="0"/>
        <w:jc w:val="both"/>
        <w:rPr>
          <w:rFonts w:ascii="Tahoma" w:hAnsi="Tahoma" w:cs="Tahoma"/>
          <w:bCs/>
          <w:i/>
          <w:noProof/>
          <w:sz w:val="18"/>
          <w:szCs w:val="18"/>
        </w:rPr>
      </w:pPr>
    </w:p>
    <w:p w14:paraId="3DB7045A" w14:textId="77777777" w:rsidR="0084389E" w:rsidRPr="00C8579C" w:rsidRDefault="0084389E" w:rsidP="00752F7D">
      <w:pPr>
        <w:keepLines/>
        <w:widowControl w:val="0"/>
        <w:jc w:val="both"/>
        <w:rPr>
          <w:rFonts w:ascii="Tahoma" w:hAnsi="Tahoma" w:cs="Tahoma"/>
          <w:bCs/>
          <w:i/>
          <w:noProof/>
          <w:sz w:val="18"/>
          <w:szCs w:val="18"/>
        </w:rPr>
      </w:pPr>
    </w:p>
    <w:p w14:paraId="312ECAE9" w14:textId="77777777" w:rsidR="00890C57" w:rsidRPr="00C8579C" w:rsidRDefault="00890C57" w:rsidP="00752F7D">
      <w:pPr>
        <w:keepLines/>
        <w:widowControl w:val="0"/>
        <w:rPr>
          <w:rFonts w:ascii="Tahoma" w:hAnsi="Tahoma" w:cs="Tahoma"/>
          <w:bCs/>
          <w:i/>
          <w:noProof/>
          <w:sz w:val="18"/>
          <w:szCs w:val="18"/>
        </w:rPr>
      </w:pPr>
      <w:r w:rsidRPr="00C8579C">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647"/>
      </w:tblGrid>
      <w:tr w:rsidR="00F72C15" w:rsidRPr="00C8579C" w14:paraId="7B171405" w14:textId="77777777" w:rsidTr="00B976DC">
        <w:tc>
          <w:tcPr>
            <w:tcW w:w="599" w:type="dxa"/>
            <w:tcBorders>
              <w:right w:val="nil"/>
            </w:tcBorders>
          </w:tcPr>
          <w:p w14:paraId="6B2B1ACB" w14:textId="77777777" w:rsidR="00F72C15" w:rsidRPr="00C8579C" w:rsidRDefault="00F72C15" w:rsidP="00752F7D">
            <w:pPr>
              <w:keepLines/>
              <w:widowControl w:val="0"/>
              <w:jc w:val="both"/>
              <w:rPr>
                <w:rFonts w:ascii="Tahoma" w:hAnsi="Tahoma" w:cs="Tahoma"/>
              </w:rPr>
            </w:pPr>
          </w:p>
        </w:tc>
        <w:tc>
          <w:tcPr>
            <w:tcW w:w="6984" w:type="dxa"/>
            <w:tcBorders>
              <w:left w:val="nil"/>
            </w:tcBorders>
          </w:tcPr>
          <w:p w14:paraId="6FAFC8E4" w14:textId="77777777" w:rsidR="00F72C15" w:rsidRPr="00C8579C" w:rsidRDefault="004D2534" w:rsidP="00752F7D">
            <w:pPr>
              <w:keepLines/>
              <w:widowControl w:val="0"/>
              <w:jc w:val="both"/>
              <w:rPr>
                <w:rFonts w:ascii="Tahoma" w:hAnsi="Tahoma" w:cs="Tahoma"/>
              </w:rPr>
            </w:pPr>
            <w:r w:rsidRPr="00C8579C">
              <w:rPr>
                <w:rFonts w:ascii="Tahoma" w:hAnsi="Tahoma" w:cs="Tahoma"/>
              </w:rPr>
              <w:t xml:space="preserve">UDELEŽBA </w:t>
            </w:r>
            <w:r w:rsidR="00D92424" w:rsidRPr="00C8579C">
              <w:rPr>
                <w:rFonts w:ascii="Tahoma" w:hAnsi="Tahoma" w:cs="Tahoma"/>
              </w:rPr>
              <w:t>PODIZVAJALCA</w:t>
            </w:r>
            <w:r w:rsidRPr="00C8579C">
              <w:rPr>
                <w:rFonts w:ascii="Tahoma" w:hAnsi="Tahoma" w:cs="Tahoma"/>
              </w:rPr>
              <w:t xml:space="preserve"> </w:t>
            </w:r>
          </w:p>
        </w:tc>
        <w:tc>
          <w:tcPr>
            <w:tcW w:w="912" w:type="dxa"/>
            <w:tcBorders>
              <w:right w:val="nil"/>
            </w:tcBorders>
          </w:tcPr>
          <w:p w14:paraId="45BAC971" w14:textId="77777777" w:rsidR="00F72C15" w:rsidRPr="00C8579C" w:rsidRDefault="001E7EEC" w:rsidP="00752F7D">
            <w:pPr>
              <w:keepLines/>
              <w:widowControl w:val="0"/>
              <w:jc w:val="both"/>
              <w:rPr>
                <w:rFonts w:ascii="Tahoma" w:hAnsi="Tahoma" w:cs="Tahoma"/>
                <w:b/>
              </w:rPr>
            </w:pPr>
            <w:r w:rsidRPr="00C8579C">
              <w:rPr>
                <w:rFonts w:ascii="Tahoma" w:hAnsi="Tahoma" w:cs="Tahoma"/>
                <w:b/>
                <w:i/>
              </w:rPr>
              <w:t>P</w:t>
            </w:r>
            <w:r w:rsidR="00F72C15" w:rsidRPr="00C8579C">
              <w:rPr>
                <w:rFonts w:ascii="Tahoma" w:hAnsi="Tahoma" w:cs="Tahoma"/>
                <w:b/>
                <w:i/>
              </w:rPr>
              <w:t xml:space="preserve">riloga </w:t>
            </w:r>
          </w:p>
        </w:tc>
        <w:tc>
          <w:tcPr>
            <w:tcW w:w="647" w:type="dxa"/>
            <w:tcBorders>
              <w:left w:val="nil"/>
            </w:tcBorders>
          </w:tcPr>
          <w:p w14:paraId="29CEBC35" w14:textId="77777777" w:rsidR="00F72C15" w:rsidRPr="00C8579C" w:rsidRDefault="00AA184C" w:rsidP="00752F7D">
            <w:pPr>
              <w:keepLines/>
              <w:widowControl w:val="0"/>
              <w:jc w:val="both"/>
              <w:rPr>
                <w:rFonts w:ascii="Tahoma" w:hAnsi="Tahoma" w:cs="Tahoma"/>
                <w:b/>
                <w:i/>
              </w:rPr>
            </w:pPr>
            <w:r w:rsidRPr="00C8579C">
              <w:rPr>
                <w:rFonts w:ascii="Tahoma" w:hAnsi="Tahoma" w:cs="Tahoma"/>
                <w:b/>
                <w:i/>
              </w:rPr>
              <w:t>4</w:t>
            </w:r>
            <w:r w:rsidR="00094688" w:rsidRPr="00C8579C">
              <w:rPr>
                <w:rFonts w:ascii="Tahoma" w:hAnsi="Tahoma" w:cs="Tahoma"/>
                <w:b/>
                <w:i/>
              </w:rPr>
              <w:t>/1</w:t>
            </w:r>
          </w:p>
        </w:tc>
      </w:tr>
    </w:tbl>
    <w:p w14:paraId="3F67EAB1" w14:textId="77777777" w:rsidR="0018536E" w:rsidRDefault="0018536E" w:rsidP="00752F7D">
      <w:pPr>
        <w:keepLines/>
        <w:widowControl w:val="0"/>
        <w:jc w:val="both"/>
        <w:rPr>
          <w:rFonts w:ascii="Tahoma" w:hAnsi="Tahoma" w:cs="Tahoma"/>
          <w:b/>
          <w:color w:val="000000" w:themeColor="text1"/>
        </w:rPr>
      </w:pPr>
    </w:p>
    <w:p w14:paraId="10A37147" w14:textId="6C4BE0EB" w:rsidR="0081227C" w:rsidRDefault="00CC4B44" w:rsidP="0081227C">
      <w:pPr>
        <w:keepLines/>
        <w:widowControl w:val="0"/>
        <w:jc w:val="both"/>
        <w:rPr>
          <w:rFonts w:ascii="Tahoma" w:hAnsi="Tahoma" w:cs="Tahoma"/>
          <w:b/>
        </w:rPr>
      </w:pPr>
      <w:r>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Pr>
          <w:rFonts w:ascii="Tahoma" w:hAnsi="Tahoma" w:cs="Tahoma"/>
          <w:b/>
        </w:rPr>
        <w:t>Dobava srajc in bluz</w:t>
      </w:r>
      <w:r w:rsidR="0081227C">
        <w:rPr>
          <w:rFonts w:ascii="Tahoma" w:hAnsi="Tahoma" w:cs="Tahoma"/>
          <w:b/>
        </w:rPr>
        <w:t>«</w:t>
      </w:r>
    </w:p>
    <w:p w14:paraId="693D76A0" w14:textId="77777777" w:rsidR="001F1A87" w:rsidRDefault="001F1A87" w:rsidP="00752F7D">
      <w:pPr>
        <w:keepLines/>
        <w:widowControl w:val="0"/>
        <w:jc w:val="both"/>
        <w:rPr>
          <w:rFonts w:ascii="Tahoma" w:hAnsi="Tahoma" w:cs="Tahoma"/>
          <w:b/>
        </w:rPr>
      </w:pPr>
    </w:p>
    <w:p w14:paraId="75FCBD0D" w14:textId="77777777" w:rsidR="00696F1B" w:rsidRPr="00F5688B" w:rsidRDefault="00696F1B" w:rsidP="00752F7D">
      <w:pPr>
        <w:keepLines/>
        <w:widowControl w:val="0"/>
        <w:jc w:val="both"/>
        <w:rPr>
          <w:rFonts w:ascii="Tahoma" w:hAnsi="Tahoma" w:cs="Tahoma"/>
        </w:rPr>
      </w:pPr>
      <w:r w:rsidRPr="00F5688B">
        <w:rPr>
          <w:rFonts w:ascii="Tahoma" w:hAnsi="Tahoma" w:cs="Tahoma"/>
        </w:rPr>
        <w:t>Ponudnik mora v prilogi navesti podizvajalce, s katerimi nastopa v skupnem nastopu in izpolniti vse zahtevane podatke. Prilogo podpišeta tako ponudnik kot podizvajalec.</w:t>
      </w:r>
    </w:p>
    <w:p w14:paraId="7BED8F42" w14:textId="77777777" w:rsidR="00696F1B" w:rsidRPr="00C8579C" w:rsidRDefault="00696F1B" w:rsidP="00752F7D">
      <w:pPr>
        <w:keepLines/>
        <w:widowControl w:val="0"/>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C8579C" w14:paraId="27DDD320"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39DDAC6"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9DECB40" w14:textId="77777777" w:rsidR="00C23AD1" w:rsidRPr="00C8579C" w:rsidRDefault="00C23AD1" w:rsidP="00752F7D">
            <w:pPr>
              <w:keepLines/>
              <w:widowControl w:val="0"/>
              <w:rPr>
                <w:rFonts w:ascii="Tahoma" w:hAnsi="Tahoma" w:cs="Tahoma"/>
                <w:sz w:val="18"/>
                <w:szCs w:val="18"/>
              </w:rPr>
            </w:pPr>
          </w:p>
          <w:p w14:paraId="3328309D" w14:textId="77777777" w:rsidR="00C23AD1" w:rsidRPr="00C8579C" w:rsidRDefault="00C23AD1" w:rsidP="00752F7D">
            <w:pPr>
              <w:keepLines/>
              <w:widowControl w:val="0"/>
              <w:rPr>
                <w:rFonts w:ascii="Tahoma" w:hAnsi="Tahoma" w:cs="Tahoma"/>
                <w:sz w:val="18"/>
                <w:szCs w:val="18"/>
              </w:rPr>
            </w:pPr>
          </w:p>
        </w:tc>
      </w:tr>
      <w:tr w:rsidR="00C23AD1" w:rsidRPr="00C8579C" w14:paraId="3E4F32A5"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3F92F2C"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9935579" w14:textId="77777777" w:rsidR="00C23AD1" w:rsidRPr="00C8579C" w:rsidRDefault="00C23AD1" w:rsidP="00752F7D">
            <w:pPr>
              <w:keepLines/>
              <w:widowControl w:val="0"/>
              <w:rPr>
                <w:rFonts w:ascii="Tahoma" w:hAnsi="Tahoma" w:cs="Tahoma"/>
                <w:sz w:val="18"/>
                <w:szCs w:val="18"/>
              </w:rPr>
            </w:pPr>
          </w:p>
          <w:p w14:paraId="7442B60E" w14:textId="77777777" w:rsidR="00C23AD1" w:rsidRPr="00C8579C" w:rsidRDefault="00C23AD1" w:rsidP="00752F7D">
            <w:pPr>
              <w:keepLines/>
              <w:widowControl w:val="0"/>
              <w:rPr>
                <w:rFonts w:ascii="Tahoma" w:hAnsi="Tahoma" w:cs="Tahoma"/>
                <w:sz w:val="18"/>
                <w:szCs w:val="18"/>
              </w:rPr>
            </w:pPr>
          </w:p>
        </w:tc>
      </w:tr>
      <w:tr w:rsidR="00465652" w:rsidRPr="00C8579C" w14:paraId="1CB41D5E"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F56ABA5" w14:textId="77777777" w:rsidR="00465652" w:rsidRPr="00C8579C" w:rsidRDefault="00465652" w:rsidP="00752F7D">
            <w:pPr>
              <w:keepLines/>
              <w:widowControl w:val="0"/>
              <w:rPr>
                <w:rFonts w:ascii="Tahoma" w:hAnsi="Tahoma" w:cs="Tahoma"/>
                <w:sz w:val="18"/>
                <w:szCs w:val="18"/>
              </w:rPr>
            </w:pPr>
            <w:r>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B03D2A0" w14:textId="77777777" w:rsidR="00465652" w:rsidRPr="00C8579C" w:rsidRDefault="00465652" w:rsidP="00752F7D">
            <w:pPr>
              <w:keepLines/>
              <w:widowControl w:val="0"/>
              <w:rPr>
                <w:rFonts w:ascii="Tahoma" w:hAnsi="Tahoma" w:cs="Tahoma"/>
                <w:sz w:val="18"/>
                <w:szCs w:val="18"/>
              </w:rPr>
            </w:pPr>
          </w:p>
        </w:tc>
      </w:tr>
      <w:tr w:rsidR="00465652" w:rsidRPr="00C8579C" w14:paraId="494D47CD"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44D75F70" w14:textId="77777777" w:rsidR="00465652" w:rsidRDefault="00465652" w:rsidP="00752F7D">
            <w:pPr>
              <w:keepLines/>
              <w:widowControl w:val="0"/>
              <w:rPr>
                <w:rFonts w:ascii="Tahoma" w:hAnsi="Tahoma" w:cs="Tahoma"/>
                <w:sz w:val="18"/>
                <w:szCs w:val="18"/>
              </w:rPr>
            </w:pPr>
            <w:r>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5751FAF" w14:textId="77777777" w:rsidR="00465652" w:rsidRPr="00C8579C" w:rsidRDefault="00465652" w:rsidP="00752F7D">
            <w:pPr>
              <w:keepLines/>
              <w:widowControl w:val="0"/>
              <w:rPr>
                <w:rFonts w:ascii="Tahoma" w:hAnsi="Tahoma" w:cs="Tahoma"/>
                <w:sz w:val="18"/>
                <w:szCs w:val="18"/>
              </w:rPr>
            </w:pPr>
          </w:p>
        </w:tc>
      </w:tr>
      <w:tr w:rsidR="00465652" w:rsidRPr="00C8579C" w14:paraId="3D0521F8"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4C86B66" w14:textId="77777777" w:rsidR="00465652" w:rsidRDefault="00465652" w:rsidP="00752F7D">
            <w:pPr>
              <w:keepLines/>
              <w:widowControl w:val="0"/>
              <w:rPr>
                <w:rFonts w:ascii="Tahoma" w:hAnsi="Tahoma" w:cs="Tahoma"/>
                <w:sz w:val="18"/>
                <w:szCs w:val="18"/>
              </w:rPr>
            </w:pPr>
          </w:p>
          <w:p w14:paraId="07CCFF6D" w14:textId="77777777" w:rsidR="00465652" w:rsidRDefault="00465652" w:rsidP="00752F7D">
            <w:pPr>
              <w:keepLines/>
              <w:widowControl w:val="0"/>
              <w:rPr>
                <w:rFonts w:ascii="Tahoma" w:hAnsi="Tahoma" w:cs="Tahoma"/>
                <w:sz w:val="18"/>
                <w:szCs w:val="18"/>
              </w:rPr>
            </w:pPr>
          </w:p>
          <w:p w14:paraId="5E6FA421" w14:textId="77777777" w:rsidR="00465652" w:rsidRDefault="00465652" w:rsidP="00752F7D">
            <w:pPr>
              <w:keepLines/>
              <w:widowControl w:val="0"/>
              <w:rPr>
                <w:rFonts w:ascii="Tahoma" w:hAnsi="Tahoma" w:cs="Tahoma"/>
                <w:sz w:val="18"/>
                <w:szCs w:val="18"/>
              </w:rPr>
            </w:pPr>
            <w:r>
              <w:rPr>
                <w:rFonts w:ascii="Tahoma" w:hAnsi="Tahoma" w:cs="Tahoma"/>
                <w:sz w:val="18"/>
                <w:szCs w:val="18"/>
              </w:rPr>
              <w:t>Vsi zakoniti zastopniki podizvajalca</w:t>
            </w:r>
          </w:p>
          <w:p w14:paraId="7BF87448" w14:textId="77777777" w:rsidR="00465652" w:rsidRDefault="00465652" w:rsidP="00752F7D">
            <w:pPr>
              <w:keepLines/>
              <w:widowControl w:val="0"/>
              <w:rPr>
                <w:rFonts w:ascii="Tahoma" w:hAnsi="Tahoma" w:cs="Tahoma"/>
                <w:sz w:val="18"/>
                <w:szCs w:val="18"/>
              </w:rPr>
            </w:pPr>
          </w:p>
          <w:p w14:paraId="0591D663" w14:textId="77777777" w:rsidR="00465652" w:rsidRDefault="00465652" w:rsidP="00752F7D">
            <w:pPr>
              <w:keepLines/>
              <w:widowControl w:val="0"/>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6DA3A8E" w14:textId="77777777" w:rsidR="00465652" w:rsidRPr="00C8579C" w:rsidRDefault="00465652" w:rsidP="00752F7D">
            <w:pPr>
              <w:keepLines/>
              <w:widowControl w:val="0"/>
              <w:rPr>
                <w:rFonts w:ascii="Tahoma" w:hAnsi="Tahoma" w:cs="Tahoma"/>
                <w:sz w:val="18"/>
                <w:szCs w:val="18"/>
              </w:rPr>
            </w:pPr>
          </w:p>
        </w:tc>
      </w:tr>
      <w:tr w:rsidR="00696F1B" w:rsidRPr="00C8579C" w14:paraId="371E05EF" w14:textId="77777777"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14:paraId="08F4EC68" w14:textId="77777777" w:rsidR="00696F1B" w:rsidRPr="00C8579C" w:rsidRDefault="00696F1B" w:rsidP="00752F7D">
            <w:pPr>
              <w:keepLines/>
              <w:widowControl w:val="0"/>
              <w:jc w:val="center"/>
              <w:rPr>
                <w:rFonts w:ascii="Tahoma" w:hAnsi="Tahoma" w:cs="Tahoma"/>
                <w:sz w:val="16"/>
                <w:szCs w:val="18"/>
              </w:rPr>
            </w:pPr>
            <w:r w:rsidRPr="00696F1B">
              <w:rPr>
                <w:rFonts w:ascii="Tahoma" w:hAnsi="Tahoma" w:cs="Tahoma"/>
                <w:b/>
                <w:sz w:val="16"/>
                <w:szCs w:val="18"/>
              </w:rPr>
              <w:t>ZAHTEVA ZA NEPOSREDNO PLAČILO (s strani naročnika) PODIZVAJLČEVE TERJATVE DO PONUDNIKA</w:t>
            </w:r>
          </w:p>
        </w:tc>
      </w:tr>
      <w:tr w:rsidR="00C23AD1" w:rsidRPr="00C8579C" w14:paraId="68F3B7B6"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15D6657D" w14:textId="77777777" w:rsidR="00C23AD1" w:rsidRPr="00C8579C" w:rsidRDefault="00C23AD1" w:rsidP="00752F7D">
            <w:pPr>
              <w:keepLines/>
              <w:widowControl w:val="0"/>
              <w:spacing w:line="276" w:lineRule="auto"/>
              <w:jc w:val="both"/>
              <w:rPr>
                <w:rFonts w:ascii="Tahoma" w:hAnsi="Tahoma" w:cs="Tahoma"/>
                <w:sz w:val="18"/>
                <w:szCs w:val="17"/>
              </w:rPr>
            </w:pPr>
            <w:r w:rsidRPr="00C8579C">
              <w:rPr>
                <w:rFonts w:ascii="Tahoma" w:hAnsi="Tahoma" w:cs="Tahoma"/>
                <w:sz w:val="18"/>
                <w:szCs w:val="18"/>
              </w:rPr>
              <w:t>V skladu s 94. členom ZJN-3 kot podizvajalec zahtevamo neposredno plačilo s strani naročnika</w:t>
            </w:r>
            <w:r w:rsidRPr="00C8579C">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D0020B5"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6"/>
                <w:szCs w:val="18"/>
              </w:rPr>
              <w:t xml:space="preserve">Obkrožite/označite </w:t>
            </w:r>
          </w:p>
        </w:tc>
      </w:tr>
      <w:tr w:rsidR="00C23AD1" w:rsidRPr="00C8579C" w14:paraId="79930E20"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68DBB9E6" w14:textId="77777777" w:rsidR="00C23AD1" w:rsidRPr="00C8579C" w:rsidRDefault="00C23AD1" w:rsidP="00752F7D">
            <w:pPr>
              <w:keepLines/>
              <w:widowControl w:val="0"/>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5077A543"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190BED15" w14:textId="77777777" w:rsidR="00C23AD1" w:rsidRPr="00C8579C" w:rsidRDefault="00C23AD1" w:rsidP="00752F7D">
            <w:pPr>
              <w:keepLines/>
              <w:widowControl w:val="0"/>
              <w:jc w:val="center"/>
              <w:rPr>
                <w:rFonts w:ascii="Tahoma" w:hAnsi="Tahoma" w:cs="Tahoma"/>
                <w:sz w:val="18"/>
                <w:szCs w:val="18"/>
              </w:rPr>
            </w:pPr>
            <w:r w:rsidRPr="00C8579C">
              <w:rPr>
                <w:rFonts w:ascii="Tahoma" w:hAnsi="Tahoma" w:cs="Tahoma"/>
                <w:sz w:val="18"/>
                <w:szCs w:val="18"/>
              </w:rPr>
              <w:t>NE</w:t>
            </w:r>
          </w:p>
        </w:tc>
      </w:tr>
      <w:tr w:rsidR="00C23AD1" w:rsidRPr="00C8579C" w14:paraId="02F1AB03"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1991D71D" w14:textId="77777777" w:rsidR="00C23AD1" w:rsidRPr="00C8579C" w:rsidRDefault="00C23AD1" w:rsidP="00752F7D">
            <w:pPr>
              <w:keepLines/>
              <w:widowControl w:val="0"/>
              <w:spacing w:line="276" w:lineRule="auto"/>
              <w:rPr>
                <w:rFonts w:ascii="Tahoma" w:hAnsi="Tahoma" w:cs="Tahoma"/>
                <w:sz w:val="18"/>
                <w:szCs w:val="18"/>
              </w:rPr>
            </w:pPr>
          </w:p>
          <w:p w14:paraId="0AF6462F" w14:textId="77777777" w:rsidR="00C23AD1" w:rsidRPr="00C8579C" w:rsidRDefault="00C23AD1" w:rsidP="00752F7D">
            <w:pPr>
              <w:keepLines/>
              <w:widowControl w:val="0"/>
              <w:spacing w:line="276" w:lineRule="auto"/>
              <w:rPr>
                <w:rFonts w:ascii="Tahoma" w:hAnsi="Tahoma" w:cs="Tahoma"/>
                <w:sz w:val="18"/>
                <w:szCs w:val="18"/>
              </w:rPr>
            </w:pPr>
            <w:r w:rsidRPr="00C8579C">
              <w:rPr>
                <w:rFonts w:ascii="Tahoma" w:hAnsi="Tahoma" w:cs="Tahoma"/>
                <w:sz w:val="18"/>
                <w:szCs w:val="18"/>
              </w:rPr>
              <w:t>Vsak del javnega naročila (storitev/gradnja/blago), ki se oddaja v podizvajanje (vrsta/opis del)</w:t>
            </w:r>
          </w:p>
          <w:p w14:paraId="24EF39F7" w14:textId="77777777" w:rsidR="00C23AD1" w:rsidRPr="00C8579C" w:rsidRDefault="00C23AD1" w:rsidP="00752F7D">
            <w:pPr>
              <w:keepLines/>
              <w:widowControl w:val="0"/>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088F77C0" w14:textId="77777777" w:rsidR="00C23AD1" w:rsidRPr="00C8579C" w:rsidRDefault="00C23AD1" w:rsidP="00752F7D">
            <w:pPr>
              <w:keepLines/>
              <w:widowControl w:val="0"/>
              <w:spacing w:line="276" w:lineRule="auto"/>
              <w:rPr>
                <w:rFonts w:ascii="Tahoma" w:hAnsi="Tahoma" w:cs="Tahoma"/>
                <w:sz w:val="18"/>
                <w:szCs w:val="18"/>
              </w:rPr>
            </w:pPr>
          </w:p>
        </w:tc>
      </w:tr>
      <w:tr w:rsidR="00C23AD1" w:rsidRPr="00C8579C" w14:paraId="67D69EC9"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0C3A56A7"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Količina/Delež (%) javnega naročila, ki se oddaja v podizvajanje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51AFFDD" w14:textId="77777777" w:rsidR="00C23AD1" w:rsidRPr="00C8579C" w:rsidRDefault="00C23AD1" w:rsidP="00752F7D">
            <w:pPr>
              <w:keepLines/>
              <w:widowControl w:val="0"/>
              <w:rPr>
                <w:sz w:val="18"/>
                <w:szCs w:val="18"/>
              </w:rPr>
            </w:pPr>
          </w:p>
        </w:tc>
      </w:tr>
      <w:tr w:rsidR="00C23AD1" w:rsidRPr="00C8579C" w14:paraId="40E87070"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2F9669FD" w14:textId="77777777" w:rsidR="00C23AD1" w:rsidRPr="00C8579C" w:rsidRDefault="00C23AD1" w:rsidP="00752F7D">
            <w:pPr>
              <w:keepLines/>
              <w:widowControl w:val="0"/>
              <w:rPr>
                <w:rFonts w:ascii="Tahoma" w:hAnsi="Tahoma" w:cs="Tahoma"/>
                <w:sz w:val="18"/>
                <w:szCs w:val="18"/>
              </w:rPr>
            </w:pPr>
            <w:r w:rsidRPr="00C8579C">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86CCC5A" w14:textId="77777777" w:rsidR="00C23AD1" w:rsidRPr="00C8579C" w:rsidRDefault="00C23AD1" w:rsidP="00752F7D">
            <w:pPr>
              <w:keepLines/>
              <w:widowControl w:val="0"/>
              <w:rPr>
                <w:sz w:val="18"/>
                <w:szCs w:val="18"/>
              </w:rPr>
            </w:pPr>
          </w:p>
        </w:tc>
      </w:tr>
    </w:tbl>
    <w:p w14:paraId="302E4710" w14:textId="77777777" w:rsidR="00C23AD1" w:rsidRPr="00C8579C" w:rsidRDefault="00C23AD1" w:rsidP="00752F7D">
      <w:pPr>
        <w:keepLines/>
        <w:widowControl w:val="0"/>
        <w:jc w:val="both"/>
        <w:rPr>
          <w:rFonts w:ascii="Tahoma" w:hAnsi="Tahoma" w:cs="Tahoma"/>
        </w:rPr>
      </w:pPr>
    </w:p>
    <w:p w14:paraId="7A690A80" w14:textId="77777777" w:rsidR="00056B20" w:rsidRDefault="00056B20" w:rsidP="00752F7D">
      <w:pPr>
        <w:keepLines/>
        <w:widowControl w:val="0"/>
        <w:tabs>
          <w:tab w:val="left" w:pos="567"/>
          <w:tab w:val="left" w:pos="851"/>
          <w:tab w:val="left" w:pos="993"/>
        </w:tabs>
        <w:jc w:val="both"/>
        <w:rPr>
          <w:rFonts w:ascii="Tahoma" w:hAnsi="Tahoma" w:cs="Tahoma"/>
          <w:b/>
          <w:i/>
          <w:sz w:val="18"/>
          <w:szCs w:val="22"/>
          <w:lang w:eastAsia="ar-SA"/>
        </w:rPr>
      </w:pPr>
    </w:p>
    <w:p w14:paraId="2AC4BA9A" w14:textId="77777777" w:rsidR="00C23AD1" w:rsidRPr="00C8579C" w:rsidRDefault="00C23AD1"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8376136" w14:textId="77777777" w:rsidR="00C23AD1" w:rsidRPr="00C8579C" w:rsidRDefault="00C23AD1" w:rsidP="00752F7D">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8579C" w14:paraId="2B711745" w14:textId="77777777" w:rsidTr="00CD53CE">
        <w:trPr>
          <w:trHeight w:val="235"/>
        </w:trPr>
        <w:tc>
          <w:tcPr>
            <w:tcW w:w="2835" w:type="dxa"/>
            <w:tcBorders>
              <w:bottom w:val="single" w:sz="4" w:space="0" w:color="auto"/>
            </w:tcBorders>
          </w:tcPr>
          <w:p w14:paraId="5F994874" w14:textId="77777777" w:rsidR="00C23AD1" w:rsidRDefault="00C23AD1" w:rsidP="00752F7D">
            <w:pPr>
              <w:keepLines/>
              <w:widowControl w:val="0"/>
              <w:jc w:val="both"/>
              <w:rPr>
                <w:rFonts w:ascii="Tahoma" w:hAnsi="Tahoma" w:cs="Tahoma"/>
                <w:snapToGrid w:val="0"/>
                <w:color w:val="000000"/>
              </w:rPr>
            </w:pPr>
          </w:p>
          <w:p w14:paraId="167D834D" w14:textId="77777777" w:rsidR="00A45856" w:rsidRDefault="00A45856" w:rsidP="00752F7D">
            <w:pPr>
              <w:keepLines/>
              <w:widowControl w:val="0"/>
              <w:jc w:val="both"/>
              <w:rPr>
                <w:rFonts w:ascii="Tahoma" w:hAnsi="Tahoma" w:cs="Tahoma"/>
                <w:snapToGrid w:val="0"/>
                <w:color w:val="000000"/>
              </w:rPr>
            </w:pPr>
          </w:p>
          <w:p w14:paraId="6822EFCC" w14:textId="77777777" w:rsidR="00046854" w:rsidRDefault="00046854" w:rsidP="00752F7D">
            <w:pPr>
              <w:keepLines/>
              <w:widowControl w:val="0"/>
              <w:jc w:val="both"/>
              <w:rPr>
                <w:rFonts w:ascii="Tahoma" w:hAnsi="Tahoma" w:cs="Tahoma"/>
                <w:snapToGrid w:val="0"/>
                <w:color w:val="000000"/>
              </w:rPr>
            </w:pPr>
          </w:p>
          <w:p w14:paraId="1F56423F" w14:textId="77777777" w:rsidR="00046854" w:rsidRPr="00C8579C" w:rsidRDefault="00046854" w:rsidP="00752F7D">
            <w:pPr>
              <w:keepLines/>
              <w:widowControl w:val="0"/>
              <w:jc w:val="both"/>
              <w:rPr>
                <w:rFonts w:ascii="Tahoma" w:hAnsi="Tahoma" w:cs="Tahoma"/>
                <w:snapToGrid w:val="0"/>
                <w:color w:val="000000"/>
              </w:rPr>
            </w:pPr>
          </w:p>
        </w:tc>
        <w:tc>
          <w:tcPr>
            <w:tcW w:w="2552" w:type="dxa"/>
          </w:tcPr>
          <w:p w14:paraId="4B383C42" w14:textId="77777777"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476C93DB" w14:textId="77777777"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14:paraId="54A20CF4" w14:textId="77777777" w:rsidTr="00CD53CE">
        <w:trPr>
          <w:trHeight w:val="235"/>
        </w:trPr>
        <w:tc>
          <w:tcPr>
            <w:tcW w:w="2835" w:type="dxa"/>
            <w:tcBorders>
              <w:top w:val="single" w:sz="4" w:space="0" w:color="auto"/>
            </w:tcBorders>
          </w:tcPr>
          <w:p w14:paraId="2C967C52"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42C2FDB"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E34A4C6" w14:textId="77777777"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5F1B04">
              <w:rPr>
                <w:rFonts w:ascii="Tahoma" w:hAnsi="Tahoma" w:cs="Tahoma"/>
                <w:snapToGrid w:val="0"/>
                <w:color w:val="000000"/>
              </w:rPr>
              <w:t xml:space="preserve"> </w:t>
            </w:r>
            <w:r w:rsidR="00FF7983">
              <w:rPr>
                <w:rFonts w:ascii="Tahoma" w:hAnsi="Tahoma" w:cs="Tahoma"/>
                <w:b/>
                <w:snapToGrid w:val="0"/>
                <w:color w:val="000000"/>
              </w:rPr>
              <w:t>podizvajalca</w:t>
            </w:r>
            <w:r w:rsidRPr="00C8579C">
              <w:rPr>
                <w:rFonts w:ascii="Tahoma" w:hAnsi="Tahoma" w:cs="Tahoma"/>
                <w:snapToGrid w:val="0"/>
                <w:color w:val="000000"/>
              </w:rPr>
              <w:t>)</w:t>
            </w:r>
          </w:p>
        </w:tc>
      </w:tr>
      <w:tr w:rsidR="00C23AD1" w:rsidRPr="00C8579C" w14:paraId="4D144212" w14:textId="77777777" w:rsidTr="00CD53CE">
        <w:trPr>
          <w:trHeight w:val="235"/>
        </w:trPr>
        <w:tc>
          <w:tcPr>
            <w:tcW w:w="2835" w:type="dxa"/>
            <w:tcBorders>
              <w:bottom w:val="single" w:sz="4" w:space="0" w:color="auto"/>
            </w:tcBorders>
          </w:tcPr>
          <w:p w14:paraId="67D7E25A" w14:textId="77777777" w:rsidR="00C23AD1" w:rsidRPr="00C8579C" w:rsidRDefault="00C23AD1" w:rsidP="00752F7D">
            <w:pPr>
              <w:keepLines/>
              <w:widowControl w:val="0"/>
              <w:jc w:val="both"/>
              <w:rPr>
                <w:rFonts w:ascii="Tahoma" w:hAnsi="Tahoma" w:cs="Tahoma"/>
                <w:snapToGrid w:val="0"/>
                <w:color w:val="000000"/>
              </w:rPr>
            </w:pPr>
          </w:p>
          <w:p w14:paraId="60137E3F" w14:textId="77777777" w:rsidR="00C23AD1" w:rsidRPr="00C8579C" w:rsidRDefault="00C23AD1" w:rsidP="00752F7D">
            <w:pPr>
              <w:keepLines/>
              <w:widowControl w:val="0"/>
              <w:jc w:val="both"/>
              <w:rPr>
                <w:rFonts w:ascii="Tahoma" w:hAnsi="Tahoma" w:cs="Tahoma"/>
                <w:snapToGrid w:val="0"/>
                <w:color w:val="000000"/>
              </w:rPr>
            </w:pPr>
          </w:p>
          <w:p w14:paraId="66DF11C6" w14:textId="77777777" w:rsidR="00C23AD1" w:rsidRPr="00C8579C" w:rsidRDefault="00C23AD1" w:rsidP="00752F7D">
            <w:pPr>
              <w:keepLines/>
              <w:widowControl w:val="0"/>
              <w:jc w:val="both"/>
              <w:rPr>
                <w:rFonts w:ascii="Tahoma" w:hAnsi="Tahoma" w:cs="Tahoma"/>
                <w:snapToGrid w:val="0"/>
                <w:color w:val="000000"/>
              </w:rPr>
            </w:pPr>
          </w:p>
        </w:tc>
        <w:tc>
          <w:tcPr>
            <w:tcW w:w="2552" w:type="dxa"/>
          </w:tcPr>
          <w:p w14:paraId="16B9BF6F" w14:textId="77777777" w:rsidR="00C23AD1" w:rsidRPr="00C8579C"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6EF1CB61" w14:textId="77777777" w:rsidR="00C23AD1" w:rsidRPr="00C8579C"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C8579C" w14:paraId="68DA0811" w14:textId="77777777" w:rsidTr="00CD53CE">
        <w:trPr>
          <w:trHeight w:val="235"/>
        </w:trPr>
        <w:tc>
          <w:tcPr>
            <w:tcW w:w="2835" w:type="dxa"/>
            <w:tcBorders>
              <w:top w:val="single" w:sz="4" w:space="0" w:color="auto"/>
            </w:tcBorders>
          </w:tcPr>
          <w:p w14:paraId="1D3793DE"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783071A1" w14:textId="77777777" w:rsidR="00C23AD1" w:rsidRPr="00C8579C" w:rsidRDefault="00C23AD1" w:rsidP="00752F7D">
            <w:pPr>
              <w:keepLines/>
              <w:widowControl w:val="0"/>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7584205A" w14:textId="77777777" w:rsidR="00C23AD1" w:rsidRPr="00C8579C" w:rsidRDefault="00C23AD1" w:rsidP="00752F7D">
            <w:pPr>
              <w:keepLines/>
              <w:widowControl w:val="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 xml:space="preserve">podpis </w:t>
            </w:r>
            <w:r w:rsidR="00FF7983" w:rsidRPr="00FF7983">
              <w:rPr>
                <w:rFonts w:ascii="Tahoma" w:hAnsi="Tahoma" w:cs="Tahoma"/>
                <w:b/>
                <w:snapToGrid w:val="0"/>
                <w:color w:val="000000"/>
              </w:rPr>
              <w:t>ponudnika</w:t>
            </w:r>
            <w:r w:rsidRPr="00C8579C">
              <w:rPr>
                <w:rFonts w:ascii="Tahoma" w:hAnsi="Tahoma" w:cs="Tahoma"/>
                <w:snapToGrid w:val="0"/>
                <w:color w:val="000000"/>
              </w:rPr>
              <w:t>)</w:t>
            </w:r>
          </w:p>
        </w:tc>
      </w:tr>
    </w:tbl>
    <w:p w14:paraId="0F745942" w14:textId="77777777" w:rsidR="00C23AD1" w:rsidRPr="00C8579C" w:rsidRDefault="00C23AD1" w:rsidP="00752F7D">
      <w:pPr>
        <w:keepLines/>
        <w:widowControl w:val="0"/>
        <w:jc w:val="both"/>
        <w:rPr>
          <w:rFonts w:ascii="Tahoma" w:hAnsi="Tahoma" w:cs="Tahoma"/>
        </w:rPr>
      </w:pPr>
    </w:p>
    <w:p w14:paraId="7D90EDB9" w14:textId="77777777" w:rsidR="00C23AD1" w:rsidRPr="00C8579C" w:rsidRDefault="00C23AD1" w:rsidP="00752F7D">
      <w:pPr>
        <w:keepLines/>
        <w:widowControl w:val="0"/>
        <w:jc w:val="both"/>
        <w:rPr>
          <w:rFonts w:ascii="Tahoma" w:hAnsi="Tahoma" w:cs="Tahoma"/>
        </w:rPr>
      </w:pPr>
    </w:p>
    <w:p w14:paraId="3BFCCD9D" w14:textId="77777777" w:rsidR="00B976DC" w:rsidRPr="00C8579C" w:rsidRDefault="00B976DC" w:rsidP="00752F7D">
      <w:pPr>
        <w:keepLines/>
        <w:widowControl w:val="0"/>
        <w:jc w:val="both"/>
        <w:rPr>
          <w:rFonts w:ascii="Tahoma" w:hAnsi="Tahoma" w:cs="Tahoma"/>
        </w:rPr>
      </w:pPr>
    </w:p>
    <w:p w14:paraId="6C68E02A" w14:textId="77777777" w:rsidR="00B976DC" w:rsidRDefault="00B976DC" w:rsidP="00752F7D">
      <w:pPr>
        <w:keepLines/>
        <w:widowControl w:val="0"/>
        <w:jc w:val="both"/>
        <w:rPr>
          <w:rFonts w:ascii="Tahoma" w:hAnsi="Tahoma" w:cs="Tahoma"/>
        </w:rPr>
      </w:pPr>
    </w:p>
    <w:p w14:paraId="0E6CAD30" w14:textId="77777777" w:rsidR="00195C90" w:rsidRDefault="00195C90" w:rsidP="00752F7D">
      <w:pPr>
        <w:keepLines/>
        <w:widowControl w:val="0"/>
        <w:jc w:val="both"/>
        <w:rPr>
          <w:rFonts w:ascii="Tahoma" w:hAnsi="Tahoma" w:cs="Tahoma"/>
        </w:rPr>
      </w:pPr>
    </w:p>
    <w:p w14:paraId="7A3CBCB6" w14:textId="77777777" w:rsidR="00195C90" w:rsidRDefault="00195C90" w:rsidP="00752F7D">
      <w:pPr>
        <w:keepLines/>
        <w:widowControl w:val="0"/>
        <w:jc w:val="both"/>
        <w:rPr>
          <w:rFonts w:ascii="Tahoma" w:hAnsi="Tahoma" w:cs="Tahoma"/>
        </w:rPr>
      </w:pPr>
    </w:p>
    <w:p w14:paraId="07208DC1" w14:textId="77777777" w:rsidR="001F6089" w:rsidRPr="00C8579C" w:rsidRDefault="001F6089" w:rsidP="00752F7D">
      <w:pPr>
        <w:keepLines/>
        <w:widowControl w:val="0"/>
        <w:jc w:val="both"/>
        <w:rPr>
          <w:rFonts w:ascii="Tahoma" w:hAnsi="Tahoma" w:cs="Tahoma"/>
        </w:rPr>
      </w:pPr>
    </w:p>
    <w:p w14:paraId="06EACD81" w14:textId="77777777" w:rsidR="00B976DC" w:rsidRPr="00C8579C" w:rsidRDefault="00B976DC" w:rsidP="00752F7D">
      <w:pPr>
        <w:keepLines/>
        <w:widowControl w:val="0"/>
        <w:jc w:val="both"/>
        <w:rPr>
          <w:rFonts w:ascii="Tahoma" w:hAnsi="Tahoma" w:cs="Tahoma"/>
        </w:rPr>
      </w:pPr>
    </w:p>
    <w:p w14:paraId="78DA7DAA" w14:textId="77777777" w:rsidR="00B976DC" w:rsidRDefault="00B976DC" w:rsidP="00752F7D">
      <w:pPr>
        <w:keepLines/>
        <w:widowControl w:val="0"/>
        <w:jc w:val="both"/>
        <w:rPr>
          <w:rFonts w:ascii="Tahoma" w:hAnsi="Tahoma" w:cs="Tahoma"/>
        </w:rPr>
      </w:pPr>
    </w:p>
    <w:tbl>
      <w:tblPr>
        <w:tblW w:w="9067" w:type="dxa"/>
        <w:tblLayout w:type="fixed"/>
        <w:tblCellMar>
          <w:left w:w="70" w:type="dxa"/>
          <w:right w:w="70" w:type="dxa"/>
        </w:tblCellMar>
        <w:tblLook w:val="0000" w:firstRow="0" w:lastRow="0" w:firstColumn="0" w:lastColumn="0" w:noHBand="0" w:noVBand="0"/>
      </w:tblPr>
      <w:tblGrid>
        <w:gridCol w:w="7508"/>
        <w:gridCol w:w="1559"/>
      </w:tblGrid>
      <w:tr w:rsidR="00DB1086" w:rsidRPr="00112425" w14:paraId="749A404E" w14:textId="77777777" w:rsidTr="00FD703F">
        <w:tc>
          <w:tcPr>
            <w:tcW w:w="7508" w:type="dxa"/>
            <w:tcBorders>
              <w:top w:val="single" w:sz="4" w:space="0" w:color="000000"/>
              <w:left w:val="single" w:sz="4" w:space="0" w:color="000000"/>
              <w:bottom w:val="single" w:sz="4" w:space="0" w:color="000000"/>
            </w:tcBorders>
          </w:tcPr>
          <w:p w14:paraId="7113DE9D" w14:textId="77777777" w:rsidR="00DB1086" w:rsidRPr="00112425" w:rsidRDefault="00DB1086" w:rsidP="00752F7D">
            <w:pPr>
              <w:keepLines/>
              <w:widowControl w:val="0"/>
              <w:snapToGrid w:val="0"/>
              <w:rPr>
                <w:rFonts w:ascii="Tahoma" w:eastAsia="Calibri" w:hAnsi="Tahoma" w:cs="Tahoma"/>
              </w:rPr>
            </w:pPr>
            <w:r w:rsidRPr="00112425">
              <w:rPr>
                <w:rFonts w:ascii="Tahoma" w:eastAsia="Calibri" w:hAnsi="Tahoma" w:cs="Tahoma"/>
              </w:rPr>
              <w:t>POOBLASTILO PONUDNIKA</w:t>
            </w:r>
          </w:p>
        </w:tc>
        <w:tc>
          <w:tcPr>
            <w:tcW w:w="1559" w:type="dxa"/>
            <w:tcBorders>
              <w:top w:val="single" w:sz="4" w:space="0" w:color="000000"/>
              <w:left w:val="single" w:sz="4" w:space="0" w:color="808080"/>
              <w:bottom w:val="single" w:sz="4" w:space="0" w:color="000000"/>
              <w:right w:val="single" w:sz="4" w:space="0" w:color="000000"/>
            </w:tcBorders>
          </w:tcPr>
          <w:p w14:paraId="2250109E" w14:textId="77777777" w:rsidR="00DB1086" w:rsidRPr="00FD703F" w:rsidRDefault="00DB1086" w:rsidP="00752F7D">
            <w:pPr>
              <w:keepLines/>
              <w:widowControl w:val="0"/>
              <w:rPr>
                <w:rFonts w:ascii="Tahoma" w:eastAsia="Calibri" w:hAnsi="Tahoma" w:cs="Tahoma"/>
                <w:i/>
              </w:rPr>
            </w:pPr>
            <w:r w:rsidRPr="00FD703F">
              <w:rPr>
                <w:rFonts w:ascii="Tahoma" w:eastAsia="Calibri" w:hAnsi="Tahoma" w:cs="Tahoma"/>
                <w:b/>
                <w:i/>
              </w:rPr>
              <w:t>Prilog</w:t>
            </w:r>
            <w:r w:rsidR="007A63B7" w:rsidRPr="00FD703F">
              <w:rPr>
                <w:rFonts w:ascii="Tahoma" w:eastAsia="Calibri" w:hAnsi="Tahoma" w:cs="Tahoma"/>
                <w:b/>
                <w:i/>
              </w:rPr>
              <w:t>a</w:t>
            </w:r>
            <w:r w:rsidRPr="00FD703F">
              <w:rPr>
                <w:rFonts w:ascii="Tahoma" w:eastAsia="Calibri" w:hAnsi="Tahoma" w:cs="Tahoma"/>
                <w:b/>
                <w:i/>
              </w:rPr>
              <w:t xml:space="preserve"> 4/</w:t>
            </w:r>
            <w:r w:rsidR="007A63B7" w:rsidRPr="00FD703F">
              <w:rPr>
                <w:rFonts w:ascii="Tahoma" w:eastAsia="Calibri" w:hAnsi="Tahoma" w:cs="Tahoma"/>
                <w:b/>
                <w:i/>
              </w:rPr>
              <w:t>2</w:t>
            </w:r>
          </w:p>
        </w:tc>
      </w:tr>
    </w:tbl>
    <w:p w14:paraId="5CA1F867" w14:textId="77777777" w:rsidR="00DB1086" w:rsidRPr="00112425" w:rsidRDefault="00DB1086" w:rsidP="00752F7D">
      <w:pPr>
        <w:keepLines/>
        <w:widowControl w:val="0"/>
        <w:ind w:right="-143"/>
        <w:jc w:val="both"/>
        <w:rPr>
          <w:rFonts w:ascii="Tahoma" w:hAnsi="Tahoma" w:cs="Tahoma"/>
          <w:sz w:val="24"/>
        </w:rPr>
      </w:pPr>
    </w:p>
    <w:p w14:paraId="4CC3823A" w14:textId="77777777" w:rsidR="00DB1086" w:rsidRPr="00112425" w:rsidRDefault="00DB1086" w:rsidP="00752F7D">
      <w:pPr>
        <w:keepLines/>
        <w:widowControl w:val="0"/>
        <w:rPr>
          <w:rFonts w:ascii="Tahoma" w:hAnsi="Tahoma" w:cs="Tahoma"/>
        </w:rPr>
      </w:pPr>
      <w:r w:rsidRPr="00112425">
        <w:rPr>
          <w:rFonts w:ascii="Tahoma" w:hAnsi="Tahoma" w:cs="Tahoma"/>
        </w:rPr>
        <w:t>Ponudnik: ________________________________________________</w:t>
      </w:r>
      <w:r>
        <w:rPr>
          <w:rFonts w:ascii="Tahoma" w:hAnsi="Tahoma" w:cs="Tahoma"/>
        </w:rPr>
        <w:t>_______________________</w:t>
      </w:r>
    </w:p>
    <w:p w14:paraId="0367B9C0" w14:textId="77777777" w:rsidR="00DB1086" w:rsidRPr="00112425" w:rsidRDefault="00DB1086" w:rsidP="00752F7D">
      <w:pPr>
        <w:keepLines/>
        <w:widowControl w:val="0"/>
        <w:rPr>
          <w:rFonts w:ascii="Tahoma" w:hAnsi="Tahoma" w:cs="Tahoma"/>
        </w:rPr>
      </w:pPr>
    </w:p>
    <w:p w14:paraId="3D4DA396" w14:textId="4CDB3592" w:rsidR="00DB1086" w:rsidRPr="00112425" w:rsidRDefault="00DB1086" w:rsidP="0081227C">
      <w:pPr>
        <w:keepLines/>
        <w:widowControl w:val="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CC4B44">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sidR="00CC4B44">
        <w:rPr>
          <w:rFonts w:ascii="Tahoma" w:hAnsi="Tahoma" w:cs="Tahoma"/>
          <w:b/>
        </w:rPr>
        <w:t>Dobava srajc in bluz</w:t>
      </w:r>
      <w:r w:rsidR="0081227C">
        <w:rPr>
          <w:rFonts w:ascii="Tahoma" w:hAnsi="Tahoma" w:cs="Tahoma"/>
          <w:b/>
        </w:rPr>
        <w:t>«</w:t>
      </w:r>
      <w:r>
        <w:rPr>
          <w:rFonts w:ascii="Tahoma" w:hAnsi="Tahoma" w:cs="Tahoma"/>
          <w:b/>
        </w:rPr>
        <w:t xml:space="preserve"> </w:t>
      </w:r>
      <w:r w:rsidRPr="00112425">
        <w:rPr>
          <w:rFonts w:ascii="Tahoma" w:hAnsi="Tahoma" w:cs="Tahoma"/>
        </w:rPr>
        <w:t>ter v skladu s 94. členom ZJN-3</w:t>
      </w:r>
    </w:p>
    <w:p w14:paraId="66898B1B" w14:textId="77777777" w:rsidR="00DB1086" w:rsidRPr="00112425" w:rsidRDefault="00DB1086" w:rsidP="00752F7D">
      <w:pPr>
        <w:keepLines/>
        <w:widowControl w:val="0"/>
        <w:rPr>
          <w:rFonts w:ascii="Tahoma" w:hAnsi="Tahoma" w:cs="Tahoma"/>
        </w:rPr>
      </w:pPr>
    </w:p>
    <w:p w14:paraId="45AA6DF0" w14:textId="77777777" w:rsidR="00DB1086" w:rsidRPr="00112425" w:rsidRDefault="00DB1086" w:rsidP="00752F7D">
      <w:pPr>
        <w:keepLines/>
        <w:widowControl w:val="0"/>
        <w:jc w:val="center"/>
        <w:rPr>
          <w:rFonts w:ascii="Tahoma" w:hAnsi="Tahoma" w:cs="Tahoma"/>
          <w:b/>
          <w:sz w:val="22"/>
          <w:szCs w:val="22"/>
        </w:rPr>
      </w:pPr>
      <w:r w:rsidRPr="00112425">
        <w:rPr>
          <w:rFonts w:ascii="Tahoma" w:hAnsi="Tahoma" w:cs="Tahoma"/>
          <w:b/>
          <w:sz w:val="22"/>
          <w:szCs w:val="22"/>
        </w:rPr>
        <w:t>POOBLAŠČAMO</w:t>
      </w:r>
    </w:p>
    <w:p w14:paraId="364875F1" w14:textId="77777777" w:rsidR="00DB1086" w:rsidRPr="00112425" w:rsidRDefault="00DB1086" w:rsidP="00752F7D">
      <w:pPr>
        <w:keepLines/>
        <w:widowControl w:val="0"/>
        <w:rPr>
          <w:rFonts w:ascii="Tahoma" w:hAnsi="Tahoma" w:cs="Tahoma"/>
        </w:rPr>
      </w:pPr>
    </w:p>
    <w:p w14:paraId="14E16BA8" w14:textId="3B80FB9A" w:rsidR="00DB1086" w:rsidRPr="00112425" w:rsidRDefault="000F5979" w:rsidP="00752F7D">
      <w:pPr>
        <w:keepLines/>
        <w:widowControl w:val="0"/>
        <w:spacing w:after="120" w:line="276" w:lineRule="auto"/>
        <w:jc w:val="both"/>
        <w:rPr>
          <w:rFonts w:ascii="Tahoma" w:hAnsi="Tahoma" w:cs="Tahoma"/>
        </w:rPr>
      </w:pPr>
      <w:r w:rsidRPr="000F5979">
        <w:rPr>
          <w:rFonts w:ascii="Tahoma" w:hAnsi="Tahoma" w:cs="Tahoma"/>
        </w:rPr>
        <w:t>n</w:t>
      </w:r>
      <w:r w:rsidR="00DB1086" w:rsidRPr="000F5979">
        <w:rPr>
          <w:rFonts w:ascii="Tahoma" w:hAnsi="Tahoma" w:cs="Tahoma"/>
        </w:rPr>
        <w:t>aročnika</w:t>
      </w:r>
      <w:r w:rsidR="00E20572" w:rsidRPr="000F5979">
        <w:rPr>
          <w:rFonts w:ascii="Tahoma" w:hAnsi="Tahoma" w:cs="Tahoma"/>
        </w:rPr>
        <w:t xml:space="preserve"> </w:t>
      </w:r>
      <w:r w:rsidRPr="000F5979">
        <w:rPr>
          <w:rFonts w:ascii="Tahoma" w:hAnsi="Tahoma" w:cs="Tahoma"/>
          <w:snapToGrid w:val="0"/>
        </w:rPr>
        <w:t>JAVNO PODJETJE LJUBLJANSKI POTNIŠKI PROMET, d.o.o.</w:t>
      </w:r>
      <w:r w:rsidR="00DB1086" w:rsidRPr="000F5979">
        <w:rPr>
          <w:rFonts w:ascii="Tahoma" w:hAnsi="Tahoma" w:cs="Tahoma"/>
        </w:rPr>
        <w:t>,</w:t>
      </w:r>
      <w:r w:rsidR="00E20572" w:rsidRPr="000F5979">
        <w:rPr>
          <w:rFonts w:ascii="Tahoma" w:hAnsi="Tahoma" w:cs="Tahoma"/>
        </w:rPr>
        <w:t xml:space="preserve"> </w:t>
      </w:r>
      <w:r w:rsidR="00CC4B44" w:rsidRPr="000F5979">
        <w:rPr>
          <w:rFonts w:ascii="Tahoma" w:hAnsi="Tahoma" w:cs="Tahoma"/>
        </w:rPr>
        <w:t>Celovška cesta 160</w:t>
      </w:r>
      <w:r w:rsidR="00E20572" w:rsidRPr="000F5979">
        <w:rPr>
          <w:rFonts w:ascii="Tahoma" w:hAnsi="Tahoma" w:cs="Tahoma"/>
        </w:rPr>
        <w:t>,</w:t>
      </w:r>
      <w:r w:rsidR="00E20572">
        <w:rPr>
          <w:rFonts w:ascii="Tahoma" w:hAnsi="Tahoma" w:cs="Tahoma"/>
        </w:rPr>
        <w:t xml:space="preserve"> Ljubljana,</w:t>
      </w:r>
      <w:r w:rsidR="00DB1086" w:rsidRPr="00112425">
        <w:rPr>
          <w:rFonts w:ascii="Tahoma" w:hAnsi="Tahoma" w:cs="Tahoma"/>
        </w:rPr>
        <w:t xml:space="preserve"> da na podlagi potrjenega računa oziroma situacije neposredno plačuje naše obveznosti do naslednjih podizvajalcev:</w:t>
      </w:r>
    </w:p>
    <w:p w14:paraId="26EBBBFD" w14:textId="77777777" w:rsidR="00DB1086" w:rsidRPr="00112425" w:rsidRDefault="00DB1086" w:rsidP="00752F7D">
      <w:pPr>
        <w:keepLines/>
        <w:widowControl w:val="0"/>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DB1086" w:rsidRPr="00112425" w14:paraId="1B88CF9D" w14:textId="77777777" w:rsidTr="0057352F">
        <w:tc>
          <w:tcPr>
            <w:tcW w:w="392" w:type="dxa"/>
            <w:shd w:val="clear" w:color="auto" w:fill="auto"/>
            <w:vAlign w:val="center"/>
          </w:tcPr>
          <w:p w14:paraId="3C9795FA" w14:textId="77777777" w:rsidR="00DB1086" w:rsidRPr="00112425" w:rsidRDefault="00DB1086" w:rsidP="00752F7D">
            <w:pPr>
              <w:keepLines/>
              <w:widowControl w:val="0"/>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675" w:type="dxa"/>
            <w:shd w:val="clear" w:color="auto" w:fill="auto"/>
            <w:vAlign w:val="center"/>
          </w:tcPr>
          <w:p w14:paraId="1E617316" w14:textId="77777777" w:rsidR="00DB1086" w:rsidRPr="00112425" w:rsidRDefault="00DB1086" w:rsidP="00752F7D">
            <w:pPr>
              <w:keepLines/>
              <w:widowControl w:val="0"/>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DB1086" w:rsidRPr="00112425" w14:paraId="0E525E2B" w14:textId="77777777" w:rsidTr="0057352F">
        <w:tc>
          <w:tcPr>
            <w:tcW w:w="392" w:type="dxa"/>
            <w:shd w:val="clear" w:color="auto" w:fill="auto"/>
            <w:vAlign w:val="center"/>
          </w:tcPr>
          <w:p w14:paraId="6A916B7C"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67D56FC0"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22D14AF"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167F41B0" w14:textId="77777777" w:rsidR="00DB1086" w:rsidRPr="00112425" w:rsidRDefault="00DB1086" w:rsidP="00752F7D">
            <w:pPr>
              <w:keepLines/>
              <w:widowControl w:val="0"/>
              <w:spacing w:line="276" w:lineRule="auto"/>
              <w:rPr>
                <w:rFonts w:ascii="Tahoma" w:hAnsi="Tahoma" w:cs="Tahoma"/>
                <w:sz w:val="22"/>
                <w:szCs w:val="22"/>
                <w:lang w:eastAsia="en-US"/>
              </w:rPr>
            </w:pPr>
          </w:p>
          <w:p w14:paraId="2B07B4B0" w14:textId="77777777" w:rsidR="00DB1086" w:rsidRPr="00112425" w:rsidRDefault="00DB1086" w:rsidP="00752F7D">
            <w:pPr>
              <w:keepLines/>
              <w:widowControl w:val="0"/>
              <w:spacing w:line="276" w:lineRule="auto"/>
              <w:rPr>
                <w:rFonts w:ascii="Tahoma" w:hAnsi="Tahoma" w:cs="Tahoma"/>
                <w:sz w:val="22"/>
                <w:szCs w:val="22"/>
                <w:lang w:eastAsia="en-US"/>
              </w:rPr>
            </w:pPr>
          </w:p>
          <w:p w14:paraId="61AB93CF" w14:textId="77777777"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14:paraId="79A2E39C" w14:textId="77777777" w:rsidTr="0057352F">
        <w:tc>
          <w:tcPr>
            <w:tcW w:w="392" w:type="dxa"/>
            <w:shd w:val="clear" w:color="auto" w:fill="auto"/>
            <w:vAlign w:val="center"/>
          </w:tcPr>
          <w:p w14:paraId="08F355AA"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7A2A1D84"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CBB4B16"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783C67D3" w14:textId="77777777" w:rsidR="00DB1086" w:rsidRPr="00112425" w:rsidRDefault="00DB1086" w:rsidP="00752F7D">
            <w:pPr>
              <w:keepLines/>
              <w:widowControl w:val="0"/>
              <w:spacing w:line="276" w:lineRule="auto"/>
              <w:rPr>
                <w:rFonts w:ascii="Tahoma" w:hAnsi="Tahoma" w:cs="Tahoma"/>
                <w:sz w:val="22"/>
                <w:szCs w:val="22"/>
                <w:lang w:eastAsia="en-US"/>
              </w:rPr>
            </w:pPr>
          </w:p>
          <w:p w14:paraId="40680BE1" w14:textId="77777777" w:rsidR="00DB1086" w:rsidRPr="00112425" w:rsidRDefault="00DB1086" w:rsidP="00752F7D">
            <w:pPr>
              <w:keepLines/>
              <w:widowControl w:val="0"/>
              <w:spacing w:line="276" w:lineRule="auto"/>
              <w:rPr>
                <w:rFonts w:ascii="Tahoma" w:hAnsi="Tahoma" w:cs="Tahoma"/>
                <w:sz w:val="22"/>
                <w:szCs w:val="22"/>
                <w:lang w:eastAsia="en-US"/>
              </w:rPr>
            </w:pPr>
          </w:p>
          <w:p w14:paraId="729C84E3" w14:textId="77777777" w:rsidR="00DB1086" w:rsidRPr="00112425" w:rsidRDefault="00DB1086" w:rsidP="00752F7D">
            <w:pPr>
              <w:keepLines/>
              <w:widowControl w:val="0"/>
              <w:spacing w:line="276" w:lineRule="auto"/>
              <w:rPr>
                <w:rFonts w:ascii="Tahoma" w:hAnsi="Tahoma" w:cs="Tahoma"/>
                <w:sz w:val="22"/>
                <w:szCs w:val="22"/>
                <w:lang w:eastAsia="en-US"/>
              </w:rPr>
            </w:pPr>
          </w:p>
        </w:tc>
      </w:tr>
      <w:tr w:rsidR="00DB1086" w:rsidRPr="00112425" w14:paraId="3BD373D4" w14:textId="77777777" w:rsidTr="0057352F">
        <w:tc>
          <w:tcPr>
            <w:tcW w:w="392" w:type="dxa"/>
            <w:shd w:val="clear" w:color="auto" w:fill="auto"/>
            <w:vAlign w:val="center"/>
          </w:tcPr>
          <w:p w14:paraId="7902CE48" w14:textId="77777777" w:rsidR="00DB1086" w:rsidRPr="00112425" w:rsidRDefault="00DB1086" w:rsidP="00752F7D">
            <w:pPr>
              <w:keepLines/>
              <w:widowControl w:val="0"/>
              <w:spacing w:line="276" w:lineRule="auto"/>
              <w:jc w:val="center"/>
              <w:rPr>
                <w:rFonts w:ascii="Tahoma" w:hAnsi="Tahoma" w:cs="Tahoma"/>
                <w:sz w:val="16"/>
                <w:szCs w:val="22"/>
                <w:lang w:eastAsia="en-US"/>
              </w:rPr>
            </w:pPr>
          </w:p>
          <w:p w14:paraId="7BB08EAC" w14:textId="77777777" w:rsidR="00DB1086" w:rsidRPr="00112425" w:rsidRDefault="00DB1086" w:rsidP="00752F7D">
            <w:pPr>
              <w:keepLines/>
              <w:widowControl w:val="0"/>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F5E59B1" w14:textId="77777777" w:rsidR="00DB1086" w:rsidRPr="00112425"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21A3A2DC" w14:textId="77777777" w:rsidR="00DB1086" w:rsidRPr="00112425" w:rsidRDefault="00DB1086" w:rsidP="00752F7D">
            <w:pPr>
              <w:keepLines/>
              <w:widowControl w:val="0"/>
              <w:spacing w:line="276" w:lineRule="auto"/>
              <w:rPr>
                <w:rFonts w:ascii="Tahoma" w:hAnsi="Tahoma" w:cs="Tahoma"/>
                <w:sz w:val="22"/>
                <w:szCs w:val="22"/>
                <w:lang w:eastAsia="en-US"/>
              </w:rPr>
            </w:pPr>
          </w:p>
          <w:p w14:paraId="1DAB974F" w14:textId="77777777" w:rsidR="00DB1086" w:rsidRPr="00112425" w:rsidRDefault="00DB1086" w:rsidP="00752F7D">
            <w:pPr>
              <w:keepLines/>
              <w:widowControl w:val="0"/>
              <w:spacing w:line="276" w:lineRule="auto"/>
              <w:rPr>
                <w:rFonts w:ascii="Tahoma" w:hAnsi="Tahoma" w:cs="Tahoma"/>
                <w:sz w:val="22"/>
                <w:szCs w:val="22"/>
                <w:lang w:eastAsia="en-US"/>
              </w:rPr>
            </w:pPr>
          </w:p>
          <w:p w14:paraId="5AD86CD1" w14:textId="77777777" w:rsidR="00DB1086" w:rsidRPr="00112425" w:rsidRDefault="00DB1086" w:rsidP="00752F7D">
            <w:pPr>
              <w:keepLines/>
              <w:widowControl w:val="0"/>
              <w:spacing w:line="276" w:lineRule="auto"/>
              <w:rPr>
                <w:rFonts w:ascii="Tahoma" w:hAnsi="Tahoma" w:cs="Tahoma"/>
                <w:sz w:val="22"/>
                <w:szCs w:val="22"/>
                <w:lang w:eastAsia="en-US"/>
              </w:rPr>
            </w:pPr>
          </w:p>
        </w:tc>
      </w:tr>
    </w:tbl>
    <w:p w14:paraId="3A0F670E" w14:textId="77777777" w:rsidR="00DB1086" w:rsidRPr="00112425" w:rsidRDefault="00DB1086" w:rsidP="00752F7D">
      <w:pPr>
        <w:keepLines/>
        <w:widowControl w:val="0"/>
        <w:jc w:val="both"/>
        <w:rPr>
          <w:rFonts w:ascii="Tahoma" w:hAnsi="Tahoma" w:cs="Tahoma"/>
          <w:bCs/>
          <w:i/>
          <w:noProof/>
          <w:sz w:val="18"/>
          <w:szCs w:val="18"/>
        </w:rPr>
      </w:pPr>
    </w:p>
    <w:p w14:paraId="7BF15228" w14:textId="77777777" w:rsidR="00DB1086" w:rsidRPr="00112425" w:rsidRDefault="00DB1086" w:rsidP="00752F7D">
      <w:pPr>
        <w:keepLines/>
        <w:widowControl w:val="0"/>
        <w:jc w:val="both"/>
        <w:rPr>
          <w:rFonts w:ascii="Tahoma" w:hAnsi="Tahoma" w:cs="Tahoma"/>
          <w:bCs/>
          <w:i/>
          <w:noProof/>
          <w:sz w:val="18"/>
          <w:szCs w:val="18"/>
        </w:rPr>
      </w:pPr>
    </w:p>
    <w:p w14:paraId="73E9D312" w14:textId="77777777" w:rsidR="00DB1086" w:rsidRDefault="00DB1086" w:rsidP="00752F7D">
      <w:pPr>
        <w:keepLines/>
        <w:widowControl w:val="0"/>
        <w:tabs>
          <w:tab w:val="left" w:pos="2835"/>
        </w:tabs>
        <w:ind w:left="284" w:hanging="284"/>
        <w:jc w:val="both"/>
        <w:rPr>
          <w:rFonts w:ascii="Tahoma" w:hAnsi="Tahoma" w:cs="Tahoma"/>
        </w:rPr>
      </w:pPr>
    </w:p>
    <w:p w14:paraId="6C535432" w14:textId="77777777" w:rsidR="00A45856" w:rsidRDefault="00A45856" w:rsidP="00752F7D">
      <w:pPr>
        <w:keepLines/>
        <w:widowControl w:val="0"/>
        <w:tabs>
          <w:tab w:val="left" w:pos="2835"/>
        </w:tabs>
        <w:ind w:left="284" w:hanging="284"/>
        <w:jc w:val="both"/>
        <w:rPr>
          <w:rFonts w:ascii="Tahoma" w:hAnsi="Tahoma" w:cs="Tahoma"/>
        </w:rPr>
      </w:pPr>
    </w:p>
    <w:p w14:paraId="53D1E957" w14:textId="77777777" w:rsidR="00A45856" w:rsidRDefault="00A45856" w:rsidP="00752F7D">
      <w:pPr>
        <w:keepLines/>
        <w:widowControl w:val="0"/>
        <w:tabs>
          <w:tab w:val="left" w:pos="2835"/>
        </w:tabs>
        <w:ind w:left="284" w:hanging="284"/>
        <w:jc w:val="both"/>
        <w:rPr>
          <w:rFonts w:ascii="Tahoma" w:hAnsi="Tahoma" w:cs="Tahoma"/>
        </w:rPr>
      </w:pPr>
    </w:p>
    <w:p w14:paraId="36F18D17" w14:textId="77777777" w:rsidR="00A45856" w:rsidRDefault="00A45856" w:rsidP="00752F7D">
      <w:pPr>
        <w:keepLines/>
        <w:widowControl w:val="0"/>
        <w:tabs>
          <w:tab w:val="left" w:pos="2835"/>
        </w:tabs>
        <w:ind w:left="284" w:hanging="284"/>
        <w:jc w:val="both"/>
        <w:rPr>
          <w:rFonts w:ascii="Tahoma" w:hAnsi="Tahoma" w:cs="Tahoma"/>
        </w:rPr>
      </w:pPr>
    </w:p>
    <w:p w14:paraId="6BBE8711" w14:textId="77777777" w:rsidR="00A45856" w:rsidRPr="00112425" w:rsidRDefault="00A45856" w:rsidP="00752F7D">
      <w:pPr>
        <w:keepLines/>
        <w:widowControl w:val="0"/>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DB1086" w:rsidRPr="00112425" w14:paraId="41B19CA2" w14:textId="77777777" w:rsidTr="0057352F">
        <w:tc>
          <w:tcPr>
            <w:tcW w:w="3189" w:type="dxa"/>
            <w:tcBorders>
              <w:top w:val="single" w:sz="4" w:space="0" w:color="auto"/>
            </w:tcBorders>
            <w:vAlign w:val="bottom"/>
          </w:tcPr>
          <w:p w14:paraId="07507D9B"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14:paraId="35EF6279"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žig</w:t>
            </w:r>
          </w:p>
        </w:tc>
        <w:tc>
          <w:tcPr>
            <w:tcW w:w="4111" w:type="dxa"/>
            <w:tcBorders>
              <w:top w:val="single" w:sz="4" w:space="0" w:color="auto"/>
            </w:tcBorders>
          </w:tcPr>
          <w:p w14:paraId="3BA19A84" w14:textId="77777777" w:rsidR="00DB1086" w:rsidRPr="00112425" w:rsidRDefault="00DB1086" w:rsidP="00752F7D">
            <w:pPr>
              <w:keepLines/>
              <w:widowControl w:val="0"/>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14:paraId="55D2D528" w14:textId="77777777" w:rsidR="00DB1086" w:rsidRPr="00112425" w:rsidRDefault="00DB1086" w:rsidP="00752F7D">
      <w:pPr>
        <w:keepLines/>
        <w:widowControl w:val="0"/>
        <w:tabs>
          <w:tab w:val="left" w:pos="2835"/>
        </w:tabs>
        <w:ind w:left="284" w:hanging="284"/>
        <w:jc w:val="both"/>
        <w:rPr>
          <w:rFonts w:ascii="Tahoma" w:hAnsi="Tahoma" w:cs="Tahoma"/>
        </w:rPr>
      </w:pPr>
    </w:p>
    <w:p w14:paraId="1448455D" w14:textId="77777777" w:rsidR="00DB1086" w:rsidRPr="00112425" w:rsidRDefault="00DB1086" w:rsidP="00752F7D">
      <w:pPr>
        <w:keepLines/>
        <w:widowControl w:val="0"/>
        <w:tabs>
          <w:tab w:val="left" w:pos="2835"/>
        </w:tabs>
        <w:ind w:left="284" w:hanging="284"/>
        <w:jc w:val="both"/>
        <w:rPr>
          <w:rFonts w:ascii="Tahoma" w:hAnsi="Tahoma" w:cs="Tahoma"/>
        </w:rPr>
      </w:pPr>
    </w:p>
    <w:p w14:paraId="3399AE7E" w14:textId="77777777" w:rsidR="00DB1086" w:rsidRDefault="00DB1086" w:rsidP="00752F7D">
      <w:pPr>
        <w:keepLines/>
        <w:widowControl w:val="0"/>
        <w:tabs>
          <w:tab w:val="left" w:pos="2835"/>
        </w:tabs>
        <w:ind w:left="284" w:hanging="284"/>
        <w:jc w:val="both"/>
        <w:rPr>
          <w:rFonts w:ascii="Tahoma" w:hAnsi="Tahoma" w:cs="Tahoma"/>
        </w:rPr>
      </w:pPr>
    </w:p>
    <w:p w14:paraId="29C7E9F9" w14:textId="77777777" w:rsidR="00A155CE" w:rsidRDefault="00A155CE" w:rsidP="00752F7D">
      <w:pPr>
        <w:keepLines/>
        <w:widowControl w:val="0"/>
        <w:tabs>
          <w:tab w:val="left" w:pos="2835"/>
        </w:tabs>
        <w:ind w:left="284" w:hanging="284"/>
        <w:jc w:val="both"/>
        <w:rPr>
          <w:rFonts w:ascii="Tahoma" w:hAnsi="Tahoma" w:cs="Tahoma"/>
        </w:rPr>
      </w:pPr>
    </w:p>
    <w:p w14:paraId="7567B2E5" w14:textId="77777777" w:rsidR="00A155CE" w:rsidRPr="00112425" w:rsidRDefault="00A155CE" w:rsidP="00752F7D">
      <w:pPr>
        <w:keepLines/>
        <w:widowControl w:val="0"/>
        <w:tabs>
          <w:tab w:val="left" w:pos="2835"/>
        </w:tabs>
        <w:ind w:left="284" w:hanging="284"/>
        <w:jc w:val="both"/>
        <w:rPr>
          <w:rFonts w:ascii="Tahoma" w:hAnsi="Tahoma" w:cs="Tahoma"/>
        </w:rPr>
      </w:pPr>
    </w:p>
    <w:p w14:paraId="2646F94C" w14:textId="77777777"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0BD6A710" w14:textId="77777777" w:rsidR="00DB1086" w:rsidRPr="00112425" w:rsidRDefault="00DB1086" w:rsidP="00752F7D">
      <w:pPr>
        <w:keepLines/>
        <w:widowControl w:val="0"/>
        <w:jc w:val="both"/>
        <w:rPr>
          <w:rFonts w:ascii="Tahoma" w:hAnsi="Tahoma" w:cs="Tahoma"/>
          <w:i/>
          <w:iCs/>
          <w:sz w:val="16"/>
          <w:szCs w:val="22"/>
        </w:rPr>
      </w:pPr>
    </w:p>
    <w:p w14:paraId="44D3CB1B" w14:textId="77777777" w:rsidR="00DB1086" w:rsidRPr="00112425" w:rsidRDefault="00DB1086" w:rsidP="00752F7D">
      <w:pPr>
        <w:keepLines/>
        <w:widowControl w:val="0"/>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0C23B0CA" w14:textId="77777777" w:rsidR="00DB1086" w:rsidRPr="00112425" w:rsidRDefault="00DB1086" w:rsidP="00752F7D">
      <w:pPr>
        <w:keepLines/>
        <w:widowControl w:val="0"/>
        <w:jc w:val="both"/>
        <w:rPr>
          <w:rFonts w:ascii="Tahoma" w:hAnsi="Tahoma" w:cs="Tahoma"/>
          <w:i/>
          <w:iCs/>
          <w:szCs w:val="22"/>
        </w:rPr>
      </w:pPr>
    </w:p>
    <w:p w14:paraId="5041F106" w14:textId="77777777" w:rsidR="00DB1086" w:rsidRPr="00112425" w:rsidRDefault="00DB1086" w:rsidP="00752F7D">
      <w:pPr>
        <w:keepLines/>
        <w:widowControl w:val="0"/>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0CC86380" w14:textId="77777777" w:rsidR="00DB1086" w:rsidRPr="00112425" w:rsidRDefault="00DB1086" w:rsidP="00752F7D">
      <w:pPr>
        <w:keepLines/>
        <w:widowControl w:val="0"/>
        <w:jc w:val="both"/>
        <w:rPr>
          <w:rFonts w:ascii="Tahoma" w:hAnsi="Tahoma" w:cs="Tahoma"/>
          <w:i/>
          <w:sz w:val="18"/>
        </w:rPr>
      </w:pPr>
    </w:p>
    <w:p w14:paraId="7E9DE3B0" w14:textId="77777777" w:rsidR="00DB1086" w:rsidRPr="00112425" w:rsidRDefault="00DB1086" w:rsidP="00752F7D">
      <w:pPr>
        <w:keepLines/>
        <w:widowControl w:val="0"/>
        <w:jc w:val="both"/>
        <w:rPr>
          <w:rFonts w:ascii="Tahoma" w:hAnsi="Tahoma" w:cs="Tahoma"/>
          <w:i/>
          <w:sz w:val="18"/>
        </w:rPr>
      </w:pPr>
      <w:r w:rsidRPr="00112425">
        <w:rPr>
          <w:rFonts w:ascii="Tahoma" w:hAnsi="Tahoma" w:cs="Tahoma"/>
          <w:i/>
          <w:sz w:val="18"/>
        </w:rPr>
        <w:t>Obrazec se po potrebi kopira!</w:t>
      </w:r>
    </w:p>
    <w:p w14:paraId="0A34CE01" w14:textId="77777777" w:rsidR="00DB1086" w:rsidRDefault="00DB1086" w:rsidP="00752F7D">
      <w:pPr>
        <w:keepLines/>
        <w:widowControl w:val="0"/>
        <w:jc w:val="both"/>
        <w:rPr>
          <w:rFonts w:ascii="Tahoma" w:hAnsi="Tahoma" w:cs="Tahoma"/>
        </w:rPr>
      </w:pPr>
    </w:p>
    <w:p w14:paraId="26CFA19B" w14:textId="77777777" w:rsidR="00DB1086" w:rsidRDefault="00DB1086" w:rsidP="00752F7D">
      <w:pPr>
        <w:keepLines/>
        <w:widowControl w:val="0"/>
        <w:jc w:val="both"/>
        <w:rPr>
          <w:rFonts w:ascii="Tahoma" w:hAnsi="Tahoma" w:cs="Tahoma"/>
        </w:rPr>
      </w:pPr>
    </w:p>
    <w:p w14:paraId="0677755A" w14:textId="77777777" w:rsidR="00DB1086" w:rsidRDefault="00DB1086" w:rsidP="00752F7D">
      <w:pPr>
        <w:keepLines/>
        <w:widowControl w:val="0"/>
        <w:jc w:val="both"/>
        <w:rPr>
          <w:rFonts w:ascii="Tahoma" w:hAnsi="Tahoma" w:cs="Tahoma"/>
        </w:rPr>
      </w:pPr>
    </w:p>
    <w:p w14:paraId="2FDDC075" w14:textId="77777777" w:rsidR="0054103B" w:rsidRDefault="0054103B" w:rsidP="00752F7D">
      <w:pPr>
        <w:keepLines/>
        <w:widowControl w:val="0"/>
        <w:jc w:val="both"/>
        <w:rPr>
          <w:rFonts w:ascii="Tahoma" w:hAnsi="Tahoma" w:cs="Tahoma"/>
        </w:rPr>
      </w:pPr>
    </w:p>
    <w:p w14:paraId="692D1C46" w14:textId="77777777" w:rsidR="0054103B" w:rsidRDefault="0054103B" w:rsidP="00752F7D">
      <w:pPr>
        <w:keepLines/>
        <w:widowControl w:val="0"/>
        <w:jc w:val="both"/>
        <w:rPr>
          <w:rFonts w:ascii="Tahoma" w:hAnsi="Tahoma" w:cs="Tahoma"/>
        </w:rPr>
      </w:pPr>
    </w:p>
    <w:p w14:paraId="02A2861F" w14:textId="77777777" w:rsidR="0054103B" w:rsidRDefault="0054103B" w:rsidP="00752F7D">
      <w:pPr>
        <w:keepLines/>
        <w:widowControl w:val="0"/>
        <w:jc w:val="both"/>
        <w:rPr>
          <w:rFonts w:ascii="Tahoma" w:hAnsi="Tahoma" w:cs="Tahoma"/>
        </w:rPr>
      </w:pPr>
    </w:p>
    <w:p w14:paraId="2FFFFAD3" w14:textId="77777777" w:rsidR="00DB1086" w:rsidRDefault="00DB1086"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2C44AD5A" w14:textId="77777777" w:rsidTr="00B976DC">
        <w:tc>
          <w:tcPr>
            <w:tcW w:w="7725" w:type="dxa"/>
          </w:tcPr>
          <w:p w14:paraId="0A4646E7" w14:textId="77777777" w:rsidR="00B976DC" w:rsidRPr="00C8579C" w:rsidRDefault="005F1B04" w:rsidP="00752F7D">
            <w:pPr>
              <w:keepLines/>
              <w:widowControl w:val="0"/>
              <w:jc w:val="both"/>
              <w:rPr>
                <w:rFonts w:ascii="Tahoma" w:hAnsi="Tahoma" w:cs="Tahoma"/>
              </w:rPr>
            </w:pPr>
            <w:r>
              <w:rPr>
                <w:rFonts w:ascii="Tahoma" w:hAnsi="Tahoma" w:cs="Tahoma"/>
              </w:rPr>
              <w:t>SOGLASJE</w:t>
            </w:r>
            <w:r w:rsidR="00B976DC" w:rsidRPr="00C8579C">
              <w:rPr>
                <w:rFonts w:ascii="Tahoma" w:hAnsi="Tahoma" w:cs="Tahoma"/>
              </w:rPr>
              <w:t xml:space="preserve"> PODIZVAJALCA ZA NEPOSREDNA PLAČILA</w:t>
            </w:r>
          </w:p>
        </w:tc>
        <w:tc>
          <w:tcPr>
            <w:tcW w:w="1417" w:type="dxa"/>
          </w:tcPr>
          <w:p w14:paraId="451AB2A8" w14:textId="77777777" w:rsidR="00B976DC" w:rsidRPr="00C8579C" w:rsidRDefault="00B976DC" w:rsidP="00752F7D">
            <w:pPr>
              <w:keepLines/>
              <w:widowControl w:val="0"/>
              <w:jc w:val="both"/>
              <w:rPr>
                <w:rFonts w:ascii="Tahoma" w:hAnsi="Tahoma" w:cs="Tahoma"/>
                <w:b/>
                <w:i/>
              </w:rPr>
            </w:pPr>
            <w:r w:rsidRPr="00C8579C">
              <w:rPr>
                <w:rFonts w:ascii="Tahoma" w:hAnsi="Tahoma" w:cs="Tahoma"/>
                <w:b/>
                <w:i/>
              </w:rPr>
              <w:t>Priloga 4/2</w:t>
            </w:r>
          </w:p>
        </w:tc>
      </w:tr>
    </w:tbl>
    <w:p w14:paraId="61BB12C3" w14:textId="77777777" w:rsidR="00094688" w:rsidRPr="00C8579C" w:rsidRDefault="00094688" w:rsidP="00752F7D">
      <w:pPr>
        <w:keepLines/>
        <w:widowControl w:val="0"/>
        <w:jc w:val="both"/>
        <w:rPr>
          <w:rFonts w:ascii="Tahoma" w:hAnsi="Tahoma" w:cs="Tahoma"/>
        </w:rPr>
      </w:pPr>
    </w:p>
    <w:p w14:paraId="7E7D2E6C" w14:textId="77777777" w:rsidR="003C599D" w:rsidRDefault="003C599D" w:rsidP="00752F7D">
      <w:pPr>
        <w:keepLines/>
        <w:widowControl w:val="0"/>
        <w:jc w:val="both"/>
        <w:rPr>
          <w:rFonts w:ascii="Tahoma" w:hAnsi="Tahoma" w:cs="Tahoma"/>
        </w:rPr>
      </w:pPr>
    </w:p>
    <w:p w14:paraId="236AE36A" w14:textId="77777777" w:rsidR="003C599D" w:rsidRDefault="003C599D" w:rsidP="00752F7D">
      <w:pPr>
        <w:keepLines/>
        <w:widowControl w:val="0"/>
        <w:jc w:val="both"/>
        <w:rPr>
          <w:rFonts w:ascii="Tahoma" w:hAnsi="Tahoma" w:cs="Tahoma"/>
        </w:rPr>
      </w:pPr>
    </w:p>
    <w:p w14:paraId="56A32EDA" w14:textId="77777777" w:rsidR="00805B6C" w:rsidRPr="00C8579C" w:rsidRDefault="00805B6C" w:rsidP="00752F7D">
      <w:pPr>
        <w:keepLines/>
        <w:widowControl w:val="0"/>
        <w:jc w:val="both"/>
        <w:rPr>
          <w:rFonts w:ascii="Tahoma" w:hAnsi="Tahoma" w:cs="Tahoma"/>
        </w:rPr>
      </w:pPr>
      <w:r w:rsidRPr="00C8579C">
        <w:rPr>
          <w:rFonts w:ascii="Tahoma" w:hAnsi="Tahoma" w:cs="Tahoma"/>
        </w:rPr>
        <w:t>Podizvajalec_______________________________________________________________________ (</w:t>
      </w:r>
      <w:r w:rsidRPr="00C8579C">
        <w:rPr>
          <w:rFonts w:ascii="Tahoma" w:hAnsi="Tahoma" w:cs="Tahoma"/>
          <w:i/>
        </w:rPr>
        <w:t>naziv podizvajalca in polni naslov</w:t>
      </w:r>
      <w:r w:rsidRPr="00C8579C">
        <w:rPr>
          <w:rFonts w:ascii="Tahoma" w:hAnsi="Tahoma" w:cs="Tahoma"/>
        </w:rPr>
        <w:t>)</w:t>
      </w:r>
    </w:p>
    <w:p w14:paraId="4D4936C3" w14:textId="77777777" w:rsidR="00805B6C" w:rsidRPr="00C8579C" w:rsidRDefault="00805B6C" w:rsidP="00752F7D">
      <w:pPr>
        <w:keepLines/>
        <w:widowControl w:val="0"/>
        <w:jc w:val="both"/>
        <w:rPr>
          <w:rFonts w:ascii="Tahoma" w:hAnsi="Tahoma" w:cs="Tahoma"/>
        </w:rPr>
      </w:pPr>
    </w:p>
    <w:p w14:paraId="0CC6C151" w14:textId="77777777" w:rsidR="00805B6C" w:rsidRPr="00C8579C" w:rsidRDefault="00805B6C" w:rsidP="00752F7D">
      <w:pPr>
        <w:keepLines/>
        <w:widowControl w:val="0"/>
        <w:jc w:val="both"/>
        <w:rPr>
          <w:rFonts w:ascii="Tahoma" w:hAnsi="Tahoma" w:cs="Tahoma"/>
          <w:b/>
        </w:rPr>
      </w:pPr>
      <w:r w:rsidRPr="00C8579C">
        <w:rPr>
          <w:rFonts w:ascii="Tahoma" w:hAnsi="Tahoma" w:cs="Tahoma"/>
        </w:rPr>
        <w:t xml:space="preserve">ki nastopamo kot podizvajalec pri </w:t>
      </w:r>
      <w:r w:rsidR="00231E11" w:rsidRPr="00C8579C">
        <w:rPr>
          <w:rFonts w:ascii="Tahoma" w:hAnsi="Tahoma" w:cs="Tahoma"/>
        </w:rPr>
        <w:t>ponudniku</w:t>
      </w:r>
    </w:p>
    <w:p w14:paraId="3FF2F82C" w14:textId="77777777" w:rsidR="00805B6C" w:rsidRPr="00C8579C" w:rsidRDefault="00805B6C" w:rsidP="00752F7D">
      <w:pPr>
        <w:keepLines/>
        <w:widowControl w:val="0"/>
        <w:jc w:val="both"/>
        <w:rPr>
          <w:rFonts w:ascii="Tahoma" w:hAnsi="Tahoma" w:cs="Tahoma"/>
        </w:rPr>
      </w:pPr>
      <w:r w:rsidRPr="00C8579C">
        <w:rPr>
          <w:rFonts w:ascii="Tahoma" w:hAnsi="Tahoma" w:cs="Tahoma"/>
          <w:b/>
        </w:rPr>
        <w:t>______________________________________________________________________</w:t>
      </w:r>
    </w:p>
    <w:p w14:paraId="67278F37" w14:textId="77777777" w:rsidR="00FB3918" w:rsidRDefault="00FB3918" w:rsidP="00752F7D">
      <w:pPr>
        <w:keepLines/>
        <w:widowControl w:val="0"/>
        <w:jc w:val="center"/>
        <w:rPr>
          <w:rFonts w:ascii="Tahoma" w:hAnsi="Tahoma" w:cs="Tahoma"/>
          <w:b/>
        </w:rPr>
      </w:pPr>
    </w:p>
    <w:p w14:paraId="73AE2C03" w14:textId="77777777" w:rsidR="003C599D" w:rsidRDefault="003C599D" w:rsidP="00752F7D">
      <w:pPr>
        <w:keepLines/>
        <w:widowControl w:val="0"/>
        <w:jc w:val="center"/>
        <w:rPr>
          <w:rFonts w:ascii="Tahoma" w:hAnsi="Tahoma" w:cs="Tahoma"/>
          <w:b/>
        </w:rPr>
      </w:pPr>
    </w:p>
    <w:p w14:paraId="7BDB52AB" w14:textId="77777777" w:rsidR="003C599D" w:rsidRDefault="003C599D" w:rsidP="00752F7D">
      <w:pPr>
        <w:keepLines/>
        <w:widowControl w:val="0"/>
        <w:jc w:val="center"/>
        <w:rPr>
          <w:rFonts w:ascii="Tahoma" w:hAnsi="Tahoma" w:cs="Tahoma"/>
          <w:b/>
        </w:rPr>
      </w:pPr>
    </w:p>
    <w:p w14:paraId="27FF5366" w14:textId="77777777" w:rsidR="00094688" w:rsidRPr="00C8579C" w:rsidRDefault="005F1B04" w:rsidP="00752F7D">
      <w:pPr>
        <w:keepLines/>
        <w:widowControl w:val="0"/>
        <w:jc w:val="center"/>
        <w:rPr>
          <w:rFonts w:ascii="Tahoma" w:hAnsi="Tahoma" w:cs="Tahoma"/>
          <w:b/>
        </w:rPr>
      </w:pPr>
      <w:r>
        <w:rPr>
          <w:rFonts w:ascii="Tahoma" w:hAnsi="Tahoma" w:cs="Tahoma"/>
          <w:b/>
        </w:rPr>
        <w:t>SOGLAŠAM</w:t>
      </w:r>
      <w:r w:rsidR="00094688" w:rsidRPr="00C8579C">
        <w:rPr>
          <w:rFonts w:ascii="Tahoma" w:hAnsi="Tahoma" w:cs="Tahoma"/>
          <w:b/>
        </w:rPr>
        <w:t>,</w:t>
      </w:r>
    </w:p>
    <w:p w14:paraId="092F2B7A" w14:textId="77777777" w:rsidR="00094688" w:rsidRPr="00C8579C" w:rsidRDefault="00094688" w:rsidP="00752F7D">
      <w:pPr>
        <w:keepLines/>
        <w:widowControl w:val="0"/>
        <w:jc w:val="both"/>
        <w:rPr>
          <w:rFonts w:ascii="Tahoma" w:hAnsi="Tahoma" w:cs="Tahoma"/>
          <w:b/>
        </w:rPr>
      </w:pPr>
    </w:p>
    <w:p w14:paraId="71A39C5E" w14:textId="77777777" w:rsidR="003C599D" w:rsidRDefault="003C599D" w:rsidP="0081227C">
      <w:pPr>
        <w:keepLines/>
        <w:widowControl w:val="0"/>
        <w:jc w:val="both"/>
        <w:rPr>
          <w:rFonts w:ascii="Tahoma" w:hAnsi="Tahoma" w:cs="Tahoma"/>
        </w:rPr>
      </w:pPr>
    </w:p>
    <w:p w14:paraId="2CB2B311" w14:textId="568EE4F4" w:rsidR="00094688" w:rsidRPr="0018536E" w:rsidRDefault="00094688" w:rsidP="0081227C">
      <w:pPr>
        <w:keepLines/>
        <w:widowControl w:val="0"/>
        <w:jc w:val="both"/>
        <w:rPr>
          <w:rFonts w:ascii="Tahoma" w:hAnsi="Tahoma" w:cs="Tahoma"/>
          <w:b/>
        </w:rPr>
      </w:pPr>
      <w:r w:rsidRPr="00C8579C">
        <w:rPr>
          <w:rFonts w:ascii="Tahoma" w:hAnsi="Tahoma" w:cs="Tahoma"/>
        </w:rPr>
        <w:t>da naročnik naše terjatve do izvajalca (</w:t>
      </w:r>
      <w:r w:rsidR="00BD3FC1" w:rsidRPr="00C8579C">
        <w:rPr>
          <w:rFonts w:ascii="Tahoma" w:hAnsi="Tahoma" w:cs="Tahoma"/>
        </w:rPr>
        <w:t>ponudnika</w:t>
      </w:r>
      <w:r w:rsidRPr="00C8579C">
        <w:rPr>
          <w:rFonts w:ascii="Tahoma" w:hAnsi="Tahoma" w:cs="Tahoma"/>
        </w:rPr>
        <w:t>, pri katerem bomo sodelovali kot podizvajalec), v zvezi z izvedbo predmeta javnega naročila</w:t>
      </w:r>
      <w:r w:rsidR="00805B6C" w:rsidRPr="00C8579C">
        <w:rPr>
          <w:rFonts w:ascii="Tahoma" w:hAnsi="Tahoma" w:cs="Tahoma"/>
        </w:rPr>
        <w:t xml:space="preserve"> št. </w:t>
      </w:r>
      <w:r w:rsidR="00CC4B44">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sidR="00CC4B44">
        <w:rPr>
          <w:rFonts w:ascii="Tahoma" w:hAnsi="Tahoma" w:cs="Tahoma"/>
          <w:b/>
        </w:rPr>
        <w:t>Dobava srajc in bluz</w:t>
      </w:r>
      <w:r w:rsidR="0081227C">
        <w:rPr>
          <w:rFonts w:ascii="Tahoma" w:hAnsi="Tahoma" w:cs="Tahoma"/>
          <w:b/>
        </w:rPr>
        <w:t>«</w:t>
      </w:r>
      <w:r w:rsidR="00C034BB">
        <w:rPr>
          <w:rFonts w:ascii="Tahoma" w:hAnsi="Tahoma" w:cs="Tahoma"/>
          <w:b/>
        </w:rPr>
        <w:t>,</w:t>
      </w:r>
      <w:r w:rsidR="00C034BB">
        <w:rPr>
          <w:rFonts w:ascii="Tahoma" w:hAnsi="Tahoma" w:cs="Tahoma"/>
        </w:rPr>
        <w:t xml:space="preserve"> </w:t>
      </w:r>
      <w:r w:rsidRPr="00C8579C">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14:paraId="5E8C62D3" w14:textId="77777777" w:rsidR="00094688" w:rsidRPr="00C8579C" w:rsidRDefault="00094688" w:rsidP="00752F7D">
      <w:pPr>
        <w:keepLines/>
        <w:widowControl w:val="0"/>
        <w:jc w:val="both"/>
        <w:rPr>
          <w:rFonts w:ascii="Tahoma" w:hAnsi="Tahoma" w:cs="Tahoma"/>
        </w:rPr>
      </w:pPr>
    </w:p>
    <w:p w14:paraId="4AB815B7" w14:textId="77777777" w:rsidR="00094688" w:rsidRDefault="00094688" w:rsidP="00752F7D">
      <w:pPr>
        <w:keepLines/>
        <w:widowControl w:val="0"/>
        <w:jc w:val="both"/>
        <w:rPr>
          <w:rFonts w:ascii="Tahoma" w:hAnsi="Tahoma" w:cs="Tahoma"/>
        </w:rPr>
      </w:pPr>
    </w:p>
    <w:p w14:paraId="1325D7E3" w14:textId="77777777" w:rsidR="003C599D" w:rsidRDefault="003C599D" w:rsidP="00752F7D">
      <w:pPr>
        <w:keepLines/>
        <w:widowControl w:val="0"/>
        <w:jc w:val="both"/>
        <w:rPr>
          <w:rFonts w:ascii="Tahoma" w:hAnsi="Tahoma" w:cs="Tahoma"/>
        </w:rPr>
      </w:pPr>
    </w:p>
    <w:p w14:paraId="2DD7E11A" w14:textId="77777777" w:rsidR="003C599D" w:rsidRDefault="003C599D" w:rsidP="00752F7D">
      <w:pPr>
        <w:keepLines/>
        <w:widowControl w:val="0"/>
        <w:jc w:val="both"/>
        <w:rPr>
          <w:rFonts w:ascii="Tahoma" w:hAnsi="Tahoma" w:cs="Tahoma"/>
        </w:rPr>
      </w:pPr>
    </w:p>
    <w:p w14:paraId="4DE380C8" w14:textId="77777777" w:rsidR="00FB3918" w:rsidRDefault="00FB3918" w:rsidP="00752F7D">
      <w:pPr>
        <w:keepLines/>
        <w:widowControl w:val="0"/>
        <w:jc w:val="both"/>
        <w:rPr>
          <w:rFonts w:ascii="Tahoma" w:hAnsi="Tahoma" w:cs="Tahoma"/>
        </w:rPr>
      </w:pPr>
    </w:p>
    <w:p w14:paraId="2BD0466F" w14:textId="77777777" w:rsidR="00FB3918" w:rsidRPr="00C8579C" w:rsidRDefault="00FB3918" w:rsidP="00752F7D">
      <w:pPr>
        <w:keepLines/>
        <w:widowControl w:val="0"/>
        <w:jc w:val="both"/>
        <w:rPr>
          <w:rFonts w:ascii="Tahoma" w:hAnsi="Tahoma" w:cs="Tahoma"/>
        </w:rPr>
      </w:pPr>
    </w:p>
    <w:p w14:paraId="702AD8A1" w14:textId="77777777" w:rsidR="00094688" w:rsidRPr="00C8579C" w:rsidRDefault="00094688" w:rsidP="00752F7D">
      <w:pPr>
        <w:keepLines/>
        <w:widowControl w:val="0"/>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8579C" w14:paraId="32CF84A5" w14:textId="77777777" w:rsidTr="00745A83">
        <w:trPr>
          <w:trHeight w:val="235"/>
        </w:trPr>
        <w:tc>
          <w:tcPr>
            <w:tcW w:w="3402" w:type="dxa"/>
            <w:tcBorders>
              <w:bottom w:val="single" w:sz="4" w:space="0" w:color="auto"/>
            </w:tcBorders>
          </w:tcPr>
          <w:p w14:paraId="36C57D31" w14:textId="77777777" w:rsidR="00094688" w:rsidRPr="00C8579C" w:rsidRDefault="00094688" w:rsidP="00752F7D">
            <w:pPr>
              <w:keepLines/>
              <w:widowControl w:val="0"/>
              <w:jc w:val="both"/>
              <w:rPr>
                <w:rFonts w:ascii="Tahoma" w:hAnsi="Tahoma" w:cs="Tahoma"/>
                <w:snapToGrid w:val="0"/>
              </w:rPr>
            </w:pPr>
          </w:p>
        </w:tc>
        <w:tc>
          <w:tcPr>
            <w:tcW w:w="2977" w:type="dxa"/>
          </w:tcPr>
          <w:p w14:paraId="51609F6F" w14:textId="77777777" w:rsidR="00094688" w:rsidRPr="00C8579C" w:rsidRDefault="00094688" w:rsidP="00752F7D">
            <w:pPr>
              <w:keepLines/>
              <w:widowControl w:val="0"/>
              <w:jc w:val="both"/>
              <w:rPr>
                <w:rFonts w:ascii="Tahoma" w:hAnsi="Tahoma" w:cs="Tahoma"/>
                <w:snapToGrid w:val="0"/>
              </w:rPr>
            </w:pPr>
          </w:p>
        </w:tc>
        <w:tc>
          <w:tcPr>
            <w:tcW w:w="2721" w:type="dxa"/>
            <w:tcBorders>
              <w:bottom w:val="single" w:sz="4" w:space="0" w:color="auto"/>
            </w:tcBorders>
          </w:tcPr>
          <w:p w14:paraId="02D14EFA" w14:textId="77777777" w:rsidR="00094688" w:rsidRPr="00C8579C" w:rsidRDefault="00094688" w:rsidP="00752F7D">
            <w:pPr>
              <w:keepLines/>
              <w:widowControl w:val="0"/>
              <w:jc w:val="both"/>
              <w:rPr>
                <w:rFonts w:ascii="Tahoma" w:hAnsi="Tahoma" w:cs="Tahoma"/>
                <w:snapToGrid w:val="0"/>
              </w:rPr>
            </w:pPr>
          </w:p>
        </w:tc>
      </w:tr>
      <w:tr w:rsidR="00094688" w:rsidRPr="00C8579C" w14:paraId="26BC6895" w14:textId="77777777" w:rsidTr="00745A83">
        <w:trPr>
          <w:trHeight w:val="235"/>
        </w:trPr>
        <w:tc>
          <w:tcPr>
            <w:tcW w:w="3402" w:type="dxa"/>
            <w:tcBorders>
              <w:top w:val="single" w:sz="4" w:space="0" w:color="auto"/>
            </w:tcBorders>
          </w:tcPr>
          <w:p w14:paraId="5E206DC8" w14:textId="77777777"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(kraj, datum)</w:t>
            </w:r>
          </w:p>
        </w:tc>
        <w:tc>
          <w:tcPr>
            <w:tcW w:w="2977" w:type="dxa"/>
          </w:tcPr>
          <w:p w14:paraId="1D207936" w14:textId="77777777" w:rsidR="00094688" w:rsidRPr="00C8579C" w:rsidRDefault="00094688" w:rsidP="00752F7D">
            <w:pPr>
              <w:keepLines/>
              <w:widowControl w:val="0"/>
              <w:jc w:val="center"/>
              <w:rPr>
                <w:rFonts w:ascii="Tahoma" w:hAnsi="Tahoma" w:cs="Tahoma"/>
                <w:snapToGrid w:val="0"/>
              </w:rPr>
            </w:pPr>
            <w:r w:rsidRPr="00C8579C">
              <w:rPr>
                <w:rFonts w:ascii="Tahoma" w:hAnsi="Tahoma" w:cs="Tahoma"/>
                <w:snapToGrid w:val="0"/>
              </w:rPr>
              <w:t>žig</w:t>
            </w:r>
          </w:p>
        </w:tc>
        <w:tc>
          <w:tcPr>
            <w:tcW w:w="2721" w:type="dxa"/>
            <w:tcBorders>
              <w:top w:val="single" w:sz="4" w:space="0" w:color="auto"/>
            </w:tcBorders>
          </w:tcPr>
          <w:p w14:paraId="01D6C125" w14:textId="77777777" w:rsidR="00094688" w:rsidRPr="00C8579C" w:rsidRDefault="00094688" w:rsidP="00752F7D">
            <w:pPr>
              <w:keepLines/>
              <w:widowControl w:val="0"/>
              <w:jc w:val="both"/>
              <w:rPr>
                <w:rFonts w:ascii="Tahoma" w:hAnsi="Tahoma" w:cs="Tahoma"/>
                <w:snapToGrid w:val="0"/>
              </w:rPr>
            </w:pPr>
            <w:r w:rsidRPr="00C8579C">
              <w:rPr>
                <w:rFonts w:ascii="Tahoma" w:hAnsi="Tahoma" w:cs="Tahoma"/>
                <w:snapToGrid w:val="0"/>
              </w:rPr>
              <w:t>(</w:t>
            </w:r>
            <w:r w:rsidR="00D504E5">
              <w:rPr>
                <w:rFonts w:ascii="Tahoma" w:hAnsi="Tahoma" w:cs="Tahoma"/>
                <w:snapToGrid w:val="0"/>
              </w:rPr>
              <w:t>Ime in priimek ter</w:t>
            </w:r>
            <w:r w:rsidRPr="00C8579C">
              <w:rPr>
                <w:rFonts w:ascii="Tahoma" w:hAnsi="Tahoma" w:cs="Tahoma"/>
              </w:rPr>
              <w:t xml:space="preserve"> podpis</w:t>
            </w:r>
            <w:r w:rsidR="005F1B04">
              <w:rPr>
                <w:rFonts w:ascii="Tahoma" w:hAnsi="Tahoma" w:cs="Tahoma"/>
              </w:rPr>
              <w:t xml:space="preserve"> </w:t>
            </w:r>
            <w:r w:rsidRPr="00C8579C">
              <w:rPr>
                <w:rFonts w:ascii="Tahoma" w:hAnsi="Tahoma" w:cs="Tahoma"/>
              </w:rPr>
              <w:t>podizvajalca</w:t>
            </w:r>
            <w:r w:rsidRPr="00C8579C">
              <w:rPr>
                <w:rFonts w:ascii="Tahoma" w:hAnsi="Tahoma" w:cs="Tahoma"/>
                <w:snapToGrid w:val="0"/>
              </w:rPr>
              <w:t>)</w:t>
            </w:r>
          </w:p>
        </w:tc>
      </w:tr>
    </w:tbl>
    <w:p w14:paraId="2504E231" w14:textId="77777777" w:rsidR="00094688" w:rsidRDefault="00094688" w:rsidP="00752F7D">
      <w:pPr>
        <w:keepLines/>
        <w:widowControl w:val="0"/>
        <w:jc w:val="both"/>
        <w:rPr>
          <w:rFonts w:ascii="Tahoma" w:eastAsia="Calibri" w:hAnsi="Tahoma" w:cs="Tahoma"/>
          <w:sz w:val="22"/>
          <w:szCs w:val="22"/>
          <w:lang w:eastAsia="en-US"/>
        </w:rPr>
      </w:pPr>
    </w:p>
    <w:p w14:paraId="476635E9" w14:textId="77777777" w:rsidR="003C599D" w:rsidRDefault="003C599D" w:rsidP="00752F7D">
      <w:pPr>
        <w:keepLines/>
        <w:widowControl w:val="0"/>
        <w:jc w:val="both"/>
        <w:rPr>
          <w:rFonts w:ascii="Tahoma" w:eastAsia="Calibri" w:hAnsi="Tahoma" w:cs="Tahoma"/>
          <w:sz w:val="22"/>
          <w:szCs w:val="22"/>
          <w:lang w:eastAsia="en-US"/>
        </w:rPr>
      </w:pPr>
    </w:p>
    <w:p w14:paraId="372F09C1" w14:textId="77777777" w:rsidR="003C599D" w:rsidRDefault="003C599D" w:rsidP="00752F7D">
      <w:pPr>
        <w:keepLines/>
        <w:widowControl w:val="0"/>
        <w:jc w:val="both"/>
        <w:rPr>
          <w:rFonts w:ascii="Tahoma" w:eastAsia="Calibri" w:hAnsi="Tahoma" w:cs="Tahoma"/>
          <w:sz w:val="22"/>
          <w:szCs w:val="22"/>
          <w:lang w:eastAsia="en-US"/>
        </w:rPr>
      </w:pPr>
    </w:p>
    <w:p w14:paraId="22961059" w14:textId="77777777" w:rsidR="003C599D" w:rsidRDefault="003C599D" w:rsidP="00752F7D">
      <w:pPr>
        <w:keepLines/>
        <w:widowControl w:val="0"/>
        <w:jc w:val="both"/>
        <w:rPr>
          <w:rFonts w:ascii="Tahoma" w:eastAsia="Calibri" w:hAnsi="Tahoma" w:cs="Tahoma"/>
          <w:sz w:val="22"/>
          <w:szCs w:val="22"/>
          <w:lang w:eastAsia="en-US"/>
        </w:rPr>
      </w:pPr>
    </w:p>
    <w:p w14:paraId="71FDFB00" w14:textId="77777777" w:rsidR="003C599D" w:rsidRPr="00C8579C" w:rsidRDefault="003C599D" w:rsidP="00752F7D">
      <w:pPr>
        <w:keepLines/>
        <w:widowControl w:val="0"/>
        <w:jc w:val="both"/>
        <w:rPr>
          <w:rFonts w:ascii="Tahoma" w:eastAsia="Calibri" w:hAnsi="Tahoma" w:cs="Tahoma"/>
          <w:sz w:val="22"/>
          <w:szCs w:val="22"/>
          <w:lang w:eastAsia="en-US"/>
        </w:rPr>
      </w:pPr>
    </w:p>
    <w:p w14:paraId="37931295" w14:textId="77777777" w:rsidR="00094688" w:rsidRPr="00C8579C" w:rsidRDefault="00094688" w:rsidP="00752F7D">
      <w:pPr>
        <w:keepLines/>
        <w:widowControl w:val="0"/>
        <w:jc w:val="both"/>
        <w:rPr>
          <w:rFonts w:ascii="Tahoma" w:eastAsia="Calibri" w:hAnsi="Tahoma" w:cs="Tahoma"/>
          <w:sz w:val="22"/>
          <w:szCs w:val="22"/>
          <w:lang w:eastAsia="en-US"/>
        </w:rPr>
      </w:pPr>
    </w:p>
    <w:p w14:paraId="203CA10B" w14:textId="77777777" w:rsidR="00094688" w:rsidRPr="00C8579C" w:rsidRDefault="00094688" w:rsidP="00752F7D">
      <w:pPr>
        <w:keepLines/>
        <w:widowControl w:val="0"/>
        <w:tabs>
          <w:tab w:val="left" w:pos="567"/>
          <w:tab w:val="left" w:pos="851"/>
          <w:tab w:val="left" w:pos="993"/>
        </w:tabs>
        <w:jc w:val="both"/>
        <w:rPr>
          <w:rFonts w:ascii="Tahoma" w:hAnsi="Tahoma" w:cs="Tahoma"/>
          <w:i/>
          <w:sz w:val="18"/>
          <w:szCs w:val="22"/>
          <w:lang w:eastAsia="ar-SA"/>
        </w:rPr>
      </w:pPr>
      <w:r w:rsidRPr="00C8579C">
        <w:rPr>
          <w:rFonts w:ascii="Tahoma" w:hAnsi="Tahoma" w:cs="Tahoma"/>
          <w:b/>
          <w:i/>
          <w:sz w:val="18"/>
          <w:szCs w:val="22"/>
          <w:lang w:eastAsia="ar-SA"/>
        </w:rPr>
        <w:t>Navodilo</w:t>
      </w:r>
      <w:r w:rsidRPr="00C8579C">
        <w:rPr>
          <w:rFonts w:ascii="Tahoma" w:hAnsi="Tahoma" w:cs="Tahoma"/>
          <w:i/>
          <w:sz w:val="18"/>
          <w:szCs w:val="22"/>
          <w:lang w:eastAsia="ar-SA"/>
        </w:rPr>
        <w:t>: Obrazec se po potrebi kopira!</w:t>
      </w:r>
    </w:p>
    <w:p w14:paraId="50FADE57"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4330840D"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3746B566" w14:textId="77777777" w:rsidR="00094688" w:rsidRPr="00C8579C" w:rsidRDefault="00094688" w:rsidP="00752F7D">
      <w:pPr>
        <w:keepLines/>
        <w:widowControl w:val="0"/>
        <w:tabs>
          <w:tab w:val="left" w:pos="567"/>
          <w:tab w:val="left" w:pos="851"/>
          <w:tab w:val="left" w:pos="993"/>
        </w:tabs>
        <w:jc w:val="both"/>
        <w:rPr>
          <w:rFonts w:ascii="Tahoma" w:hAnsi="Tahoma" w:cs="Tahoma"/>
          <w:i/>
          <w:sz w:val="16"/>
          <w:szCs w:val="18"/>
          <w:lang w:eastAsia="ar-SA"/>
        </w:rPr>
      </w:pPr>
      <w:r w:rsidRPr="00C8579C">
        <w:rPr>
          <w:rFonts w:ascii="Tahoma" w:hAnsi="Tahoma" w:cs="Tahoma"/>
          <w:b/>
          <w:i/>
          <w:sz w:val="16"/>
          <w:szCs w:val="18"/>
          <w:lang w:eastAsia="ar-SA"/>
        </w:rPr>
        <w:t>Opomba</w:t>
      </w:r>
      <w:r w:rsidRPr="00C8579C">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C8579C">
        <w:rPr>
          <w:rFonts w:ascii="Tahoma" w:hAnsi="Tahoma" w:cs="Tahoma"/>
          <w:i/>
          <w:sz w:val="16"/>
          <w:szCs w:val="18"/>
          <w:u w:val="single"/>
          <w:lang w:eastAsia="ar-SA"/>
        </w:rPr>
        <w:t>V kolikor podizvajalec neposrednih plačil ne zahteva, te priloge</w:t>
      </w:r>
      <w:r w:rsidR="00FD7979" w:rsidRPr="00C8579C">
        <w:rPr>
          <w:rFonts w:ascii="Tahoma" w:hAnsi="Tahoma" w:cs="Tahoma"/>
          <w:i/>
          <w:sz w:val="16"/>
          <w:szCs w:val="18"/>
          <w:u w:val="single"/>
          <w:lang w:eastAsia="ar-SA"/>
        </w:rPr>
        <w:t xml:space="preserve"> ne izpolni oz. priloge</w:t>
      </w:r>
      <w:r w:rsidRPr="00C8579C">
        <w:rPr>
          <w:rFonts w:ascii="Tahoma" w:hAnsi="Tahoma" w:cs="Tahoma"/>
          <w:i/>
          <w:sz w:val="16"/>
          <w:szCs w:val="18"/>
          <w:u w:val="single"/>
          <w:lang w:eastAsia="ar-SA"/>
        </w:rPr>
        <w:t xml:space="preserve"> ni treba prilagati ponudbi.</w:t>
      </w:r>
    </w:p>
    <w:p w14:paraId="2EA9D941" w14:textId="77777777" w:rsidR="00094688" w:rsidRPr="00C8579C" w:rsidRDefault="00094688" w:rsidP="00752F7D">
      <w:pPr>
        <w:keepLines/>
        <w:widowControl w:val="0"/>
        <w:jc w:val="both"/>
        <w:rPr>
          <w:rFonts w:ascii="Tahoma" w:hAnsi="Tahoma" w:cs="Tahoma"/>
        </w:rPr>
      </w:pPr>
    </w:p>
    <w:p w14:paraId="45006C3A" w14:textId="77777777" w:rsidR="00094688" w:rsidRPr="00C8579C" w:rsidRDefault="00094688" w:rsidP="00752F7D">
      <w:pPr>
        <w:keepLines/>
        <w:widowControl w:val="0"/>
        <w:jc w:val="both"/>
        <w:rPr>
          <w:rFonts w:ascii="Tahoma" w:hAnsi="Tahoma" w:cs="Tahoma"/>
        </w:rPr>
      </w:pPr>
    </w:p>
    <w:p w14:paraId="3C44D033" w14:textId="77777777" w:rsidR="00094688" w:rsidRPr="00C8579C" w:rsidRDefault="00094688" w:rsidP="00752F7D">
      <w:pPr>
        <w:keepLines/>
        <w:widowControl w:val="0"/>
        <w:jc w:val="both"/>
        <w:rPr>
          <w:rFonts w:ascii="Tahoma" w:hAnsi="Tahoma" w:cs="Tahoma"/>
        </w:rPr>
      </w:pPr>
    </w:p>
    <w:p w14:paraId="36F41A48" w14:textId="77777777" w:rsidR="00D92424" w:rsidRPr="00C8579C" w:rsidRDefault="00D92424" w:rsidP="00752F7D">
      <w:pPr>
        <w:keepLines/>
        <w:widowControl w:val="0"/>
        <w:rPr>
          <w:rFonts w:ascii="Tahoma" w:hAnsi="Tahoma" w:cs="Tahoma"/>
        </w:rPr>
      </w:pPr>
    </w:p>
    <w:p w14:paraId="4DA10942" w14:textId="77777777" w:rsidR="00D92424" w:rsidRPr="00C8579C" w:rsidRDefault="00D92424" w:rsidP="00752F7D">
      <w:pPr>
        <w:keepLines/>
        <w:widowControl w:val="0"/>
        <w:rPr>
          <w:rFonts w:ascii="Tahoma" w:hAnsi="Tahoma" w:cs="Tahoma"/>
        </w:rPr>
      </w:pPr>
    </w:p>
    <w:p w14:paraId="35ECFF4B" w14:textId="77777777" w:rsidR="00D92424" w:rsidRPr="00C8579C" w:rsidRDefault="00D92424" w:rsidP="00752F7D">
      <w:pPr>
        <w:keepLines/>
        <w:widowControl w:val="0"/>
        <w:rPr>
          <w:rFonts w:ascii="Tahoma" w:hAnsi="Tahoma" w:cs="Tahoma"/>
        </w:rPr>
      </w:pPr>
    </w:p>
    <w:p w14:paraId="600AC3AD" w14:textId="77777777" w:rsidR="00D92424" w:rsidRPr="00C8579C" w:rsidRDefault="00D92424" w:rsidP="00752F7D">
      <w:pPr>
        <w:keepLines/>
        <w:widowControl w:val="0"/>
        <w:rPr>
          <w:rFonts w:ascii="Tahoma" w:hAnsi="Tahoma" w:cs="Tahoma"/>
        </w:rPr>
      </w:pPr>
    </w:p>
    <w:p w14:paraId="18019F1D" w14:textId="77777777" w:rsidR="00D92424" w:rsidRPr="00C8579C" w:rsidRDefault="00D92424" w:rsidP="00752F7D">
      <w:pPr>
        <w:keepLines/>
        <w:widowControl w:val="0"/>
        <w:rPr>
          <w:rFonts w:ascii="Tahoma" w:hAnsi="Tahoma" w:cs="Tahoma"/>
        </w:rPr>
      </w:pPr>
    </w:p>
    <w:p w14:paraId="1141D828" w14:textId="77777777" w:rsidR="00D92424" w:rsidRPr="00C8579C" w:rsidRDefault="00D92424" w:rsidP="00752F7D">
      <w:pPr>
        <w:keepLines/>
        <w:widowControl w:val="0"/>
        <w:rPr>
          <w:rFonts w:ascii="Tahoma" w:hAnsi="Tahoma" w:cs="Tahoma"/>
        </w:rPr>
      </w:pPr>
    </w:p>
    <w:p w14:paraId="260E27FC" w14:textId="77777777" w:rsidR="00D92424" w:rsidRPr="00C8579C" w:rsidRDefault="00D92424" w:rsidP="00752F7D">
      <w:pPr>
        <w:keepLines/>
        <w:widowControl w:val="0"/>
        <w:rPr>
          <w:rFonts w:ascii="Tahoma" w:hAnsi="Tahoma" w:cs="Tahoma"/>
        </w:rPr>
      </w:pPr>
    </w:p>
    <w:p w14:paraId="0820C3E5" w14:textId="77777777" w:rsidR="00D92424" w:rsidRPr="00C8579C" w:rsidRDefault="00D92424" w:rsidP="00752F7D">
      <w:pPr>
        <w:keepLines/>
        <w:widowControl w:val="0"/>
        <w:rPr>
          <w:rFonts w:ascii="Tahoma" w:hAnsi="Tahoma" w:cs="Tahoma"/>
        </w:rPr>
      </w:pPr>
    </w:p>
    <w:p w14:paraId="6C07D765" w14:textId="77777777" w:rsidR="00D92424" w:rsidRPr="00C8579C" w:rsidRDefault="00D92424" w:rsidP="00752F7D">
      <w:pPr>
        <w:keepLines/>
        <w:widowControl w:val="0"/>
        <w:rPr>
          <w:rFonts w:ascii="Tahoma" w:hAnsi="Tahoma" w:cs="Tahoma"/>
        </w:rPr>
      </w:pPr>
    </w:p>
    <w:p w14:paraId="03DF282B" w14:textId="77777777" w:rsidR="00D92424" w:rsidRPr="00C8579C" w:rsidRDefault="00D92424" w:rsidP="00752F7D">
      <w:pPr>
        <w:keepLines/>
        <w:widowControl w:val="0"/>
        <w:rPr>
          <w:rFonts w:ascii="Tahoma" w:hAnsi="Tahoma" w:cs="Tahoma"/>
        </w:rPr>
      </w:pPr>
    </w:p>
    <w:p w14:paraId="2314B172" w14:textId="0556DF79" w:rsidR="00D92424" w:rsidRDefault="00D92424" w:rsidP="00752F7D">
      <w:pPr>
        <w:keepLines/>
        <w:widowControl w:val="0"/>
        <w:rPr>
          <w:rFonts w:ascii="Tahoma" w:hAnsi="Tahoma" w:cs="Tahoma"/>
        </w:rPr>
      </w:pPr>
    </w:p>
    <w:p w14:paraId="70C7E0D2" w14:textId="77777777" w:rsidR="000F5979" w:rsidRPr="00C8579C" w:rsidRDefault="000F5979" w:rsidP="00752F7D">
      <w:pPr>
        <w:keepLines/>
        <w:widowControl w:val="0"/>
        <w:rPr>
          <w:rFonts w:ascii="Tahoma" w:hAnsi="Tahoma" w:cs="Tahoma"/>
        </w:rPr>
      </w:pPr>
    </w:p>
    <w:p w14:paraId="6BE82240" w14:textId="77777777" w:rsidR="00D92424" w:rsidRPr="00C8579C" w:rsidRDefault="00D92424" w:rsidP="00752F7D">
      <w:pPr>
        <w:keepLines/>
        <w:widowControl w:val="0"/>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8579C" w14:paraId="5C0E239D" w14:textId="77777777" w:rsidTr="009229D0">
        <w:tc>
          <w:tcPr>
            <w:tcW w:w="7725" w:type="dxa"/>
          </w:tcPr>
          <w:p w14:paraId="4376E829" w14:textId="77777777" w:rsidR="00B976DC" w:rsidRPr="00C8579C" w:rsidRDefault="00C23AD1" w:rsidP="00752F7D">
            <w:pPr>
              <w:keepLines/>
              <w:widowControl w:val="0"/>
              <w:jc w:val="both"/>
              <w:rPr>
                <w:rFonts w:ascii="Tahoma" w:hAnsi="Tahoma" w:cs="Tahoma"/>
              </w:rPr>
            </w:pPr>
            <w:r w:rsidRPr="00C8579C">
              <w:rPr>
                <w:rFonts w:ascii="Tahoma" w:hAnsi="Tahoma" w:cs="Tahoma"/>
              </w:rPr>
              <w:br w:type="page"/>
            </w:r>
            <w:r w:rsidR="00B976DC" w:rsidRPr="00C8579C">
              <w:rPr>
                <w:rFonts w:ascii="Tahoma" w:hAnsi="Tahoma" w:cs="Tahoma"/>
              </w:rPr>
              <w:t>UDELEŽBA SUBJEKTA, KATEREGA ZMOGLJIVOST SE UPORABLJA</w:t>
            </w:r>
          </w:p>
        </w:tc>
        <w:tc>
          <w:tcPr>
            <w:tcW w:w="912" w:type="dxa"/>
            <w:tcBorders>
              <w:right w:val="nil"/>
            </w:tcBorders>
          </w:tcPr>
          <w:p w14:paraId="43B550ED" w14:textId="77777777" w:rsidR="00B976DC" w:rsidRPr="00C8579C" w:rsidRDefault="00B976DC" w:rsidP="00752F7D">
            <w:pPr>
              <w:keepLines/>
              <w:widowControl w:val="0"/>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1DEE5A62" w14:textId="77777777" w:rsidR="00B976DC" w:rsidRPr="00C8579C" w:rsidRDefault="00B976DC" w:rsidP="00752F7D">
            <w:pPr>
              <w:keepLines/>
              <w:widowControl w:val="0"/>
              <w:jc w:val="both"/>
              <w:rPr>
                <w:rFonts w:ascii="Tahoma" w:hAnsi="Tahoma" w:cs="Tahoma"/>
                <w:b/>
                <w:i/>
              </w:rPr>
            </w:pPr>
            <w:r w:rsidRPr="00C8579C">
              <w:rPr>
                <w:rFonts w:ascii="Tahoma" w:hAnsi="Tahoma" w:cs="Tahoma"/>
                <w:b/>
                <w:i/>
              </w:rPr>
              <w:t>4/3</w:t>
            </w:r>
          </w:p>
        </w:tc>
      </w:tr>
    </w:tbl>
    <w:p w14:paraId="257918DA" w14:textId="77777777" w:rsidR="00D92424" w:rsidRPr="00C8579C" w:rsidRDefault="00D92424" w:rsidP="00752F7D">
      <w:pPr>
        <w:keepLines/>
        <w:widowControl w:val="0"/>
      </w:pPr>
    </w:p>
    <w:p w14:paraId="31BB1C5E" w14:textId="64AC8B53" w:rsidR="0081227C" w:rsidRDefault="00CC4B44" w:rsidP="0081227C">
      <w:pPr>
        <w:keepLines/>
        <w:widowControl w:val="0"/>
        <w:jc w:val="both"/>
        <w:rPr>
          <w:rFonts w:ascii="Tahoma" w:hAnsi="Tahoma" w:cs="Tahoma"/>
          <w:b/>
        </w:rPr>
      </w:pPr>
      <w:r>
        <w:rPr>
          <w:rFonts w:ascii="Tahoma" w:hAnsi="Tahoma" w:cs="Tahoma"/>
          <w:b/>
        </w:rPr>
        <w:t>LPP-</w:t>
      </w:r>
      <w:r w:rsidR="0081495C">
        <w:rPr>
          <w:rFonts w:ascii="Tahoma" w:hAnsi="Tahoma" w:cs="Tahoma"/>
          <w:b/>
        </w:rPr>
        <w:t>65/23</w:t>
      </w:r>
      <w:r w:rsidR="0081227C" w:rsidRPr="00C8579C">
        <w:rPr>
          <w:rFonts w:ascii="Tahoma" w:hAnsi="Tahoma" w:cs="Tahoma"/>
          <w:b/>
        </w:rPr>
        <w:t xml:space="preserve"> – </w:t>
      </w:r>
      <w:r w:rsidR="0081227C">
        <w:rPr>
          <w:rFonts w:ascii="Tahoma" w:hAnsi="Tahoma" w:cs="Tahoma"/>
          <w:b/>
        </w:rPr>
        <w:t>»</w:t>
      </w:r>
      <w:r>
        <w:rPr>
          <w:rFonts w:ascii="Tahoma" w:hAnsi="Tahoma" w:cs="Tahoma"/>
          <w:b/>
        </w:rPr>
        <w:t>Dobava srajc in bluz</w:t>
      </w:r>
      <w:r w:rsidR="0081227C">
        <w:rPr>
          <w:rFonts w:ascii="Tahoma" w:hAnsi="Tahoma" w:cs="Tahoma"/>
          <w:b/>
        </w:rPr>
        <w:t>«</w:t>
      </w:r>
    </w:p>
    <w:p w14:paraId="723C0C53" w14:textId="77777777" w:rsidR="001F1A87" w:rsidRDefault="001F1A87" w:rsidP="00752F7D">
      <w:pPr>
        <w:keepLines/>
        <w:widowControl w:val="0"/>
        <w:tabs>
          <w:tab w:val="left" w:pos="567"/>
          <w:tab w:val="left" w:pos="851"/>
          <w:tab w:val="left" w:pos="993"/>
        </w:tabs>
        <w:jc w:val="both"/>
        <w:rPr>
          <w:rFonts w:ascii="Tahoma" w:hAnsi="Tahoma" w:cs="Tahoma"/>
          <w:b/>
        </w:rPr>
      </w:pPr>
    </w:p>
    <w:p w14:paraId="04B1C59D" w14:textId="77777777" w:rsidR="001F1A87" w:rsidRPr="00C8579C" w:rsidRDefault="001F1A87" w:rsidP="00752F7D">
      <w:pPr>
        <w:keepLines/>
        <w:widowControl w:val="0"/>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C8579C" w14:paraId="6E555AFB" w14:textId="77777777" w:rsidTr="003E7257">
        <w:trPr>
          <w:trHeight w:val="385"/>
          <w:jc w:val="center"/>
        </w:trPr>
        <w:tc>
          <w:tcPr>
            <w:tcW w:w="2534" w:type="dxa"/>
            <w:vAlign w:val="center"/>
          </w:tcPr>
          <w:p w14:paraId="32F6DC72"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Naziv subjekta</w:t>
            </w:r>
          </w:p>
        </w:tc>
        <w:tc>
          <w:tcPr>
            <w:tcW w:w="6520" w:type="dxa"/>
            <w:vAlign w:val="center"/>
          </w:tcPr>
          <w:p w14:paraId="4373D509" w14:textId="77777777" w:rsidR="00B976DC" w:rsidRPr="00C8579C" w:rsidRDefault="00B976DC" w:rsidP="00752F7D">
            <w:pPr>
              <w:keepLines/>
              <w:widowControl w:val="0"/>
              <w:rPr>
                <w:rFonts w:ascii="Tahoma" w:hAnsi="Tahoma" w:cs="Tahoma"/>
                <w:sz w:val="18"/>
                <w:szCs w:val="18"/>
              </w:rPr>
            </w:pPr>
          </w:p>
          <w:p w14:paraId="4DC08905" w14:textId="77777777" w:rsidR="00B976DC" w:rsidRPr="00C8579C" w:rsidRDefault="00B976DC" w:rsidP="00752F7D">
            <w:pPr>
              <w:keepLines/>
              <w:widowControl w:val="0"/>
              <w:rPr>
                <w:rFonts w:ascii="Tahoma" w:hAnsi="Tahoma" w:cs="Tahoma"/>
                <w:sz w:val="18"/>
                <w:szCs w:val="18"/>
              </w:rPr>
            </w:pPr>
          </w:p>
        </w:tc>
      </w:tr>
      <w:tr w:rsidR="00B976DC" w:rsidRPr="00C8579C" w14:paraId="1F995EAB" w14:textId="77777777" w:rsidTr="003E7257">
        <w:trPr>
          <w:jc w:val="center"/>
        </w:trPr>
        <w:tc>
          <w:tcPr>
            <w:tcW w:w="2534" w:type="dxa"/>
            <w:vAlign w:val="center"/>
          </w:tcPr>
          <w:p w14:paraId="5B904B0A"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Polni naslov</w:t>
            </w:r>
          </w:p>
        </w:tc>
        <w:tc>
          <w:tcPr>
            <w:tcW w:w="6520" w:type="dxa"/>
            <w:vAlign w:val="center"/>
          </w:tcPr>
          <w:p w14:paraId="499BA236" w14:textId="77777777" w:rsidR="00B976DC" w:rsidRPr="00C8579C" w:rsidRDefault="00B976DC" w:rsidP="00752F7D">
            <w:pPr>
              <w:keepLines/>
              <w:widowControl w:val="0"/>
              <w:rPr>
                <w:rFonts w:ascii="Tahoma" w:hAnsi="Tahoma" w:cs="Tahoma"/>
                <w:sz w:val="18"/>
                <w:szCs w:val="18"/>
              </w:rPr>
            </w:pPr>
          </w:p>
          <w:p w14:paraId="72AADAD0" w14:textId="77777777" w:rsidR="00B976DC" w:rsidRPr="00C8579C" w:rsidRDefault="00B976DC" w:rsidP="00752F7D">
            <w:pPr>
              <w:keepLines/>
              <w:widowControl w:val="0"/>
              <w:rPr>
                <w:rFonts w:ascii="Tahoma" w:hAnsi="Tahoma" w:cs="Tahoma"/>
                <w:sz w:val="18"/>
                <w:szCs w:val="18"/>
              </w:rPr>
            </w:pPr>
          </w:p>
        </w:tc>
      </w:tr>
      <w:tr w:rsidR="005E1556" w:rsidRPr="00C8579C" w14:paraId="53D35CC0" w14:textId="77777777" w:rsidTr="003E7257">
        <w:trPr>
          <w:jc w:val="center"/>
        </w:trPr>
        <w:tc>
          <w:tcPr>
            <w:tcW w:w="2534" w:type="dxa"/>
            <w:vAlign w:val="center"/>
          </w:tcPr>
          <w:p w14:paraId="59D17866" w14:textId="77777777"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Matična številka subjekta</w:t>
            </w:r>
          </w:p>
        </w:tc>
        <w:tc>
          <w:tcPr>
            <w:tcW w:w="6520" w:type="dxa"/>
            <w:vAlign w:val="center"/>
          </w:tcPr>
          <w:p w14:paraId="5404B652" w14:textId="77777777" w:rsidR="005E1556" w:rsidRPr="00C8579C" w:rsidRDefault="005E1556" w:rsidP="00752F7D">
            <w:pPr>
              <w:keepLines/>
              <w:widowControl w:val="0"/>
              <w:rPr>
                <w:rFonts w:ascii="Tahoma" w:hAnsi="Tahoma" w:cs="Tahoma"/>
                <w:sz w:val="18"/>
                <w:szCs w:val="18"/>
              </w:rPr>
            </w:pPr>
          </w:p>
        </w:tc>
      </w:tr>
      <w:tr w:rsidR="005E1556" w:rsidRPr="00C8579C" w14:paraId="522FB538" w14:textId="77777777" w:rsidTr="003E7257">
        <w:trPr>
          <w:jc w:val="center"/>
        </w:trPr>
        <w:tc>
          <w:tcPr>
            <w:tcW w:w="2534" w:type="dxa"/>
            <w:vAlign w:val="center"/>
          </w:tcPr>
          <w:p w14:paraId="6E9A2057" w14:textId="77777777" w:rsidR="005E1556" w:rsidRPr="00C8579C" w:rsidRDefault="005E1556" w:rsidP="00752F7D">
            <w:pPr>
              <w:keepLines/>
              <w:widowControl w:val="0"/>
              <w:spacing w:before="120" w:after="120"/>
              <w:rPr>
                <w:rFonts w:ascii="Tahoma" w:hAnsi="Tahoma" w:cs="Tahoma"/>
                <w:sz w:val="18"/>
                <w:szCs w:val="18"/>
              </w:rPr>
            </w:pPr>
            <w:r w:rsidRPr="005E1556">
              <w:rPr>
                <w:rFonts w:ascii="Tahoma" w:hAnsi="Tahoma" w:cs="Tahoma"/>
                <w:sz w:val="18"/>
                <w:szCs w:val="18"/>
              </w:rPr>
              <w:t>Davčna številka subjekta</w:t>
            </w:r>
          </w:p>
        </w:tc>
        <w:tc>
          <w:tcPr>
            <w:tcW w:w="6520" w:type="dxa"/>
            <w:vAlign w:val="center"/>
          </w:tcPr>
          <w:p w14:paraId="29D7ADB5" w14:textId="77777777" w:rsidR="005E1556" w:rsidRPr="00C8579C" w:rsidRDefault="005E1556" w:rsidP="00752F7D">
            <w:pPr>
              <w:keepLines/>
              <w:widowControl w:val="0"/>
              <w:rPr>
                <w:rFonts w:ascii="Tahoma" w:hAnsi="Tahoma" w:cs="Tahoma"/>
                <w:sz w:val="18"/>
                <w:szCs w:val="18"/>
              </w:rPr>
            </w:pPr>
          </w:p>
        </w:tc>
      </w:tr>
      <w:tr w:rsidR="00B976DC" w:rsidRPr="00C8579C" w14:paraId="71CB4BD3" w14:textId="77777777" w:rsidTr="003E7257">
        <w:trPr>
          <w:jc w:val="center"/>
        </w:trPr>
        <w:tc>
          <w:tcPr>
            <w:tcW w:w="2534" w:type="dxa"/>
            <w:vAlign w:val="center"/>
          </w:tcPr>
          <w:p w14:paraId="0B481597" w14:textId="77777777" w:rsidR="00B976DC" w:rsidRPr="00C8579C" w:rsidRDefault="00B976DC" w:rsidP="00752F7D">
            <w:pPr>
              <w:keepLines/>
              <w:widowControl w:val="0"/>
              <w:jc w:val="center"/>
              <w:rPr>
                <w:rFonts w:ascii="Tahoma" w:hAnsi="Tahoma" w:cs="Tahoma"/>
                <w:sz w:val="18"/>
                <w:szCs w:val="18"/>
              </w:rPr>
            </w:pPr>
          </w:p>
          <w:p w14:paraId="6770F913" w14:textId="77777777" w:rsidR="00B976DC" w:rsidRPr="00C8579C" w:rsidRDefault="00B976DC" w:rsidP="00752F7D">
            <w:pPr>
              <w:keepLines/>
              <w:widowControl w:val="0"/>
              <w:jc w:val="center"/>
              <w:rPr>
                <w:rFonts w:ascii="Tahoma" w:hAnsi="Tahoma" w:cs="Tahoma"/>
                <w:sz w:val="18"/>
                <w:szCs w:val="18"/>
              </w:rPr>
            </w:pPr>
          </w:p>
          <w:p w14:paraId="74104915" w14:textId="77777777" w:rsidR="00B976DC" w:rsidRPr="00C8579C" w:rsidRDefault="00B976DC" w:rsidP="00752F7D">
            <w:pPr>
              <w:keepLines/>
              <w:widowControl w:val="0"/>
              <w:rPr>
                <w:rFonts w:ascii="Tahoma" w:hAnsi="Tahoma" w:cs="Tahoma"/>
                <w:sz w:val="18"/>
                <w:szCs w:val="18"/>
              </w:rPr>
            </w:pPr>
          </w:p>
          <w:p w14:paraId="2FD09C26"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Vsak del javnega naročila, za katere namerava ponudnik uporabiti zmogljivost subjekta</w:t>
            </w:r>
          </w:p>
          <w:p w14:paraId="71031879" w14:textId="77777777" w:rsidR="00B976DC" w:rsidRPr="00C8579C" w:rsidRDefault="00B976DC" w:rsidP="00752F7D">
            <w:pPr>
              <w:keepLines/>
              <w:widowControl w:val="0"/>
              <w:jc w:val="center"/>
              <w:rPr>
                <w:rFonts w:ascii="Tahoma" w:hAnsi="Tahoma" w:cs="Tahoma"/>
                <w:sz w:val="18"/>
                <w:szCs w:val="18"/>
              </w:rPr>
            </w:pPr>
          </w:p>
          <w:p w14:paraId="1ECEBC6A" w14:textId="77777777" w:rsidR="00B976DC" w:rsidRPr="00C8579C" w:rsidRDefault="00B976DC" w:rsidP="00752F7D">
            <w:pPr>
              <w:keepLines/>
              <w:widowControl w:val="0"/>
              <w:rPr>
                <w:rFonts w:ascii="Tahoma" w:hAnsi="Tahoma" w:cs="Tahoma"/>
                <w:sz w:val="18"/>
                <w:szCs w:val="18"/>
              </w:rPr>
            </w:pPr>
          </w:p>
          <w:p w14:paraId="7C1EFC0E" w14:textId="77777777" w:rsidR="00B976DC" w:rsidRPr="00C8579C" w:rsidRDefault="00B976DC" w:rsidP="00752F7D">
            <w:pPr>
              <w:keepLines/>
              <w:widowControl w:val="0"/>
              <w:rPr>
                <w:rFonts w:ascii="Tahoma" w:hAnsi="Tahoma" w:cs="Tahoma"/>
                <w:sz w:val="18"/>
                <w:szCs w:val="18"/>
              </w:rPr>
            </w:pPr>
          </w:p>
        </w:tc>
        <w:tc>
          <w:tcPr>
            <w:tcW w:w="6520" w:type="dxa"/>
            <w:vAlign w:val="center"/>
          </w:tcPr>
          <w:p w14:paraId="4BB8A537" w14:textId="77777777" w:rsidR="00B976DC" w:rsidRPr="00C8579C" w:rsidRDefault="00B976DC" w:rsidP="00752F7D">
            <w:pPr>
              <w:keepLines/>
              <w:widowControl w:val="0"/>
              <w:rPr>
                <w:sz w:val="18"/>
                <w:szCs w:val="18"/>
              </w:rPr>
            </w:pPr>
          </w:p>
          <w:p w14:paraId="05A6F9D6" w14:textId="77777777" w:rsidR="00B976DC" w:rsidRPr="00C8579C" w:rsidRDefault="00B976DC" w:rsidP="00752F7D">
            <w:pPr>
              <w:keepLines/>
              <w:widowControl w:val="0"/>
              <w:rPr>
                <w:sz w:val="18"/>
                <w:szCs w:val="18"/>
              </w:rPr>
            </w:pPr>
          </w:p>
        </w:tc>
      </w:tr>
      <w:tr w:rsidR="00B976DC" w:rsidRPr="00C8579C" w14:paraId="72977C05" w14:textId="77777777" w:rsidTr="003E7257">
        <w:trPr>
          <w:trHeight w:val="525"/>
          <w:jc w:val="center"/>
        </w:trPr>
        <w:tc>
          <w:tcPr>
            <w:tcW w:w="2534" w:type="dxa"/>
            <w:vAlign w:val="center"/>
          </w:tcPr>
          <w:p w14:paraId="1F28C9A0" w14:textId="77777777" w:rsidR="00B976DC" w:rsidRPr="00C8579C" w:rsidRDefault="00B976DC" w:rsidP="00752F7D">
            <w:pPr>
              <w:keepLines/>
              <w:widowControl w:val="0"/>
              <w:rPr>
                <w:rFonts w:ascii="Tahoma" w:hAnsi="Tahoma" w:cs="Tahoma"/>
                <w:sz w:val="18"/>
                <w:szCs w:val="18"/>
              </w:rPr>
            </w:pPr>
            <w:r w:rsidRPr="00C8579C">
              <w:rPr>
                <w:rFonts w:ascii="Tahoma" w:hAnsi="Tahoma" w:cs="Tahoma"/>
                <w:sz w:val="18"/>
                <w:szCs w:val="18"/>
              </w:rPr>
              <w:t>Količina/Delež (%) javnega naročila</w:t>
            </w:r>
          </w:p>
        </w:tc>
        <w:tc>
          <w:tcPr>
            <w:tcW w:w="6520" w:type="dxa"/>
            <w:vAlign w:val="center"/>
          </w:tcPr>
          <w:p w14:paraId="7ACBCF38" w14:textId="77777777" w:rsidR="00B976DC" w:rsidRPr="00C8579C" w:rsidRDefault="00B976DC" w:rsidP="00752F7D">
            <w:pPr>
              <w:keepLines/>
              <w:widowControl w:val="0"/>
              <w:rPr>
                <w:sz w:val="18"/>
                <w:szCs w:val="18"/>
              </w:rPr>
            </w:pPr>
          </w:p>
          <w:p w14:paraId="77D99E36" w14:textId="77777777" w:rsidR="00B976DC" w:rsidRPr="00C8579C" w:rsidRDefault="00B976DC" w:rsidP="00752F7D">
            <w:pPr>
              <w:keepLines/>
              <w:widowControl w:val="0"/>
              <w:rPr>
                <w:sz w:val="18"/>
                <w:szCs w:val="18"/>
              </w:rPr>
            </w:pPr>
          </w:p>
        </w:tc>
      </w:tr>
    </w:tbl>
    <w:p w14:paraId="387DB624" w14:textId="77777777" w:rsidR="00B976DC" w:rsidRPr="00C8579C" w:rsidRDefault="00B976DC" w:rsidP="00752F7D">
      <w:pPr>
        <w:keepLines/>
        <w:widowControl w:val="0"/>
        <w:tabs>
          <w:tab w:val="left" w:pos="567"/>
          <w:tab w:val="left" w:pos="851"/>
          <w:tab w:val="left" w:pos="993"/>
        </w:tabs>
        <w:jc w:val="both"/>
        <w:rPr>
          <w:rFonts w:ascii="Tahoma" w:hAnsi="Tahoma" w:cs="Tahoma"/>
          <w:lang w:eastAsia="ar-SA"/>
        </w:rPr>
      </w:pPr>
    </w:p>
    <w:p w14:paraId="49C15353" w14:textId="77777777" w:rsidR="00046854" w:rsidRDefault="00046854" w:rsidP="00752F7D">
      <w:pPr>
        <w:keepLines/>
        <w:widowControl w:val="0"/>
        <w:tabs>
          <w:tab w:val="left" w:pos="5400"/>
        </w:tabs>
        <w:rPr>
          <w:rFonts w:ascii="Tahoma" w:hAnsi="Tahoma" w:cs="Tahoma"/>
        </w:rPr>
      </w:pPr>
    </w:p>
    <w:p w14:paraId="18A68599" w14:textId="77777777" w:rsidR="00D92424" w:rsidRPr="00C8579C" w:rsidRDefault="00D92424" w:rsidP="00752F7D">
      <w:pPr>
        <w:keepLines/>
        <w:widowControl w:val="0"/>
        <w:tabs>
          <w:tab w:val="left" w:pos="5400"/>
        </w:tabs>
        <w:rPr>
          <w:rFonts w:ascii="Tahoma" w:hAnsi="Tahoma" w:cs="Tahoma"/>
        </w:rPr>
      </w:pPr>
      <w:r w:rsidRPr="00C8579C">
        <w:rPr>
          <w:rFonts w:ascii="Tahoma" w:hAnsi="Tahoma" w:cs="Tahoma"/>
        </w:rPr>
        <w:t>Datum:.........................</w:t>
      </w:r>
      <w:r w:rsidRPr="00C8579C">
        <w:rPr>
          <w:rFonts w:ascii="Tahoma" w:hAnsi="Tahoma" w:cs="Tahoma"/>
        </w:rPr>
        <w:tab/>
        <w:t>Datum:.........................</w:t>
      </w:r>
    </w:p>
    <w:p w14:paraId="47600E61" w14:textId="77777777" w:rsidR="00D92424" w:rsidRPr="00C8579C" w:rsidRDefault="00D92424" w:rsidP="00752F7D">
      <w:pPr>
        <w:keepLines/>
        <w:widowControl w:val="0"/>
        <w:tabs>
          <w:tab w:val="left" w:pos="5400"/>
        </w:tabs>
        <w:jc w:val="both"/>
        <w:rPr>
          <w:rFonts w:ascii="Tahoma" w:hAnsi="Tahoma" w:cs="Tahoma"/>
        </w:rPr>
      </w:pPr>
    </w:p>
    <w:p w14:paraId="4B148A3C" w14:textId="77777777" w:rsidR="00D92424" w:rsidRPr="00C8579C" w:rsidRDefault="00D92424" w:rsidP="00752F7D">
      <w:pPr>
        <w:keepLines/>
        <w:widowControl w:val="0"/>
        <w:tabs>
          <w:tab w:val="left" w:pos="5400"/>
        </w:tabs>
        <w:jc w:val="both"/>
        <w:rPr>
          <w:rFonts w:ascii="Tahoma" w:hAnsi="Tahoma" w:cs="Tahoma"/>
        </w:rPr>
      </w:pPr>
    </w:p>
    <w:p w14:paraId="6E080852" w14:textId="77777777" w:rsidR="00D504E5" w:rsidRDefault="00D504E5" w:rsidP="00752F7D">
      <w:pPr>
        <w:keepLines/>
        <w:widowControl w:val="0"/>
        <w:tabs>
          <w:tab w:val="left" w:pos="5400"/>
        </w:tabs>
        <w:ind w:left="5387" w:hanging="5387"/>
        <w:jc w:val="both"/>
        <w:rPr>
          <w:rFonts w:ascii="Tahoma" w:hAnsi="Tahoma" w:cs="Tahoma"/>
          <w:snapToGrid w:val="0"/>
          <w:color w:val="000000"/>
        </w:rPr>
      </w:pP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 xml:space="preserve">zakonitega </w:t>
      </w:r>
      <w:r>
        <w:rPr>
          <w:rFonts w:ascii="Tahoma" w:hAnsi="Tahoma" w:cs="Tahoma"/>
          <w:snapToGrid w:val="0"/>
          <w:color w:val="000000"/>
        </w:rPr>
        <w:tab/>
        <w:t xml:space="preserve">Ime in priimek ter podpis zakonitega </w:t>
      </w:r>
    </w:p>
    <w:p w14:paraId="45341A8A" w14:textId="77777777" w:rsidR="00D92424" w:rsidRPr="00C8579C" w:rsidRDefault="00D504E5" w:rsidP="00752F7D">
      <w:pPr>
        <w:keepLines/>
        <w:widowControl w:val="0"/>
        <w:tabs>
          <w:tab w:val="left" w:pos="5400"/>
        </w:tabs>
        <w:ind w:left="5387" w:hanging="5387"/>
        <w:jc w:val="both"/>
        <w:rPr>
          <w:rFonts w:ascii="Tahoma" w:hAnsi="Tahoma" w:cs="Tahoma"/>
        </w:rPr>
      </w:pPr>
      <w:r>
        <w:rPr>
          <w:rFonts w:ascii="Tahoma" w:hAnsi="Tahoma" w:cs="Tahoma"/>
          <w:snapToGrid w:val="0"/>
          <w:color w:val="000000"/>
        </w:rPr>
        <w:t xml:space="preserve">zastopnika </w:t>
      </w:r>
      <w:r w:rsidRPr="00C8579C">
        <w:rPr>
          <w:rFonts w:ascii="Tahoma" w:hAnsi="Tahoma" w:cs="Tahoma"/>
          <w:snapToGrid w:val="0"/>
          <w:color w:val="000000"/>
        </w:rPr>
        <w:t>ponudnika</w:t>
      </w:r>
      <w:r w:rsidR="00D92424" w:rsidRPr="00C8579C">
        <w:rPr>
          <w:rFonts w:ascii="Tahoma" w:hAnsi="Tahoma" w:cs="Tahoma"/>
        </w:rPr>
        <w:tab/>
      </w:r>
      <w:r w:rsidR="00D5152D">
        <w:rPr>
          <w:rFonts w:ascii="Tahoma" w:hAnsi="Tahoma" w:cs="Tahoma"/>
          <w:snapToGrid w:val="0"/>
          <w:color w:val="000000"/>
        </w:rPr>
        <w:t xml:space="preserve">zastopnika </w:t>
      </w:r>
      <w:r w:rsidR="00D92424" w:rsidRPr="00C8579C">
        <w:rPr>
          <w:rFonts w:ascii="Tahoma" w:hAnsi="Tahoma" w:cs="Tahoma"/>
        </w:rPr>
        <w:t>subjekta</w:t>
      </w:r>
    </w:p>
    <w:p w14:paraId="7AEAF792" w14:textId="77777777" w:rsidR="00D92424" w:rsidRPr="00C8579C" w:rsidRDefault="00D92424" w:rsidP="00752F7D">
      <w:pPr>
        <w:keepLines/>
        <w:widowControl w:val="0"/>
        <w:tabs>
          <w:tab w:val="left" w:pos="5400"/>
        </w:tabs>
        <w:rPr>
          <w:rFonts w:ascii="Tahoma" w:hAnsi="Tahoma" w:cs="Tahoma"/>
        </w:rPr>
      </w:pPr>
    </w:p>
    <w:p w14:paraId="23289B45" w14:textId="77777777" w:rsidR="00D92424" w:rsidRPr="00C8579C" w:rsidRDefault="00D92424" w:rsidP="00752F7D">
      <w:pPr>
        <w:keepLines/>
        <w:widowControl w:val="0"/>
        <w:rPr>
          <w:rFonts w:ascii="Tahoma" w:hAnsi="Tahoma" w:cs="Tahoma"/>
        </w:rPr>
      </w:pPr>
      <w:r w:rsidRPr="00C8579C">
        <w:rPr>
          <w:rFonts w:ascii="Tahoma" w:hAnsi="Tahoma" w:cs="Tahoma"/>
        </w:rPr>
        <w:t>..........................................</w:t>
      </w:r>
      <w:r w:rsidRPr="00C8579C">
        <w:rPr>
          <w:rFonts w:ascii="Tahoma" w:hAnsi="Tahoma" w:cs="Tahoma"/>
        </w:rPr>
        <w:tab/>
      </w:r>
      <w:r w:rsidRPr="00C8579C">
        <w:rPr>
          <w:rFonts w:ascii="Tahoma" w:hAnsi="Tahoma" w:cs="Tahoma"/>
        </w:rPr>
        <w:tab/>
      </w:r>
      <w:r w:rsidRPr="00C8579C">
        <w:rPr>
          <w:rFonts w:ascii="Tahoma" w:hAnsi="Tahoma" w:cs="Tahoma"/>
        </w:rPr>
        <w:tab/>
        <w:t xml:space="preserve">                   ………………………………………………</w:t>
      </w:r>
    </w:p>
    <w:p w14:paraId="67D96A06" w14:textId="77777777" w:rsidR="00D92424" w:rsidRPr="00C8579C" w:rsidRDefault="00D92424" w:rsidP="00752F7D">
      <w:pPr>
        <w:keepLines/>
        <w:widowControl w:val="0"/>
        <w:tabs>
          <w:tab w:val="left" w:pos="284"/>
        </w:tabs>
        <w:jc w:val="both"/>
        <w:rPr>
          <w:rFonts w:ascii="Tahoma" w:hAnsi="Tahoma" w:cs="Tahoma"/>
          <w:b/>
        </w:rPr>
      </w:pPr>
      <w:r w:rsidRPr="00C8579C">
        <w:rPr>
          <w:rFonts w:ascii="Tahoma" w:hAnsi="Tahoma" w:cs="Tahoma"/>
          <w:b/>
        </w:rPr>
        <w:tab/>
      </w:r>
      <w:r w:rsidRPr="00C8579C">
        <w:rPr>
          <w:rFonts w:ascii="Tahoma" w:hAnsi="Tahoma" w:cs="Tahoma"/>
          <w:b/>
        </w:rPr>
        <w:tab/>
      </w:r>
      <w:r w:rsidRPr="00C8579C">
        <w:rPr>
          <w:rFonts w:ascii="Tahoma" w:hAnsi="Tahoma" w:cs="Tahoma"/>
        </w:rPr>
        <w:t xml:space="preserve">Žig: </w:t>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00530115" w:rsidRPr="00C8579C">
        <w:rPr>
          <w:rFonts w:ascii="Tahoma" w:hAnsi="Tahoma" w:cs="Tahoma"/>
        </w:rPr>
        <w:t xml:space="preserve">     </w:t>
      </w:r>
      <w:r w:rsidRPr="00C8579C">
        <w:rPr>
          <w:rFonts w:ascii="Tahoma" w:hAnsi="Tahoma" w:cs="Tahoma"/>
        </w:rPr>
        <w:t>Žig:</w:t>
      </w:r>
    </w:p>
    <w:p w14:paraId="1AC55EB8"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20CF79F5"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52867FEC" w14:textId="77777777" w:rsidR="00D92424" w:rsidRPr="00C8579C"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0CE66B5C" w14:textId="77777777" w:rsidR="00D92424"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7EB16E1A" w14:textId="77777777" w:rsidR="00A155CE" w:rsidRDefault="00A155CE" w:rsidP="00752F7D">
      <w:pPr>
        <w:keepLines/>
        <w:widowControl w:val="0"/>
        <w:tabs>
          <w:tab w:val="left" w:pos="567"/>
          <w:tab w:val="left" w:pos="851"/>
          <w:tab w:val="left" w:pos="993"/>
        </w:tabs>
        <w:jc w:val="both"/>
        <w:rPr>
          <w:rFonts w:ascii="Tahoma" w:hAnsi="Tahoma" w:cs="Tahoma"/>
          <w:b/>
          <w:i/>
          <w:sz w:val="18"/>
          <w:szCs w:val="18"/>
          <w:lang w:eastAsia="ar-SA"/>
        </w:rPr>
      </w:pPr>
    </w:p>
    <w:p w14:paraId="77D9D8CC" w14:textId="77777777" w:rsidR="00A155CE" w:rsidRPr="00C8579C" w:rsidRDefault="00A155CE" w:rsidP="00752F7D">
      <w:pPr>
        <w:keepLines/>
        <w:widowControl w:val="0"/>
        <w:tabs>
          <w:tab w:val="left" w:pos="567"/>
          <w:tab w:val="left" w:pos="851"/>
          <w:tab w:val="left" w:pos="993"/>
        </w:tabs>
        <w:jc w:val="both"/>
        <w:rPr>
          <w:rFonts w:ascii="Tahoma" w:hAnsi="Tahoma" w:cs="Tahoma"/>
          <w:b/>
          <w:i/>
          <w:sz w:val="18"/>
          <w:szCs w:val="18"/>
          <w:lang w:eastAsia="ar-SA"/>
        </w:rPr>
      </w:pPr>
    </w:p>
    <w:p w14:paraId="7B5F05F6" w14:textId="77777777"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Opomba: </w:t>
      </w:r>
    </w:p>
    <w:p w14:paraId="0774B850" w14:textId="77777777"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Prilogo je potrebno izpolniti</w:t>
      </w:r>
      <w:r w:rsidR="003724F1" w:rsidRPr="00C8579C">
        <w:rPr>
          <w:rFonts w:ascii="Tahoma" w:hAnsi="Tahoma" w:cs="Tahoma"/>
          <w:i/>
          <w:sz w:val="18"/>
        </w:rPr>
        <w:t xml:space="preserve"> in priložiti v ponudbi</w:t>
      </w:r>
      <w:r w:rsidRPr="00C8579C">
        <w:rPr>
          <w:rFonts w:ascii="Tahoma" w:hAnsi="Tahoma" w:cs="Tahoma"/>
          <w:i/>
          <w:sz w:val="18"/>
        </w:rPr>
        <w:t>, v kolikor ponudnik uporabi zmogljivost drugih subjektov za izvedbo javnega naročila.</w:t>
      </w:r>
    </w:p>
    <w:p w14:paraId="23CF97FA" w14:textId="77777777" w:rsidR="00D92424" w:rsidRPr="00C8579C" w:rsidRDefault="00D92424" w:rsidP="00752F7D">
      <w:pPr>
        <w:keepLines/>
        <w:widowControl w:val="0"/>
        <w:tabs>
          <w:tab w:val="left" w:pos="567"/>
          <w:tab w:val="left" w:pos="851"/>
          <w:tab w:val="left" w:pos="993"/>
        </w:tabs>
        <w:jc w:val="both"/>
        <w:rPr>
          <w:rFonts w:ascii="Tahoma" w:hAnsi="Tahoma" w:cs="Tahoma"/>
          <w:b/>
          <w:i/>
          <w:sz w:val="22"/>
          <w:szCs w:val="18"/>
          <w:lang w:eastAsia="ar-SA"/>
        </w:rPr>
      </w:pPr>
    </w:p>
    <w:p w14:paraId="6E060D29" w14:textId="77777777" w:rsidR="00D92424" w:rsidRPr="00C8579C" w:rsidRDefault="00D92424" w:rsidP="00752F7D">
      <w:pPr>
        <w:keepLines/>
        <w:widowControl w:val="0"/>
        <w:spacing w:after="40"/>
        <w:jc w:val="both"/>
        <w:rPr>
          <w:rFonts w:ascii="Tahoma" w:hAnsi="Tahoma" w:cs="Tahoma"/>
          <w:b/>
          <w:i/>
          <w:sz w:val="18"/>
          <w:szCs w:val="18"/>
          <w:u w:val="single"/>
        </w:rPr>
      </w:pPr>
      <w:r w:rsidRPr="00C8579C">
        <w:rPr>
          <w:rFonts w:ascii="Tahoma" w:hAnsi="Tahoma" w:cs="Tahoma"/>
          <w:b/>
          <w:i/>
          <w:sz w:val="18"/>
          <w:szCs w:val="18"/>
          <w:u w:val="single"/>
        </w:rPr>
        <w:t xml:space="preserve">Navodilo: </w:t>
      </w:r>
    </w:p>
    <w:p w14:paraId="7933D8B3" w14:textId="77777777" w:rsidR="00D92424" w:rsidRPr="00C8579C" w:rsidRDefault="00D92424" w:rsidP="00752F7D">
      <w:pPr>
        <w:keepLines/>
        <w:widowControl w:val="0"/>
        <w:jc w:val="both"/>
        <w:rPr>
          <w:rFonts w:ascii="Tahoma" w:hAnsi="Tahoma" w:cs="Tahoma"/>
          <w:i/>
          <w:sz w:val="18"/>
        </w:rPr>
      </w:pPr>
      <w:r w:rsidRPr="00C8579C">
        <w:rPr>
          <w:rFonts w:ascii="Tahoma" w:hAnsi="Tahoma" w:cs="Tahoma"/>
          <w:i/>
          <w:sz w:val="18"/>
        </w:rPr>
        <w:t>Obrazec se po potrebi kopira!</w:t>
      </w:r>
    </w:p>
    <w:p w14:paraId="550D4024" w14:textId="77777777" w:rsidR="00D31772" w:rsidRDefault="00D31772" w:rsidP="00752F7D">
      <w:pPr>
        <w:keepLines/>
        <w:widowControl w:val="0"/>
        <w:rPr>
          <w:rFonts w:ascii="Tahoma" w:hAnsi="Tahoma" w:cs="Tahoma"/>
        </w:rPr>
      </w:pPr>
    </w:p>
    <w:p w14:paraId="78627B51" w14:textId="77777777" w:rsidR="00D31772" w:rsidRDefault="00D31772" w:rsidP="00752F7D">
      <w:pPr>
        <w:keepLines/>
        <w:widowControl w:val="0"/>
        <w:rPr>
          <w:rFonts w:ascii="Tahoma" w:hAnsi="Tahoma" w:cs="Tahoma"/>
        </w:rPr>
      </w:pPr>
    </w:p>
    <w:p w14:paraId="7521D53F" w14:textId="77777777" w:rsidR="00D31772" w:rsidRDefault="00D31772" w:rsidP="00752F7D">
      <w:pPr>
        <w:keepLines/>
        <w:widowControl w:val="0"/>
        <w:rPr>
          <w:rFonts w:ascii="Tahoma" w:hAnsi="Tahoma" w:cs="Tahoma"/>
        </w:rPr>
      </w:pPr>
    </w:p>
    <w:p w14:paraId="2DFED7C9" w14:textId="77777777" w:rsidR="00D31772" w:rsidRDefault="00D31772" w:rsidP="00752F7D">
      <w:pPr>
        <w:keepLines/>
        <w:widowControl w:val="0"/>
        <w:rPr>
          <w:rFonts w:ascii="Tahoma" w:hAnsi="Tahoma" w:cs="Tahoma"/>
        </w:rPr>
      </w:pPr>
    </w:p>
    <w:p w14:paraId="24A90447" w14:textId="77777777" w:rsidR="00D31772" w:rsidRDefault="00D31772" w:rsidP="00752F7D">
      <w:pPr>
        <w:keepLines/>
        <w:widowControl w:val="0"/>
        <w:rPr>
          <w:rFonts w:ascii="Tahoma" w:hAnsi="Tahoma" w:cs="Tahoma"/>
        </w:rPr>
      </w:pPr>
    </w:p>
    <w:p w14:paraId="0315CB7F" w14:textId="77777777" w:rsidR="00D31772" w:rsidRDefault="00D31772" w:rsidP="00752F7D">
      <w:pPr>
        <w:keepLines/>
        <w:widowControl w:val="0"/>
        <w:rPr>
          <w:rFonts w:ascii="Tahoma" w:hAnsi="Tahoma" w:cs="Tahoma"/>
        </w:rPr>
      </w:pPr>
    </w:p>
    <w:p w14:paraId="762C8759" w14:textId="77777777" w:rsidR="00D31772" w:rsidRDefault="00D31772" w:rsidP="00752F7D">
      <w:pPr>
        <w:keepLines/>
        <w:widowControl w:val="0"/>
        <w:rPr>
          <w:rFonts w:ascii="Tahoma" w:hAnsi="Tahoma" w:cs="Tahoma"/>
        </w:rPr>
      </w:pPr>
    </w:p>
    <w:p w14:paraId="255154BA" w14:textId="77777777" w:rsidR="00D31772" w:rsidRDefault="00D31772" w:rsidP="00752F7D">
      <w:pPr>
        <w:keepLines/>
        <w:widowControl w:val="0"/>
        <w:rPr>
          <w:rFonts w:ascii="Tahoma" w:hAnsi="Tahoma" w:cs="Tahoma"/>
        </w:rPr>
      </w:pPr>
    </w:p>
    <w:p w14:paraId="3C2C23A2" w14:textId="77777777" w:rsidR="00D31772" w:rsidRDefault="00D31772" w:rsidP="00752F7D">
      <w:pPr>
        <w:keepLines/>
        <w:widowControl w:val="0"/>
        <w:rPr>
          <w:rFonts w:ascii="Tahoma" w:hAnsi="Tahoma" w:cs="Tahoma"/>
        </w:rPr>
      </w:pPr>
    </w:p>
    <w:p w14:paraId="045FE34F" w14:textId="77777777" w:rsidR="00D31772" w:rsidRDefault="00D31772" w:rsidP="00752F7D">
      <w:pPr>
        <w:keepLines/>
        <w:widowControl w:val="0"/>
        <w:rPr>
          <w:rFonts w:ascii="Tahoma" w:hAnsi="Tahoma" w:cs="Tahoma"/>
        </w:rPr>
      </w:pPr>
    </w:p>
    <w:p w14:paraId="6D9FFEED" w14:textId="77777777" w:rsidR="00D31772" w:rsidRDefault="00D31772" w:rsidP="00752F7D">
      <w:pPr>
        <w:keepLines/>
        <w:widowControl w:val="0"/>
        <w:rPr>
          <w:rFonts w:ascii="Tahoma" w:hAnsi="Tahoma" w:cs="Tahoma"/>
        </w:rPr>
      </w:pPr>
    </w:p>
    <w:p w14:paraId="2E03B0E7" w14:textId="77777777" w:rsidR="00AD5AB0" w:rsidRDefault="00AD5AB0" w:rsidP="00752F7D">
      <w:pPr>
        <w:keepLines/>
        <w:widowControl w:val="0"/>
        <w:rPr>
          <w:rFonts w:ascii="Tahoma" w:hAnsi="Tahoma" w:cs="Tahoma"/>
        </w:rPr>
        <w:sectPr w:rsidR="00AD5AB0" w:rsidSect="008802D1">
          <w:headerReference w:type="default" r:id="rId19"/>
          <w:footerReference w:type="default" r:id="rId20"/>
          <w:headerReference w:type="first" r:id="rId21"/>
          <w:footerReference w:type="first" r:id="rId22"/>
          <w:pgSz w:w="11906" w:h="16838" w:code="9"/>
          <w:pgMar w:top="1134" w:right="1134" w:bottom="1134" w:left="1418" w:header="426"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18F44079" w14:textId="77777777" w:rsidTr="009229D0">
        <w:tc>
          <w:tcPr>
            <w:tcW w:w="7867" w:type="dxa"/>
          </w:tcPr>
          <w:p w14:paraId="5EA6497C" w14:textId="77777777" w:rsidR="009C525B" w:rsidRPr="00C8579C" w:rsidRDefault="009C525B" w:rsidP="00B856AD">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2C5E0366" w14:textId="77777777" w:rsidR="009C525B" w:rsidRPr="00C8579C" w:rsidRDefault="009C525B" w:rsidP="00B856AD">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2DB5225E" w14:textId="77777777" w:rsidR="009C525B" w:rsidRPr="00C8579C" w:rsidRDefault="008D7AFB" w:rsidP="00B856AD">
            <w:pPr>
              <w:keepNext/>
              <w:keepLines/>
              <w:jc w:val="both"/>
              <w:rPr>
                <w:rFonts w:ascii="Tahoma" w:hAnsi="Tahoma" w:cs="Tahoma"/>
                <w:b/>
                <w:i/>
              </w:rPr>
            </w:pPr>
            <w:r>
              <w:rPr>
                <w:rFonts w:ascii="Tahoma" w:hAnsi="Tahoma" w:cs="Tahoma"/>
                <w:b/>
                <w:i/>
              </w:rPr>
              <w:t>5</w:t>
            </w:r>
          </w:p>
        </w:tc>
      </w:tr>
    </w:tbl>
    <w:p w14:paraId="6D5A3101" w14:textId="77777777" w:rsidR="00017D9B" w:rsidRPr="00121C12" w:rsidRDefault="00017D9B" w:rsidP="00B856AD">
      <w:pPr>
        <w:keepNext/>
        <w:keepLines/>
        <w:tabs>
          <w:tab w:val="left" w:pos="4962"/>
        </w:tabs>
        <w:rPr>
          <w:rFonts w:ascii="Tahoma" w:hAnsi="Tahoma" w:cs="Tahoma"/>
          <w:b/>
        </w:rPr>
      </w:pPr>
    </w:p>
    <w:p w14:paraId="3816E568" w14:textId="77777777" w:rsidR="00017D9B" w:rsidRPr="00121C12" w:rsidRDefault="00017D9B" w:rsidP="00B856AD">
      <w:pPr>
        <w:keepNext/>
        <w:keepLines/>
        <w:tabs>
          <w:tab w:val="left" w:pos="4962"/>
        </w:tabs>
        <w:jc w:val="center"/>
        <w:rPr>
          <w:rFonts w:ascii="Tahoma" w:hAnsi="Tahoma" w:cs="Tahoma"/>
          <w:b/>
        </w:rPr>
      </w:pPr>
      <w:r w:rsidRPr="00121C12">
        <w:rPr>
          <w:rFonts w:ascii="Tahoma" w:hAnsi="Tahoma" w:cs="Tahoma"/>
          <w:b/>
        </w:rPr>
        <w:t>OKVIRNI SPORAZUM</w:t>
      </w:r>
    </w:p>
    <w:p w14:paraId="616B8BF0" w14:textId="77777777" w:rsidR="00017D9B" w:rsidRPr="00121C12" w:rsidRDefault="00017D9B" w:rsidP="00F46974">
      <w:pPr>
        <w:keepNext/>
        <w:keepLines/>
        <w:tabs>
          <w:tab w:val="left" w:pos="4962"/>
        </w:tabs>
        <w:rPr>
          <w:rFonts w:ascii="Tahoma" w:hAnsi="Tahoma" w:cs="Tahoma"/>
          <w:b/>
        </w:rPr>
      </w:pPr>
    </w:p>
    <w:p w14:paraId="75E46920" w14:textId="5A670661" w:rsidR="001064DA" w:rsidRPr="00766283" w:rsidRDefault="001064DA" w:rsidP="00F46974">
      <w:pPr>
        <w:keepNext/>
        <w:keepLines/>
        <w:tabs>
          <w:tab w:val="left" w:pos="4962"/>
        </w:tabs>
        <w:rPr>
          <w:rFonts w:ascii="Tahoma" w:hAnsi="Tahoma" w:cs="Tahoma"/>
          <w:b/>
        </w:rPr>
      </w:pPr>
      <w:r w:rsidRPr="000D063B">
        <w:rPr>
          <w:rFonts w:ascii="Tahoma" w:hAnsi="Tahoma" w:cs="Tahoma"/>
          <w:b/>
        </w:rPr>
        <w:t xml:space="preserve">Št. </w:t>
      </w:r>
      <w:r>
        <w:rPr>
          <w:rFonts w:ascii="Tahoma" w:hAnsi="Tahoma" w:cs="Tahoma"/>
          <w:b/>
        </w:rPr>
        <w:t>javnega naročila</w:t>
      </w:r>
      <w:r w:rsidRPr="000D063B">
        <w:rPr>
          <w:rFonts w:ascii="Tahoma" w:hAnsi="Tahoma" w:cs="Tahoma"/>
          <w:b/>
        </w:rPr>
        <w:t xml:space="preserve">: </w:t>
      </w:r>
      <w:r w:rsidRPr="00766283">
        <w:rPr>
          <w:rFonts w:ascii="Tahoma" w:hAnsi="Tahoma" w:cs="Tahoma"/>
          <w:b/>
        </w:rPr>
        <w:t>LPP-</w:t>
      </w:r>
      <w:r w:rsidR="0081495C">
        <w:rPr>
          <w:rFonts w:ascii="Tahoma" w:hAnsi="Tahoma" w:cs="Tahoma"/>
          <w:b/>
        </w:rPr>
        <w:t>65/23</w:t>
      </w:r>
    </w:p>
    <w:p w14:paraId="56A1E2E4" w14:textId="77777777" w:rsidR="001064DA" w:rsidRDefault="001064DA" w:rsidP="00F46974">
      <w:pPr>
        <w:keepNext/>
        <w:keepLines/>
        <w:tabs>
          <w:tab w:val="left" w:pos="4962"/>
        </w:tabs>
        <w:rPr>
          <w:rFonts w:ascii="Tahoma" w:hAnsi="Tahoma" w:cs="Tahoma"/>
          <w:b/>
        </w:rPr>
      </w:pPr>
    </w:p>
    <w:p w14:paraId="1B8A1ED2" w14:textId="77777777" w:rsidR="001064DA" w:rsidRPr="000D063B" w:rsidRDefault="001064DA" w:rsidP="00F46974">
      <w:pPr>
        <w:keepNext/>
        <w:keepLines/>
        <w:tabs>
          <w:tab w:val="left" w:pos="4962"/>
        </w:tabs>
        <w:rPr>
          <w:rFonts w:ascii="Tahoma" w:hAnsi="Tahoma" w:cs="Tahoma"/>
          <w:b/>
        </w:rPr>
      </w:pPr>
      <w:r w:rsidRPr="000D063B">
        <w:rPr>
          <w:rFonts w:ascii="Tahoma" w:hAnsi="Tahoma" w:cs="Tahoma"/>
          <w:b/>
        </w:rPr>
        <w:t>Št. okvirnega sporazuma</w:t>
      </w:r>
    </w:p>
    <w:p w14:paraId="1CCD1789" w14:textId="77777777" w:rsidR="001064DA" w:rsidRPr="000D063B" w:rsidRDefault="001064DA" w:rsidP="00F46974">
      <w:pPr>
        <w:keepNext/>
        <w:keepLines/>
        <w:tabs>
          <w:tab w:val="left" w:pos="4962"/>
        </w:tabs>
        <w:rPr>
          <w:rFonts w:ascii="Tahoma" w:hAnsi="Tahoma" w:cs="Tahoma"/>
        </w:rPr>
      </w:pPr>
      <w:r w:rsidRPr="000D063B">
        <w:rPr>
          <w:rFonts w:ascii="Tahoma" w:hAnsi="Tahoma" w:cs="Tahoma"/>
          <w:b/>
        </w:rPr>
        <w:t xml:space="preserve">naročnika: </w:t>
      </w:r>
      <w:r w:rsidRPr="000D063B">
        <w:rPr>
          <w:rFonts w:ascii="Tahoma" w:hAnsi="Tahoma" w:cs="Tahoma"/>
        </w:rPr>
        <w:t>…………………………</w:t>
      </w:r>
    </w:p>
    <w:p w14:paraId="030CB3EC" w14:textId="77777777" w:rsidR="001064DA" w:rsidRPr="000D063B" w:rsidRDefault="001064DA" w:rsidP="00F46974">
      <w:pPr>
        <w:keepNext/>
        <w:keepLines/>
        <w:tabs>
          <w:tab w:val="left" w:pos="5670"/>
        </w:tabs>
        <w:rPr>
          <w:rFonts w:ascii="Tahoma" w:hAnsi="Tahoma" w:cs="Tahoma"/>
          <w:b/>
        </w:rPr>
      </w:pPr>
      <w:r w:rsidRPr="000D063B">
        <w:rPr>
          <w:rFonts w:ascii="Tahoma" w:hAnsi="Tahoma" w:cs="Tahoma"/>
          <w:b/>
        </w:rPr>
        <w:tab/>
      </w:r>
    </w:p>
    <w:p w14:paraId="195F0D59" w14:textId="77777777" w:rsidR="001064DA" w:rsidRPr="000D063B" w:rsidRDefault="001064DA" w:rsidP="00F46974">
      <w:pPr>
        <w:keepNext/>
        <w:keepLines/>
        <w:tabs>
          <w:tab w:val="left" w:pos="4962"/>
        </w:tabs>
        <w:rPr>
          <w:rFonts w:ascii="Tahoma" w:hAnsi="Tahoma" w:cs="Tahoma"/>
          <w:b/>
        </w:rPr>
      </w:pPr>
      <w:r w:rsidRPr="000D063B">
        <w:rPr>
          <w:rFonts w:ascii="Tahoma" w:hAnsi="Tahoma" w:cs="Tahoma"/>
          <w:b/>
        </w:rPr>
        <w:t>Št. okvirnega sporazuma</w:t>
      </w:r>
    </w:p>
    <w:p w14:paraId="6E8FD40B" w14:textId="77777777" w:rsidR="001064DA" w:rsidRPr="000D063B" w:rsidRDefault="001064DA" w:rsidP="00F46974">
      <w:pPr>
        <w:keepNext/>
        <w:keepLines/>
        <w:tabs>
          <w:tab w:val="left" w:pos="4962"/>
        </w:tabs>
        <w:rPr>
          <w:rFonts w:ascii="Tahoma" w:hAnsi="Tahoma" w:cs="Tahoma"/>
          <w:b/>
        </w:rPr>
      </w:pPr>
      <w:r w:rsidRPr="000D063B">
        <w:rPr>
          <w:rFonts w:ascii="Tahoma" w:hAnsi="Tahoma" w:cs="Tahoma"/>
          <w:b/>
        </w:rPr>
        <w:t>izvajalca:</w:t>
      </w:r>
      <w:r w:rsidRPr="000D063B">
        <w:rPr>
          <w:rFonts w:ascii="Tahoma" w:hAnsi="Tahoma" w:cs="Tahoma"/>
        </w:rPr>
        <w:t xml:space="preserve"> …………………………</w:t>
      </w:r>
    </w:p>
    <w:p w14:paraId="1EC68A22" w14:textId="77777777" w:rsidR="001064DA" w:rsidRPr="000D063B" w:rsidRDefault="001064DA" w:rsidP="00F46974">
      <w:pPr>
        <w:keepNext/>
        <w:keepLines/>
        <w:jc w:val="center"/>
        <w:rPr>
          <w:rFonts w:ascii="Tahoma" w:hAnsi="Tahoma" w:cs="Tahoma"/>
          <w:b/>
          <w:snapToGrid w:val="0"/>
          <w:sz w:val="28"/>
          <w:szCs w:val="28"/>
        </w:rPr>
      </w:pPr>
    </w:p>
    <w:p w14:paraId="41ADEFA0" w14:textId="77777777" w:rsidR="001064DA" w:rsidRPr="000D063B" w:rsidRDefault="001064DA" w:rsidP="00F46974">
      <w:pPr>
        <w:keepNext/>
        <w:keepLines/>
        <w:jc w:val="center"/>
        <w:rPr>
          <w:rFonts w:ascii="Tahoma" w:hAnsi="Tahoma" w:cs="Tahoma"/>
          <w:b/>
          <w:snapToGrid w:val="0"/>
          <w:sz w:val="28"/>
          <w:szCs w:val="28"/>
        </w:rPr>
      </w:pPr>
    </w:p>
    <w:p w14:paraId="48CEAC95" w14:textId="77777777" w:rsidR="001064DA" w:rsidRPr="000D063B" w:rsidRDefault="001064DA" w:rsidP="00F46974">
      <w:pPr>
        <w:keepNext/>
        <w:keepLines/>
        <w:jc w:val="center"/>
        <w:rPr>
          <w:rFonts w:ascii="Tahoma" w:hAnsi="Tahoma" w:cs="Tahoma"/>
          <w:b/>
          <w:snapToGrid w:val="0"/>
          <w:sz w:val="28"/>
          <w:szCs w:val="28"/>
        </w:rPr>
      </w:pPr>
      <w:r w:rsidRPr="000D063B">
        <w:rPr>
          <w:rFonts w:ascii="Tahoma" w:hAnsi="Tahoma" w:cs="Tahoma"/>
          <w:b/>
          <w:snapToGrid w:val="0"/>
          <w:sz w:val="28"/>
          <w:szCs w:val="28"/>
        </w:rPr>
        <w:t>OKVIRNI SPORAZUM</w:t>
      </w:r>
    </w:p>
    <w:p w14:paraId="3BBFB9B4" w14:textId="77777777" w:rsidR="001064DA" w:rsidRPr="000D063B" w:rsidRDefault="001064DA" w:rsidP="00F46974">
      <w:pPr>
        <w:keepNext/>
        <w:keepLines/>
        <w:rPr>
          <w:rFonts w:ascii="Tahoma" w:hAnsi="Tahoma" w:cs="Tahoma"/>
        </w:rPr>
      </w:pPr>
    </w:p>
    <w:p w14:paraId="4544059B" w14:textId="77777777" w:rsidR="001064DA" w:rsidRPr="000D063B" w:rsidRDefault="001064DA" w:rsidP="00F46974">
      <w:pPr>
        <w:keepNext/>
        <w:keepLines/>
        <w:jc w:val="center"/>
        <w:rPr>
          <w:rFonts w:ascii="Tahoma" w:hAnsi="Tahoma" w:cs="Tahoma"/>
          <w:b/>
          <w:sz w:val="22"/>
          <w:szCs w:val="22"/>
        </w:rPr>
      </w:pPr>
      <w:r w:rsidRPr="000D063B">
        <w:rPr>
          <w:rFonts w:ascii="Tahoma" w:hAnsi="Tahoma" w:cs="Tahoma"/>
          <w:b/>
          <w:noProof/>
          <w:sz w:val="22"/>
          <w:szCs w:val="22"/>
        </w:rPr>
        <w:t xml:space="preserve">Dobava </w:t>
      </w:r>
      <w:r>
        <w:rPr>
          <w:rFonts w:ascii="Tahoma" w:hAnsi="Tahoma" w:cs="Tahoma"/>
          <w:b/>
          <w:noProof/>
          <w:sz w:val="22"/>
          <w:szCs w:val="22"/>
        </w:rPr>
        <w:t>srajc in bluz</w:t>
      </w:r>
      <w:r w:rsidRPr="000D063B">
        <w:rPr>
          <w:rFonts w:ascii="Tahoma" w:hAnsi="Tahoma" w:cs="Tahoma"/>
          <w:b/>
          <w:noProof/>
          <w:sz w:val="22"/>
          <w:szCs w:val="22"/>
        </w:rPr>
        <w:t xml:space="preserve"> </w:t>
      </w:r>
    </w:p>
    <w:p w14:paraId="5D97F5A1" w14:textId="77777777" w:rsidR="001064DA" w:rsidRPr="000D063B" w:rsidRDefault="001064DA" w:rsidP="00F46974">
      <w:pPr>
        <w:keepNext/>
        <w:keepLines/>
        <w:jc w:val="both"/>
        <w:rPr>
          <w:rFonts w:ascii="Tahoma" w:hAnsi="Tahoma" w:cs="Tahoma"/>
        </w:rPr>
      </w:pPr>
    </w:p>
    <w:p w14:paraId="29B71807" w14:textId="77777777" w:rsidR="001064DA" w:rsidRPr="000D063B" w:rsidRDefault="001064DA" w:rsidP="00F46974">
      <w:pPr>
        <w:keepNext/>
        <w:keepLines/>
        <w:jc w:val="both"/>
        <w:rPr>
          <w:rFonts w:ascii="Tahoma" w:hAnsi="Tahoma" w:cs="Tahoma"/>
        </w:rPr>
      </w:pPr>
      <w:r w:rsidRPr="000D063B">
        <w:rPr>
          <w:rFonts w:ascii="Tahoma" w:hAnsi="Tahoma" w:cs="Tahoma"/>
        </w:rPr>
        <w:t>ki ga skleneta</w:t>
      </w:r>
    </w:p>
    <w:p w14:paraId="702185A7" w14:textId="77777777" w:rsidR="001064DA" w:rsidRPr="000D063B" w:rsidRDefault="001064DA" w:rsidP="00F46974">
      <w:pPr>
        <w:keepNext/>
        <w:keepLines/>
        <w:ind w:left="1701" w:hanging="1701"/>
        <w:jc w:val="both"/>
        <w:rPr>
          <w:rFonts w:ascii="Tahoma" w:hAnsi="Tahoma" w:cs="Tahoma"/>
          <w:b/>
        </w:rPr>
      </w:pPr>
    </w:p>
    <w:p w14:paraId="511151F3" w14:textId="77777777" w:rsidR="001064DA" w:rsidRPr="000D063B" w:rsidRDefault="001064DA" w:rsidP="00F46974">
      <w:pPr>
        <w:keepNext/>
        <w:keepLines/>
        <w:ind w:left="1650" w:hanging="1650"/>
        <w:jc w:val="both"/>
        <w:rPr>
          <w:rFonts w:ascii="Tahoma" w:hAnsi="Tahoma" w:cs="Tahoma"/>
        </w:rPr>
      </w:pPr>
      <w:r w:rsidRPr="000D063B">
        <w:rPr>
          <w:rFonts w:ascii="Tahoma" w:hAnsi="Tahoma" w:cs="Tahoma"/>
          <w:b/>
        </w:rPr>
        <w:t>NAROČNIK:</w:t>
      </w:r>
      <w:r w:rsidRPr="000D063B">
        <w:rPr>
          <w:rFonts w:ascii="Tahoma" w:hAnsi="Tahoma" w:cs="Tahoma"/>
        </w:rPr>
        <w:tab/>
      </w:r>
      <w:r w:rsidRPr="000D063B">
        <w:rPr>
          <w:rFonts w:ascii="Tahoma" w:hAnsi="Tahoma" w:cs="Tahoma"/>
          <w:b/>
          <w:snapToGrid w:val="0"/>
        </w:rPr>
        <w:t xml:space="preserve">JAVNO PODJETJE LJUBLJANSKI POTNIŠKI PROMET, d.o.o., </w:t>
      </w:r>
      <w:r w:rsidRPr="000D063B">
        <w:rPr>
          <w:rFonts w:ascii="Tahoma" w:hAnsi="Tahoma" w:cs="Tahoma"/>
          <w:snapToGrid w:val="0"/>
        </w:rPr>
        <w:t xml:space="preserve">Celovška cesta 160, 1000 Ljubljana, ki ga zastopa direktor Peter HORVAT </w:t>
      </w:r>
      <w:r w:rsidRPr="000D063B">
        <w:rPr>
          <w:rFonts w:ascii="Tahoma" w:hAnsi="Tahoma" w:cs="Tahoma"/>
        </w:rPr>
        <w:t>(v nadaljevanju: naročnik)</w:t>
      </w:r>
    </w:p>
    <w:p w14:paraId="2081C1E7" w14:textId="77777777" w:rsidR="001064DA" w:rsidRPr="000D063B" w:rsidRDefault="001064DA" w:rsidP="00F46974">
      <w:pPr>
        <w:keepNext/>
        <w:keepLines/>
        <w:jc w:val="both"/>
        <w:rPr>
          <w:rFonts w:ascii="Tahoma" w:hAnsi="Tahoma" w:cs="Tahoma"/>
        </w:rPr>
      </w:pPr>
    </w:p>
    <w:p w14:paraId="2CF8809A" w14:textId="77777777" w:rsidR="001064DA" w:rsidRPr="000D063B" w:rsidRDefault="001064DA" w:rsidP="00F46974">
      <w:pPr>
        <w:keepNext/>
        <w:keepLines/>
        <w:ind w:left="2410" w:hanging="760"/>
        <w:jc w:val="both"/>
        <w:rPr>
          <w:rFonts w:ascii="Tahoma" w:hAnsi="Tahoma" w:cs="Tahoma"/>
        </w:rPr>
      </w:pPr>
      <w:r w:rsidRPr="000D063B">
        <w:rPr>
          <w:rFonts w:ascii="Tahoma" w:hAnsi="Tahoma" w:cs="Tahoma"/>
        </w:rPr>
        <w:t>identifikacijska številka za DDV: SI66742790</w:t>
      </w:r>
    </w:p>
    <w:p w14:paraId="546A6AF0" w14:textId="77777777" w:rsidR="001064DA" w:rsidRPr="000D063B" w:rsidRDefault="001064DA" w:rsidP="00F46974">
      <w:pPr>
        <w:keepNext/>
        <w:keepLines/>
        <w:ind w:left="2410" w:hanging="760"/>
        <w:jc w:val="both"/>
        <w:rPr>
          <w:rFonts w:ascii="Tahoma" w:hAnsi="Tahoma" w:cs="Tahoma"/>
        </w:rPr>
      </w:pPr>
      <w:r w:rsidRPr="000D063B">
        <w:rPr>
          <w:rFonts w:ascii="Tahoma" w:hAnsi="Tahoma" w:cs="Tahoma"/>
        </w:rPr>
        <w:t>matična številka: 5222966000</w:t>
      </w:r>
    </w:p>
    <w:p w14:paraId="11954E9C" w14:textId="77777777" w:rsidR="001064DA" w:rsidRPr="000D063B" w:rsidRDefault="001064DA" w:rsidP="00F46974">
      <w:pPr>
        <w:keepNext/>
        <w:keepLines/>
        <w:tabs>
          <w:tab w:val="left" w:pos="1843"/>
        </w:tabs>
        <w:ind w:left="1701" w:hanging="1701"/>
        <w:jc w:val="both"/>
        <w:rPr>
          <w:rFonts w:ascii="Tahoma" w:hAnsi="Tahoma" w:cs="Tahoma"/>
          <w:b/>
        </w:rPr>
      </w:pPr>
    </w:p>
    <w:p w14:paraId="27F56CD9" w14:textId="77777777" w:rsidR="001064DA" w:rsidRPr="000D063B" w:rsidRDefault="001064DA" w:rsidP="00F46974">
      <w:pPr>
        <w:keepNext/>
        <w:keepLines/>
        <w:tabs>
          <w:tab w:val="left" w:pos="1702"/>
        </w:tabs>
        <w:jc w:val="both"/>
        <w:rPr>
          <w:rFonts w:ascii="Tahoma" w:hAnsi="Tahoma" w:cs="Tahoma"/>
        </w:rPr>
      </w:pPr>
      <w:r w:rsidRPr="000D063B">
        <w:rPr>
          <w:rFonts w:ascii="Tahoma" w:hAnsi="Tahoma" w:cs="Tahoma"/>
        </w:rPr>
        <w:t xml:space="preserve">ter </w:t>
      </w:r>
    </w:p>
    <w:p w14:paraId="0D5D80D3" w14:textId="77777777" w:rsidR="001064DA" w:rsidRPr="000D063B" w:rsidRDefault="001064DA" w:rsidP="00F46974">
      <w:pPr>
        <w:keepNext/>
        <w:keepLines/>
        <w:tabs>
          <w:tab w:val="left" w:pos="1702"/>
        </w:tabs>
        <w:jc w:val="both"/>
        <w:rPr>
          <w:rFonts w:ascii="Tahoma" w:hAnsi="Tahoma" w:cs="Tahoma"/>
          <w:b/>
        </w:rPr>
      </w:pPr>
    </w:p>
    <w:p w14:paraId="5723D6C6" w14:textId="77777777" w:rsidR="001064DA" w:rsidRPr="000D063B" w:rsidRDefault="001064DA" w:rsidP="00F46974">
      <w:pPr>
        <w:keepNext/>
        <w:keepLines/>
        <w:ind w:left="1560" w:hanging="1560"/>
        <w:jc w:val="both"/>
        <w:rPr>
          <w:rFonts w:ascii="Tahoma" w:hAnsi="Tahoma" w:cs="Tahoma"/>
        </w:rPr>
      </w:pPr>
      <w:r w:rsidRPr="000D063B">
        <w:rPr>
          <w:rFonts w:ascii="Tahoma" w:hAnsi="Tahoma" w:cs="Tahoma"/>
          <w:b/>
        </w:rPr>
        <w:t>IZVAJALEC:</w:t>
      </w:r>
      <w:r w:rsidRPr="000D063B">
        <w:rPr>
          <w:rFonts w:ascii="Tahoma" w:hAnsi="Tahoma" w:cs="Tahoma"/>
          <w:b/>
        </w:rPr>
        <w:tab/>
      </w:r>
      <w:r w:rsidRPr="000D063B">
        <w:rPr>
          <w:rFonts w:ascii="Tahoma" w:hAnsi="Tahoma" w:cs="Tahoma"/>
        </w:rPr>
        <w:t>________________________________________________________________, ki ga zastopa: _______________________________</w:t>
      </w:r>
    </w:p>
    <w:p w14:paraId="14F345A5" w14:textId="77777777" w:rsidR="001064DA" w:rsidRPr="000D063B" w:rsidRDefault="001064DA" w:rsidP="00F46974">
      <w:pPr>
        <w:keepNext/>
        <w:keepLines/>
        <w:ind w:left="1560"/>
        <w:jc w:val="both"/>
        <w:rPr>
          <w:rFonts w:ascii="Tahoma" w:hAnsi="Tahoma" w:cs="Tahoma"/>
        </w:rPr>
      </w:pPr>
      <w:r w:rsidRPr="000D063B">
        <w:rPr>
          <w:rFonts w:ascii="Tahoma" w:hAnsi="Tahoma" w:cs="Tahoma"/>
        </w:rPr>
        <w:t>(v nadaljevanju: izvajalec)</w:t>
      </w:r>
    </w:p>
    <w:p w14:paraId="53C38B01" w14:textId="77777777" w:rsidR="001064DA" w:rsidRPr="000D063B" w:rsidRDefault="001064DA" w:rsidP="00F46974">
      <w:pPr>
        <w:keepNext/>
        <w:keepLines/>
        <w:tabs>
          <w:tab w:val="left" w:pos="5104"/>
        </w:tabs>
        <w:ind w:left="1560" w:hanging="1701"/>
        <w:jc w:val="both"/>
        <w:rPr>
          <w:rFonts w:ascii="Tahoma" w:hAnsi="Tahoma" w:cs="Tahoma"/>
        </w:rPr>
      </w:pPr>
      <w:r w:rsidRPr="000D063B">
        <w:rPr>
          <w:rFonts w:ascii="Tahoma" w:hAnsi="Tahoma" w:cs="Tahoma"/>
        </w:rPr>
        <w:tab/>
      </w:r>
    </w:p>
    <w:p w14:paraId="35B24B85" w14:textId="77777777" w:rsidR="001064DA" w:rsidRPr="000D063B" w:rsidRDefault="001064DA" w:rsidP="00F46974">
      <w:pPr>
        <w:keepNext/>
        <w:keepLines/>
        <w:ind w:left="1560"/>
        <w:jc w:val="both"/>
        <w:rPr>
          <w:rFonts w:ascii="Tahoma" w:hAnsi="Tahoma" w:cs="Tahoma"/>
        </w:rPr>
      </w:pPr>
      <w:r w:rsidRPr="000D063B">
        <w:rPr>
          <w:rFonts w:ascii="Tahoma" w:hAnsi="Tahoma" w:cs="Tahoma"/>
        </w:rPr>
        <w:t>identifikacijska številka za DDV: _________________________</w:t>
      </w:r>
    </w:p>
    <w:p w14:paraId="1407EDC2" w14:textId="77777777" w:rsidR="001064DA" w:rsidRPr="000D063B" w:rsidRDefault="001064DA" w:rsidP="00F46974">
      <w:pPr>
        <w:keepNext/>
        <w:keepLines/>
        <w:ind w:left="1560"/>
        <w:jc w:val="both"/>
        <w:rPr>
          <w:rFonts w:ascii="Tahoma" w:hAnsi="Tahoma" w:cs="Tahoma"/>
        </w:rPr>
      </w:pPr>
      <w:r w:rsidRPr="000D063B">
        <w:rPr>
          <w:rFonts w:ascii="Tahoma" w:hAnsi="Tahoma" w:cs="Tahoma"/>
        </w:rPr>
        <w:t>matična številka: ______________________</w:t>
      </w:r>
    </w:p>
    <w:p w14:paraId="0F38E70C" w14:textId="77777777" w:rsidR="001064DA" w:rsidRPr="000D063B" w:rsidRDefault="001064DA" w:rsidP="00F46974">
      <w:pPr>
        <w:keepNext/>
        <w:keepLines/>
        <w:tabs>
          <w:tab w:val="left" w:pos="709"/>
          <w:tab w:val="left" w:pos="1702"/>
        </w:tabs>
        <w:jc w:val="both"/>
        <w:rPr>
          <w:rFonts w:ascii="Tahoma" w:hAnsi="Tahoma" w:cs="Tahoma"/>
        </w:rPr>
      </w:pPr>
    </w:p>
    <w:p w14:paraId="15047A59" w14:textId="77777777" w:rsidR="001064DA" w:rsidRPr="000D063B" w:rsidRDefault="001064DA" w:rsidP="00F46974">
      <w:pPr>
        <w:keepNext/>
        <w:keepLines/>
        <w:tabs>
          <w:tab w:val="left" w:pos="709"/>
          <w:tab w:val="left" w:pos="1702"/>
        </w:tabs>
        <w:jc w:val="both"/>
        <w:rPr>
          <w:rFonts w:ascii="Tahoma" w:hAnsi="Tahoma" w:cs="Tahoma"/>
        </w:rPr>
      </w:pPr>
    </w:p>
    <w:p w14:paraId="67D66AA4" w14:textId="77777777" w:rsidR="001064DA" w:rsidRPr="000D063B" w:rsidRDefault="001064DA" w:rsidP="00F46974">
      <w:pPr>
        <w:keepNext/>
        <w:keepLines/>
        <w:tabs>
          <w:tab w:val="left" w:pos="709"/>
          <w:tab w:val="left" w:pos="1702"/>
        </w:tabs>
        <w:jc w:val="both"/>
        <w:rPr>
          <w:rFonts w:ascii="Tahoma" w:hAnsi="Tahoma" w:cs="Tahoma"/>
        </w:rPr>
      </w:pPr>
    </w:p>
    <w:p w14:paraId="27C60C44" w14:textId="77777777" w:rsidR="001064DA" w:rsidRPr="000D063B" w:rsidRDefault="001064DA" w:rsidP="00F46974">
      <w:pPr>
        <w:pStyle w:val="Odstavekseznama"/>
        <w:keepNext/>
        <w:keepLines/>
        <w:numPr>
          <w:ilvl w:val="0"/>
          <w:numId w:val="31"/>
        </w:numPr>
        <w:rPr>
          <w:rFonts w:ascii="Tahoma" w:hAnsi="Tahoma" w:cs="Tahoma"/>
          <w:b/>
          <w:sz w:val="22"/>
          <w:szCs w:val="22"/>
        </w:rPr>
      </w:pPr>
      <w:r w:rsidRPr="000D063B">
        <w:rPr>
          <w:rFonts w:ascii="Tahoma" w:hAnsi="Tahoma" w:cs="Tahoma"/>
          <w:b/>
          <w:sz w:val="22"/>
          <w:szCs w:val="22"/>
        </w:rPr>
        <w:t>UVODNE DOLOČBE</w:t>
      </w:r>
    </w:p>
    <w:p w14:paraId="73D15BC0" w14:textId="77777777" w:rsidR="001064DA" w:rsidRPr="000D063B" w:rsidRDefault="001064DA" w:rsidP="00F46974">
      <w:pPr>
        <w:keepNext/>
        <w:keepLines/>
        <w:jc w:val="center"/>
        <w:rPr>
          <w:rFonts w:ascii="Tahoma" w:hAnsi="Tahoma" w:cs="Tahoma"/>
          <w:b/>
        </w:rPr>
      </w:pPr>
    </w:p>
    <w:p w14:paraId="41B9C6CB"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0F0C1EE9" w14:textId="77777777" w:rsidR="001064DA" w:rsidRPr="000D063B" w:rsidRDefault="001064DA" w:rsidP="00F46974">
      <w:pPr>
        <w:keepNext/>
        <w:keepLines/>
        <w:jc w:val="both"/>
        <w:rPr>
          <w:rFonts w:ascii="Tahoma" w:hAnsi="Tahoma" w:cs="Tahoma"/>
        </w:rPr>
      </w:pPr>
    </w:p>
    <w:p w14:paraId="5F0A76DB" w14:textId="51636F6C" w:rsidR="001064DA" w:rsidRPr="000D063B" w:rsidRDefault="001064DA" w:rsidP="00F46974">
      <w:pPr>
        <w:keepNext/>
        <w:keepLines/>
        <w:jc w:val="both"/>
        <w:rPr>
          <w:rFonts w:ascii="Tahoma" w:hAnsi="Tahoma" w:cs="Tahoma"/>
        </w:rPr>
      </w:pPr>
      <w:r w:rsidRPr="000D063B">
        <w:rPr>
          <w:rFonts w:ascii="Tahoma" w:hAnsi="Tahoma" w:cs="Tahoma"/>
        </w:rPr>
        <w:t>Stranki okvirnega sporazuma uvodoma sporazumno ugotavljata, da je JAVNI HOLDING Ljubljana, d.o.o., Verovškova ulica 70, Ljubljana, na podlagi pooblastila naročnika izvedel postopek oddaje javnega naročila št. LPP-</w:t>
      </w:r>
      <w:r w:rsidR="0081495C">
        <w:rPr>
          <w:rFonts w:ascii="Tahoma" w:hAnsi="Tahoma" w:cs="Tahoma"/>
        </w:rPr>
        <w:t>65/23</w:t>
      </w:r>
      <w:r w:rsidRPr="000D063B">
        <w:rPr>
          <w:rFonts w:ascii="Tahoma" w:hAnsi="Tahoma" w:cs="Tahoma"/>
        </w:rPr>
        <w:t xml:space="preserve"> po </w:t>
      </w:r>
      <w:r w:rsidR="00A155CE">
        <w:rPr>
          <w:rFonts w:ascii="Tahoma" w:hAnsi="Tahoma" w:cs="Tahoma"/>
        </w:rPr>
        <w:t xml:space="preserve">postopku </w:t>
      </w:r>
      <w:r w:rsidR="00A155CE" w:rsidRPr="00AF589D">
        <w:rPr>
          <w:rFonts w:ascii="Tahoma" w:hAnsi="Tahoma" w:cs="Tahoma"/>
        </w:rPr>
        <w:t>naročila male vrednosti, v skladu s 47. členom Zakona o javnem naročanju ZJN-3 (Ur. l. RS, št. 91/15 s spremembami; v nadaljevanju: ZJN-3)</w:t>
      </w:r>
      <w:r w:rsidRPr="000D063B">
        <w:rPr>
          <w:rFonts w:ascii="Tahoma" w:hAnsi="Tahoma" w:cs="Tahoma"/>
        </w:rPr>
        <w:t>, ki je bilo objavljeno na Portalu javnih naročil dne ………</w:t>
      </w:r>
      <w:r w:rsidR="00A155CE">
        <w:rPr>
          <w:rFonts w:ascii="Tahoma" w:hAnsi="Tahoma" w:cs="Tahoma"/>
        </w:rPr>
        <w:t>……, pod št. objave JN______/2023</w:t>
      </w:r>
      <w:r w:rsidRPr="000D063B">
        <w:rPr>
          <w:rFonts w:ascii="Tahoma" w:hAnsi="Tahoma" w:cs="Tahoma"/>
        </w:rPr>
        <w:t xml:space="preserve">-___ z namenom sklenitve okvirnega sporazuma za »Dobava </w:t>
      </w:r>
      <w:r>
        <w:rPr>
          <w:rFonts w:ascii="Tahoma" w:hAnsi="Tahoma" w:cs="Tahoma"/>
        </w:rPr>
        <w:t>srajc in bluz</w:t>
      </w:r>
      <w:r w:rsidRPr="000D063B">
        <w:rPr>
          <w:rFonts w:ascii="Tahoma" w:hAnsi="Tahoma" w:cs="Tahoma"/>
        </w:rPr>
        <w:t>«, v katerem je naročnik izvajalca izbral na podlagi cenovno najugodnejše ponudbe in na podlagi pogojev, opredeljenih v razpisni dokumentaciji naročnika št. LPP-</w:t>
      </w:r>
      <w:r w:rsidR="0081495C">
        <w:rPr>
          <w:rFonts w:ascii="Tahoma" w:hAnsi="Tahoma" w:cs="Tahoma"/>
        </w:rPr>
        <w:t>65/23</w:t>
      </w:r>
      <w:r w:rsidRPr="000D063B">
        <w:rPr>
          <w:rFonts w:ascii="Tahoma" w:hAnsi="Tahoma" w:cs="Tahoma"/>
        </w:rPr>
        <w:t>.</w:t>
      </w:r>
    </w:p>
    <w:p w14:paraId="2F7EA1D3" w14:textId="77777777" w:rsidR="001064DA" w:rsidRPr="000D063B" w:rsidRDefault="001064DA" w:rsidP="00F46974">
      <w:pPr>
        <w:keepNext/>
        <w:keepLines/>
        <w:suppressAutoHyphens/>
        <w:jc w:val="both"/>
        <w:rPr>
          <w:rFonts w:ascii="Tahoma" w:hAnsi="Tahoma" w:cs="Tahoma"/>
          <w:lang w:eastAsia="x-none"/>
        </w:rPr>
      </w:pPr>
    </w:p>
    <w:p w14:paraId="2812F591" w14:textId="77777777" w:rsidR="001064DA" w:rsidRPr="000D063B" w:rsidRDefault="001064DA" w:rsidP="00F46974">
      <w:pPr>
        <w:keepNext/>
        <w:keepLines/>
        <w:tabs>
          <w:tab w:val="left" w:pos="1702"/>
        </w:tabs>
        <w:jc w:val="both"/>
        <w:rPr>
          <w:rFonts w:ascii="Tahoma" w:hAnsi="Tahoma" w:cs="Tahoma"/>
        </w:rPr>
      </w:pPr>
      <w:r w:rsidRPr="000D063B">
        <w:rPr>
          <w:rFonts w:ascii="Tahoma" w:hAnsi="Tahoma" w:cs="Tahoma"/>
        </w:rPr>
        <w:t xml:space="preserve">Okvirni sporazum je sklenjen in velja z dnem podpisa obeh strank okvirnega sporazuma, pod pogojem iz 22. člena tega okvirnega sporazuma, ter se uporablja za obdobje štiriindvajset (24) mesecev od dneva sklenitve okvirnega sporazuma oziroma do izčrpanja vrednosti, navedene v prvem odstavku 3. člena tega okvirnega sporazuma, kar nastopi prej. </w:t>
      </w:r>
    </w:p>
    <w:p w14:paraId="7A639450" w14:textId="77777777" w:rsidR="001064DA" w:rsidRPr="000D063B" w:rsidRDefault="001064DA" w:rsidP="00F46974">
      <w:pPr>
        <w:keepNext/>
        <w:keepLines/>
        <w:suppressAutoHyphens/>
        <w:jc w:val="both"/>
        <w:rPr>
          <w:rFonts w:ascii="Tahoma" w:hAnsi="Tahoma" w:cs="Tahoma"/>
          <w:lang w:eastAsia="x-none"/>
        </w:rPr>
      </w:pPr>
    </w:p>
    <w:p w14:paraId="593DBCB1" w14:textId="77777777" w:rsidR="001064DA" w:rsidRDefault="001064DA" w:rsidP="00F46974">
      <w:pPr>
        <w:keepNext/>
        <w:keepLines/>
        <w:suppressAutoHyphens/>
        <w:jc w:val="both"/>
        <w:rPr>
          <w:rFonts w:ascii="Tahoma" w:hAnsi="Tahoma" w:cs="Tahoma"/>
          <w:lang w:eastAsia="x-none"/>
        </w:rPr>
      </w:pPr>
      <w:r w:rsidRPr="000D063B">
        <w:rPr>
          <w:rFonts w:ascii="Tahoma" w:hAnsi="Tahoma" w:cs="Tahoma"/>
          <w:lang w:eastAsia="x-none"/>
        </w:rPr>
        <w:t>S tem okvirnim sporazumom se naročnik in izvajalec dogovorita o pogojih izvajanja predmeta okvirnega sporazuma.</w:t>
      </w:r>
    </w:p>
    <w:p w14:paraId="307CC76A" w14:textId="77777777" w:rsidR="00A155CE" w:rsidRPr="000D063B" w:rsidRDefault="00A155CE" w:rsidP="00F46974">
      <w:pPr>
        <w:keepNext/>
        <w:keepLines/>
        <w:suppressAutoHyphens/>
        <w:jc w:val="both"/>
        <w:rPr>
          <w:rFonts w:ascii="Tahoma" w:hAnsi="Tahoma" w:cs="Tahoma"/>
          <w:lang w:eastAsia="x-none"/>
        </w:rPr>
      </w:pPr>
    </w:p>
    <w:p w14:paraId="3DFB03AD"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PREDMET OKVIRNEGA SPORAZUMA</w:t>
      </w:r>
    </w:p>
    <w:p w14:paraId="61C8D957" w14:textId="77777777" w:rsidR="001064DA" w:rsidRPr="000D063B" w:rsidRDefault="001064DA" w:rsidP="00F46974">
      <w:pPr>
        <w:keepNext/>
        <w:keepLines/>
        <w:tabs>
          <w:tab w:val="left" w:pos="3005"/>
        </w:tabs>
        <w:ind w:left="1077"/>
        <w:jc w:val="center"/>
        <w:rPr>
          <w:rFonts w:ascii="Tahoma" w:hAnsi="Tahoma" w:cs="Tahoma"/>
          <w:b/>
          <w:color w:val="000000"/>
        </w:rPr>
      </w:pPr>
    </w:p>
    <w:p w14:paraId="7146C21C"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42918E67" w14:textId="77777777" w:rsidR="001064DA" w:rsidRPr="000D063B" w:rsidRDefault="001064DA" w:rsidP="00F46974">
      <w:pPr>
        <w:pStyle w:val="Odstavekseznama"/>
        <w:keepNext/>
        <w:keepLines/>
        <w:ind w:left="360"/>
        <w:jc w:val="both"/>
        <w:rPr>
          <w:rFonts w:ascii="Tahoma" w:hAnsi="Tahoma" w:cs="Tahoma"/>
          <w:noProof/>
          <w:sz w:val="22"/>
          <w:szCs w:val="22"/>
        </w:rPr>
      </w:pPr>
    </w:p>
    <w:p w14:paraId="6510E45A" w14:textId="687DADF7" w:rsidR="001064DA" w:rsidRPr="000D063B" w:rsidRDefault="001064DA" w:rsidP="00F46974">
      <w:pPr>
        <w:keepNext/>
        <w:keepLines/>
        <w:tabs>
          <w:tab w:val="left" w:pos="1702"/>
        </w:tabs>
        <w:jc w:val="both"/>
        <w:rPr>
          <w:rFonts w:ascii="Tahoma" w:hAnsi="Tahoma" w:cs="Tahoma"/>
        </w:rPr>
      </w:pPr>
      <w:r w:rsidRPr="000D063B">
        <w:rPr>
          <w:rFonts w:ascii="Tahoma" w:hAnsi="Tahoma" w:cs="Tahoma"/>
        </w:rPr>
        <w:t xml:space="preserve">Predmet okvirnega sporazuma so stalne dobave </w:t>
      </w:r>
      <w:r>
        <w:rPr>
          <w:rFonts w:ascii="Tahoma" w:hAnsi="Tahoma" w:cs="Tahoma"/>
        </w:rPr>
        <w:t xml:space="preserve">srajc in </w:t>
      </w:r>
      <w:r w:rsidR="00A155CE">
        <w:rPr>
          <w:rFonts w:ascii="Tahoma" w:hAnsi="Tahoma" w:cs="Tahoma"/>
        </w:rPr>
        <w:t xml:space="preserve">bluz </w:t>
      </w:r>
      <w:r w:rsidRPr="000D063B">
        <w:rPr>
          <w:rFonts w:ascii="Tahoma" w:hAnsi="Tahoma" w:cs="Tahoma"/>
        </w:rPr>
        <w:t xml:space="preserve">(v nadaljevanju tudi: blago), ki jih naročnik po obsegu in časovno ne more vnaprej določiti, v skladu s tehnično specifikacijo, kot je to opredeljeno v razpisni dokumentaciji naročnika </w:t>
      </w:r>
      <w:r w:rsidRPr="000D063B">
        <w:rPr>
          <w:rFonts w:ascii="Tahoma" w:hAnsi="Tahoma" w:cs="Tahoma"/>
          <w:bCs/>
        </w:rPr>
        <w:t>št. LPP-</w:t>
      </w:r>
      <w:r w:rsidR="0081495C">
        <w:rPr>
          <w:rFonts w:ascii="Tahoma" w:hAnsi="Tahoma" w:cs="Tahoma"/>
          <w:bCs/>
        </w:rPr>
        <w:t>65/23</w:t>
      </w:r>
      <w:r w:rsidRPr="000D063B">
        <w:rPr>
          <w:rFonts w:ascii="Tahoma" w:hAnsi="Tahoma" w:cs="Tahoma"/>
          <w:bCs/>
        </w:rPr>
        <w:t xml:space="preserve"> (v nadaljevanju: razpisna dokumentacija), na podlagi ponudbe izvajalca št. __________________ z dne_____________ (v nadaljevanju: </w:t>
      </w:r>
      <w:r w:rsidRPr="000D063B">
        <w:rPr>
          <w:rFonts w:ascii="Tahoma" w:hAnsi="Tahoma" w:cs="Tahoma"/>
        </w:rPr>
        <w:t>ponudba izvajalca)</w:t>
      </w:r>
      <w:r w:rsidRPr="000D063B">
        <w:rPr>
          <w:rFonts w:ascii="Tahoma" w:hAnsi="Tahoma" w:cs="Tahoma"/>
          <w:bCs/>
        </w:rPr>
        <w:t xml:space="preserve"> in ponudbenega predračuna izvajalca št. ______________ z dne ________ (v nadaljevanju: ponudbeni predračun izvajalca), ki je priloga št. 1 tega okvirnega sporazuma</w:t>
      </w:r>
      <w:r w:rsidRPr="000D063B">
        <w:rPr>
          <w:rFonts w:ascii="Tahoma" w:hAnsi="Tahoma" w:cs="Tahoma"/>
        </w:rPr>
        <w:t>.</w:t>
      </w:r>
    </w:p>
    <w:p w14:paraId="54152FDA" w14:textId="77777777" w:rsidR="001064DA" w:rsidRPr="000D063B" w:rsidRDefault="001064DA" w:rsidP="00F46974">
      <w:pPr>
        <w:keepNext/>
        <w:keepLines/>
        <w:jc w:val="both"/>
        <w:rPr>
          <w:rFonts w:ascii="Tahoma" w:hAnsi="Tahoma" w:cs="Tahoma"/>
        </w:rPr>
      </w:pPr>
    </w:p>
    <w:p w14:paraId="4BD9B242" w14:textId="77777777" w:rsidR="001064DA" w:rsidRPr="000D063B" w:rsidRDefault="001064DA" w:rsidP="00F46974">
      <w:pPr>
        <w:keepNext/>
        <w:keepLines/>
        <w:tabs>
          <w:tab w:val="left" w:pos="1702"/>
        </w:tabs>
        <w:jc w:val="both"/>
        <w:rPr>
          <w:rFonts w:ascii="Tahoma" w:hAnsi="Tahoma" w:cs="Tahoma"/>
        </w:rPr>
      </w:pPr>
      <w:r w:rsidRPr="000D063B">
        <w:rPr>
          <w:rFonts w:ascii="Tahoma" w:hAnsi="Tahoma" w:cs="Tahoma"/>
        </w:rPr>
        <w:t>Okvirne količine blaga, navedene v posamezni postavki ponudbenega predračuna izvajalca, so količine, ki jih bo naročnik predvidoma potreboval v obdobju veljavnosti okvirnega sporazuma in za naročnika niso obvezujoče.</w:t>
      </w:r>
    </w:p>
    <w:p w14:paraId="799875AD" w14:textId="77777777" w:rsidR="001064DA" w:rsidRPr="000D063B" w:rsidRDefault="001064DA" w:rsidP="00F46974">
      <w:pPr>
        <w:keepNext/>
        <w:keepLines/>
        <w:jc w:val="both"/>
        <w:rPr>
          <w:rFonts w:ascii="Tahoma" w:hAnsi="Tahoma" w:cs="Tahoma"/>
        </w:rPr>
      </w:pPr>
    </w:p>
    <w:p w14:paraId="68E756AC" w14:textId="77777777" w:rsidR="001064DA" w:rsidRPr="000D063B" w:rsidRDefault="001064DA" w:rsidP="00F46974">
      <w:pPr>
        <w:keepNext/>
        <w:keepLines/>
        <w:jc w:val="both"/>
        <w:rPr>
          <w:rFonts w:ascii="Tahoma" w:hAnsi="Tahoma" w:cs="Tahoma"/>
        </w:rPr>
      </w:pPr>
      <w:r w:rsidRPr="000D063B">
        <w:rPr>
          <w:rFonts w:ascii="Tahoma" w:hAnsi="Tahoma" w:cs="Tahoma"/>
        </w:rPr>
        <w:t>Naročnik in izvajalec se izrecno dogovorita, da bo naročnik, v obdobju veljavnosti tega okvirnega sporazuma, naročal le blago iz ponudbenega predračuna izvajalca, ki ga bo dejansko potreboval in za katerega bo imel zagotovljena finančna sredstva.</w:t>
      </w:r>
    </w:p>
    <w:p w14:paraId="0DF4E2D3" w14:textId="77777777" w:rsidR="001064DA" w:rsidRPr="000D063B" w:rsidRDefault="001064DA" w:rsidP="00F46974">
      <w:pPr>
        <w:keepNext/>
        <w:keepLines/>
        <w:suppressAutoHyphens/>
        <w:jc w:val="both"/>
        <w:rPr>
          <w:rFonts w:ascii="Tahoma" w:hAnsi="Tahoma" w:cs="Tahoma"/>
          <w:b/>
          <w:color w:val="000000"/>
        </w:rPr>
      </w:pPr>
    </w:p>
    <w:p w14:paraId="06AE6012"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VREDNOST OKVIRNEGA SPORAZUMA</w:t>
      </w:r>
    </w:p>
    <w:p w14:paraId="6AA8347B" w14:textId="77777777" w:rsidR="001064DA" w:rsidRPr="000D063B" w:rsidRDefault="001064DA" w:rsidP="00F46974">
      <w:pPr>
        <w:keepNext/>
        <w:keepLines/>
        <w:suppressAutoHyphens/>
        <w:jc w:val="center"/>
        <w:rPr>
          <w:rFonts w:ascii="Tahoma" w:hAnsi="Tahoma" w:cs="Tahoma"/>
          <w:b/>
          <w:color w:val="000000"/>
        </w:rPr>
      </w:pPr>
    </w:p>
    <w:p w14:paraId="51F23763"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5443AF99" w14:textId="77777777" w:rsidR="001064DA" w:rsidRPr="000D063B" w:rsidRDefault="001064DA" w:rsidP="00F46974">
      <w:pPr>
        <w:pStyle w:val="Glava"/>
        <w:keepNext/>
        <w:keepLines/>
        <w:tabs>
          <w:tab w:val="clear" w:pos="4536"/>
          <w:tab w:val="clear" w:pos="9072"/>
        </w:tabs>
        <w:jc w:val="both"/>
        <w:rPr>
          <w:rFonts w:ascii="Tahoma" w:hAnsi="Tahoma" w:cs="Tahoma"/>
          <w:sz w:val="22"/>
          <w:szCs w:val="22"/>
        </w:rPr>
      </w:pPr>
    </w:p>
    <w:p w14:paraId="43B46A3B" w14:textId="77777777" w:rsidR="001064DA" w:rsidRPr="000D063B" w:rsidRDefault="001064DA" w:rsidP="00F46974">
      <w:pPr>
        <w:keepNext/>
        <w:keepLines/>
        <w:jc w:val="both"/>
        <w:rPr>
          <w:rFonts w:ascii="Tahoma" w:hAnsi="Tahoma" w:cs="Tahoma"/>
        </w:rPr>
      </w:pPr>
      <w:r w:rsidRPr="000D063B">
        <w:rPr>
          <w:rFonts w:ascii="Tahoma" w:hAnsi="Tahoma" w:cs="Tahoma"/>
        </w:rPr>
        <w:t>Ocenjena vrednost tega okvirnega sporazuma za obdobje njegove veljavnosti znaša na dan skl</w:t>
      </w:r>
      <w:r w:rsidR="00A82DF1">
        <w:rPr>
          <w:rFonts w:ascii="Tahoma" w:hAnsi="Tahoma" w:cs="Tahoma"/>
        </w:rPr>
        <w:t>enitve tega okvirnega sporazuma</w:t>
      </w:r>
      <w:r w:rsidRPr="000D063B">
        <w:rPr>
          <w:rFonts w:ascii="Tahoma" w:hAnsi="Tahoma" w:cs="Tahoma"/>
        </w:rPr>
        <w:t xml:space="preserve">:  ___________________________, v vrednosti </w:t>
      </w:r>
      <w:r w:rsidRPr="00A63BB3">
        <w:rPr>
          <w:rFonts w:ascii="Tahoma" w:hAnsi="Tahoma" w:cs="Tahoma"/>
        </w:rPr>
        <w:t>_____________ EUR</w:t>
      </w:r>
      <w:r>
        <w:rPr>
          <w:rFonts w:ascii="Tahoma" w:hAnsi="Tahoma" w:cs="Tahoma"/>
          <w:b/>
        </w:rPr>
        <w:t xml:space="preserve"> </w:t>
      </w:r>
      <w:r>
        <w:rPr>
          <w:rFonts w:ascii="Tahoma" w:hAnsi="Tahoma" w:cs="Tahoma"/>
        </w:rPr>
        <w:t>brez DDV.</w:t>
      </w:r>
    </w:p>
    <w:p w14:paraId="7B5C379D" w14:textId="77777777" w:rsidR="001064DA" w:rsidRPr="000D063B" w:rsidRDefault="001064DA" w:rsidP="00F46974">
      <w:pPr>
        <w:keepNext/>
        <w:keepLines/>
        <w:jc w:val="both"/>
        <w:rPr>
          <w:rFonts w:ascii="Tahoma" w:hAnsi="Tahoma" w:cs="Tahoma"/>
        </w:rPr>
      </w:pPr>
    </w:p>
    <w:p w14:paraId="1BCE8E9A" w14:textId="77777777" w:rsidR="001064DA" w:rsidRPr="000D063B" w:rsidRDefault="001064DA" w:rsidP="00F46974">
      <w:pPr>
        <w:keepNext/>
        <w:keepLines/>
        <w:jc w:val="both"/>
        <w:rPr>
          <w:rFonts w:ascii="Tahoma" w:hAnsi="Tahoma" w:cs="Tahoma"/>
        </w:rPr>
      </w:pPr>
      <w:r w:rsidRPr="000D063B">
        <w:rPr>
          <w:rFonts w:ascii="Tahoma" w:hAnsi="Tahoma" w:cs="Tahoma"/>
        </w:rPr>
        <w:t xml:space="preserve">Cene na enoto mere za blago iz 2. člena tega okvirnega sporazuma so določene na podlagi ponudbe izvajalca in </w:t>
      </w:r>
      <w:r w:rsidRPr="000D063B">
        <w:rPr>
          <w:rFonts w:ascii="Tahoma" w:hAnsi="Tahoma" w:cs="Tahoma"/>
          <w:snapToGrid w:val="0"/>
        </w:rPr>
        <w:t>na podlagi ponudbenega predračuna izvajalca.</w:t>
      </w:r>
    </w:p>
    <w:p w14:paraId="5E417A7E" w14:textId="77777777" w:rsidR="001064DA" w:rsidRPr="000D063B" w:rsidRDefault="001064DA" w:rsidP="00F46974">
      <w:pPr>
        <w:keepNext/>
        <w:keepLines/>
        <w:jc w:val="both"/>
        <w:rPr>
          <w:rFonts w:ascii="Tahoma" w:hAnsi="Tahoma" w:cs="Tahoma"/>
        </w:rPr>
      </w:pPr>
    </w:p>
    <w:p w14:paraId="110517BB" w14:textId="77777777" w:rsidR="001064DA" w:rsidRPr="000D063B" w:rsidRDefault="001064DA" w:rsidP="00F46974">
      <w:pPr>
        <w:keepNext/>
        <w:keepLines/>
        <w:jc w:val="both"/>
        <w:rPr>
          <w:rFonts w:ascii="Tahoma" w:hAnsi="Tahoma" w:cs="Tahoma"/>
        </w:rPr>
      </w:pPr>
      <w:r w:rsidRPr="000D063B">
        <w:rPr>
          <w:rFonts w:ascii="Tahoma" w:hAnsi="Tahoma" w:cs="Tahoma"/>
        </w:rPr>
        <w:t>Ocenjena vrednost okvirnega sporazuma in cene na enoto mere ne vključujejo davka na dodano vrednost (DDV). DDV se obračuna v skladu z veljavno zakonodajo.</w:t>
      </w:r>
    </w:p>
    <w:p w14:paraId="0B6C2040" w14:textId="77777777" w:rsidR="001064DA" w:rsidRPr="000D063B" w:rsidRDefault="001064DA" w:rsidP="00F46974">
      <w:pPr>
        <w:keepNext/>
        <w:keepLines/>
        <w:jc w:val="both"/>
        <w:rPr>
          <w:rFonts w:ascii="Tahoma" w:hAnsi="Tahoma" w:cs="Tahoma"/>
        </w:rPr>
      </w:pPr>
    </w:p>
    <w:p w14:paraId="4E1DFD62" w14:textId="350768E5" w:rsidR="001064DA" w:rsidRPr="000D063B" w:rsidRDefault="001064DA" w:rsidP="00F46974">
      <w:pPr>
        <w:pStyle w:val="Slog"/>
        <w:keepNext/>
        <w:keepLines/>
        <w:jc w:val="both"/>
        <w:rPr>
          <w:rFonts w:ascii="Tahoma" w:hAnsi="Tahoma" w:cs="Tahoma"/>
          <w:sz w:val="20"/>
          <w:lang w:val="sl-SI"/>
        </w:rPr>
      </w:pPr>
      <w:r w:rsidRPr="000D063B">
        <w:rPr>
          <w:rFonts w:ascii="Tahoma" w:hAnsi="Tahoma" w:cs="Tahoma"/>
          <w:sz w:val="20"/>
          <w:lang w:val="sl-SI"/>
        </w:rPr>
        <w:t>Cene na enoto mere, navedene v ponudbenem predračunu izvajalca, so v času veljavnosti okvirnega sporazuma fiksne in se ne spreminjajo</w:t>
      </w:r>
      <w:r w:rsidRPr="000D063B">
        <w:rPr>
          <w:rFonts w:ascii="Tahoma" w:hAnsi="Tahoma" w:cs="Tahoma"/>
          <w:sz w:val="20"/>
        </w:rPr>
        <w:t>, razen pod pogoji in na način</w:t>
      </w:r>
      <w:r w:rsidR="00BD74BF">
        <w:rPr>
          <w:rFonts w:ascii="Tahoma" w:hAnsi="Tahoma" w:cs="Tahoma"/>
          <w:sz w:val="20"/>
        </w:rPr>
        <w:t>,</w:t>
      </w:r>
      <w:r w:rsidRPr="000D063B">
        <w:rPr>
          <w:rFonts w:ascii="Tahoma" w:hAnsi="Tahoma" w:cs="Tahoma"/>
          <w:sz w:val="20"/>
        </w:rPr>
        <w:t xml:space="preserve"> naveden v 4. členu tega okvirnega sporazuma.</w:t>
      </w:r>
    </w:p>
    <w:p w14:paraId="6F8E730A" w14:textId="77777777" w:rsidR="001064DA" w:rsidRPr="000D063B" w:rsidRDefault="001064DA" w:rsidP="00F46974">
      <w:pPr>
        <w:keepNext/>
        <w:keepLines/>
        <w:jc w:val="both"/>
        <w:rPr>
          <w:rFonts w:ascii="Tahoma" w:hAnsi="Tahoma" w:cs="Tahoma"/>
        </w:rPr>
      </w:pPr>
    </w:p>
    <w:p w14:paraId="46E029B0" w14:textId="77777777" w:rsidR="001064DA" w:rsidRPr="000D063B" w:rsidRDefault="001064DA" w:rsidP="00F46974">
      <w:pPr>
        <w:keepNext/>
        <w:keepLines/>
        <w:jc w:val="both"/>
        <w:rPr>
          <w:rFonts w:ascii="Tahoma" w:hAnsi="Tahoma" w:cs="Tahoma"/>
        </w:rPr>
      </w:pPr>
      <w:r w:rsidRPr="000D063B">
        <w:rPr>
          <w:rFonts w:ascii="Tahoma" w:hAnsi="Tahoma" w:cs="Tahoma"/>
        </w:rPr>
        <w:t xml:space="preserve">Naročnik si pridržuje pravico naročati tudi druge vrste blaga s področja predmeta javnega naročila, ki v okvirnem sporazumu oz. v ponudbenemu predračunu izvajalca niso posebej 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 </w:t>
      </w:r>
    </w:p>
    <w:p w14:paraId="20AC23E0" w14:textId="77777777" w:rsidR="001064DA" w:rsidRPr="000D063B" w:rsidRDefault="001064DA" w:rsidP="00F46974">
      <w:pPr>
        <w:keepNext/>
        <w:keepLines/>
        <w:jc w:val="both"/>
        <w:rPr>
          <w:rFonts w:ascii="Tahoma" w:hAnsi="Tahoma" w:cs="Tahoma"/>
        </w:rPr>
      </w:pPr>
    </w:p>
    <w:p w14:paraId="06E9012D" w14:textId="77777777" w:rsidR="001064DA" w:rsidRPr="000D063B" w:rsidRDefault="001064DA" w:rsidP="00F46974">
      <w:pPr>
        <w:keepNext/>
        <w:keepLines/>
        <w:jc w:val="both"/>
        <w:rPr>
          <w:rFonts w:ascii="Tahoma" w:hAnsi="Tahoma" w:cs="Tahoma"/>
        </w:rPr>
      </w:pPr>
      <w:r w:rsidRPr="000D063B">
        <w:rPr>
          <w:rFonts w:ascii="Tahoma" w:hAnsi="Tahoma" w:cs="Tahoma"/>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ki bodo potrebni za izvedbo predmeta okvirnega sporazuma, vključno s stroški prevoza, stroški izdelave ponudbene dokumentacije ter tudi stroški za vsa ostala dela in naloge, ki so v okvirnem sporazumu opredeljeni kot obveznosti izvajalca.</w:t>
      </w:r>
    </w:p>
    <w:p w14:paraId="33DEC2B0" w14:textId="77777777" w:rsidR="001064DA" w:rsidRPr="000D063B" w:rsidRDefault="001064DA" w:rsidP="00F46974">
      <w:pPr>
        <w:keepNext/>
        <w:keepLines/>
        <w:jc w:val="both"/>
        <w:rPr>
          <w:rFonts w:ascii="Tahoma" w:hAnsi="Tahoma" w:cs="Tahoma"/>
        </w:rPr>
      </w:pPr>
    </w:p>
    <w:p w14:paraId="03DF9B47"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 xml:space="preserve">člen </w:t>
      </w:r>
    </w:p>
    <w:p w14:paraId="3454B541" w14:textId="77777777" w:rsidR="001064DA" w:rsidRPr="000D063B" w:rsidRDefault="001064DA" w:rsidP="00F46974">
      <w:pPr>
        <w:pStyle w:val="Textbody"/>
        <w:keepNext/>
        <w:keepLines/>
        <w:suppressAutoHyphens w:val="0"/>
        <w:spacing w:before="0" w:after="0"/>
        <w:jc w:val="both"/>
        <w:rPr>
          <w:rFonts w:ascii="Tahoma" w:hAnsi="Tahoma" w:cs="Tahoma"/>
          <w:bCs/>
          <w:kern w:val="0"/>
          <w:sz w:val="20"/>
          <w:szCs w:val="20"/>
        </w:rPr>
      </w:pPr>
    </w:p>
    <w:p w14:paraId="30BA5CE0" w14:textId="77777777" w:rsidR="001064DA" w:rsidRPr="000D063B" w:rsidRDefault="001064DA" w:rsidP="00F46974">
      <w:pPr>
        <w:keepNext/>
        <w:keepLines/>
        <w:spacing w:after="120"/>
        <w:jc w:val="both"/>
        <w:rPr>
          <w:rFonts w:ascii="Tahoma" w:hAnsi="Tahoma" w:cs="Tahoma"/>
        </w:rPr>
      </w:pPr>
      <w:r w:rsidRPr="000D063B">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7889C42E" w14:textId="77777777" w:rsidR="001064DA" w:rsidRPr="000D063B" w:rsidRDefault="001064DA" w:rsidP="00F46974">
      <w:pPr>
        <w:keepNext/>
        <w:keepLines/>
        <w:numPr>
          <w:ilvl w:val="0"/>
          <w:numId w:val="24"/>
        </w:numPr>
        <w:jc w:val="both"/>
        <w:rPr>
          <w:rFonts w:ascii="Tahoma" w:hAnsi="Tahoma" w:cs="Tahoma"/>
        </w:rPr>
      </w:pPr>
      <w:r w:rsidRPr="000D063B">
        <w:rPr>
          <w:rFonts w:ascii="Tahoma" w:hAnsi="Tahoma" w:cs="Tahoma"/>
        </w:rPr>
        <w:t xml:space="preserve">po preteku enega (1) leta od dneva sklenitve okvirnega sporazuma in </w:t>
      </w:r>
    </w:p>
    <w:p w14:paraId="58380B80" w14:textId="77777777" w:rsidR="001064DA" w:rsidRPr="000D063B" w:rsidRDefault="001064DA" w:rsidP="00F46974">
      <w:pPr>
        <w:keepNext/>
        <w:keepLines/>
        <w:numPr>
          <w:ilvl w:val="0"/>
          <w:numId w:val="24"/>
        </w:numPr>
        <w:jc w:val="both"/>
        <w:rPr>
          <w:rFonts w:ascii="Tahoma" w:hAnsi="Tahoma" w:cs="Tahoma"/>
        </w:rPr>
      </w:pPr>
      <w:r w:rsidRPr="000D063B">
        <w:rPr>
          <w:rFonts w:ascii="Tahoma" w:hAnsi="Tahoma" w:cs="Tahoma"/>
        </w:rPr>
        <w:t xml:space="preserve">ko kumulativno povečanje indeksa cen življenjskih stroškov – oblačila in obutev, po podatkih Statističnega urada RS, preseže štiri odstotke (4%) vrednosti, šteto od preteka enega (1) leta od sklenitve okvirnega sporazuma. </w:t>
      </w:r>
    </w:p>
    <w:p w14:paraId="791E11D3" w14:textId="77777777" w:rsidR="001064DA" w:rsidRPr="000D063B" w:rsidRDefault="001064DA" w:rsidP="00F46974">
      <w:pPr>
        <w:keepNext/>
        <w:keepLines/>
        <w:ind w:left="420"/>
        <w:jc w:val="both"/>
        <w:rPr>
          <w:rFonts w:ascii="Tahoma" w:hAnsi="Tahoma" w:cs="Tahoma"/>
        </w:rPr>
      </w:pPr>
    </w:p>
    <w:p w14:paraId="119ED42D" w14:textId="77777777" w:rsidR="001064DA" w:rsidRPr="000D063B" w:rsidRDefault="001064DA" w:rsidP="00F46974">
      <w:pPr>
        <w:keepNext/>
        <w:keepLines/>
        <w:jc w:val="both"/>
        <w:rPr>
          <w:rFonts w:ascii="Tahoma" w:hAnsi="Tahoma" w:cs="Tahoma"/>
        </w:rPr>
      </w:pPr>
      <w:r w:rsidRPr="000D063B">
        <w:rPr>
          <w:rFonts w:ascii="Tahoma" w:hAnsi="Tahoma" w:cs="Tahoma"/>
        </w:rPr>
        <w:t xml:space="preserve">Povišanje cen lahko znaša največ osemdeset odstotkov (80%) povečanja indeksa cen življenjskih stroškov – oblačila in obutev. Nadaljnja povišanja cen se lahko izvedejo, ko kumulativno povečanje indeksa cen življenjskih stroškov – oblačila in obutev, po podatkih Statističnega urada RS, ponovno preseže štiri odstotke (4%) vrednosti od zadnjega povišanja cen. </w:t>
      </w:r>
    </w:p>
    <w:p w14:paraId="153E7407" w14:textId="77777777" w:rsidR="001064DA" w:rsidRPr="000D063B" w:rsidRDefault="001064DA" w:rsidP="00F46974">
      <w:pPr>
        <w:keepNext/>
        <w:keepLines/>
        <w:jc w:val="both"/>
        <w:rPr>
          <w:rFonts w:ascii="Tahoma" w:hAnsi="Tahoma" w:cs="Tahoma"/>
        </w:rPr>
      </w:pPr>
    </w:p>
    <w:p w14:paraId="17F5F46E" w14:textId="77777777" w:rsidR="001064DA" w:rsidRPr="000D063B" w:rsidRDefault="001064DA" w:rsidP="00F46974">
      <w:pPr>
        <w:keepNext/>
        <w:keepLines/>
        <w:jc w:val="both"/>
        <w:rPr>
          <w:rFonts w:ascii="Tahoma" w:hAnsi="Tahoma" w:cs="Tahoma"/>
        </w:rPr>
      </w:pPr>
      <w:r>
        <w:rPr>
          <w:rFonts w:ascii="Tahoma" w:hAnsi="Tahoma" w:cs="Tahoma"/>
        </w:rPr>
        <w:t>Izvajalec</w:t>
      </w:r>
      <w:r w:rsidRPr="000D063B">
        <w:rPr>
          <w:rFonts w:ascii="Tahoma" w:hAnsi="Tahoma" w:cs="Tahoma"/>
        </w:rPr>
        <w:t xml:space="preserve"> mora, pred uveljavljanjem spremembe cen, predložiti </w:t>
      </w:r>
      <w:r>
        <w:rPr>
          <w:rFonts w:ascii="Tahoma" w:hAnsi="Tahoma" w:cs="Tahoma"/>
        </w:rPr>
        <w:t>naročniku</w:t>
      </w:r>
      <w:r w:rsidRPr="000D063B">
        <w:rPr>
          <w:rFonts w:ascii="Tahoma" w:hAnsi="Tahoma" w:cs="Tahoma"/>
        </w:rPr>
        <w:t xml:space="preserve"> zahtevek za spremembo cen z dokazili o upravičenosti predlagane spremembe. Kupec se mora s spremembo cen strinjati, kar bo potrdil s pisnim soglasjem ter sklenitvijo aneksa k okvirnemu sporazumu.</w:t>
      </w:r>
    </w:p>
    <w:p w14:paraId="51AEE92A" w14:textId="77777777" w:rsidR="001064DA" w:rsidRPr="000D063B" w:rsidRDefault="001064DA" w:rsidP="00F46974">
      <w:pPr>
        <w:pStyle w:val="Telobesedila-zamik"/>
        <w:keepNext/>
        <w:keepLines/>
        <w:ind w:left="0"/>
        <w:rPr>
          <w:rFonts w:ascii="Tahoma" w:hAnsi="Tahoma" w:cs="Tahoma"/>
          <w:sz w:val="20"/>
        </w:rPr>
      </w:pPr>
    </w:p>
    <w:p w14:paraId="3E33DBDB" w14:textId="77777777" w:rsidR="001064DA" w:rsidRPr="000D063B" w:rsidRDefault="001064DA" w:rsidP="00F46974">
      <w:pPr>
        <w:pStyle w:val="Telobesedila-zamik"/>
        <w:keepNext/>
        <w:keepLines/>
        <w:ind w:left="0"/>
        <w:rPr>
          <w:rFonts w:ascii="Tahoma" w:hAnsi="Tahoma" w:cs="Tahoma"/>
          <w:sz w:val="20"/>
        </w:rPr>
      </w:pPr>
      <w:r w:rsidRPr="000D063B">
        <w:rPr>
          <w:rFonts w:ascii="Tahoma" w:hAnsi="Tahoma" w:cs="Tahoma"/>
          <w:sz w:val="20"/>
        </w:rPr>
        <w:t xml:space="preserve">Določbe tega člena se smiselno uporabljajo tudi za znižanje cen. </w:t>
      </w:r>
    </w:p>
    <w:p w14:paraId="6686341A" w14:textId="77777777" w:rsidR="001064DA" w:rsidRPr="000D063B" w:rsidRDefault="001064DA" w:rsidP="00F46974">
      <w:pPr>
        <w:keepNext/>
        <w:keepLines/>
        <w:jc w:val="both"/>
        <w:rPr>
          <w:rFonts w:ascii="Tahoma" w:hAnsi="Tahoma" w:cs="Tahoma"/>
        </w:rPr>
      </w:pPr>
    </w:p>
    <w:p w14:paraId="4589B797"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 xml:space="preserve">VELIKOSTNI SETI </w:t>
      </w:r>
      <w:r>
        <w:rPr>
          <w:rFonts w:ascii="Tahoma" w:hAnsi="Tahoma" w:cs="Tahoma"/>
          <w:b/>
          <w:sz w:val="22"/>
          <w:szCs w:val="22"/>
        </w:rPr>
        <w:t>SRAJC IN BLUZ</w:t>
      </w:r>
    </w:p>
    <w:p w14:paraId="4F54F625" w14:textId="77777777" w:rsidR="001064DA" w:rsidRPr="000D063B" w:rsidRDefault="001064DA" w:rsidP="00F46974">
      <w:pPr>
        <w:pStyle w:val="Odstavekseznama"/>
        <w:keepNext/>
        <w:keepLines/>
        <w:ind w:left="567"/>
        <w:rPr>
          <w:rFonts w:ascii="Tahoma" w:hAnsi="Tahoma" w:cs="Tahoma"/>
          <w:b/>
          <w:sz w:val="22"/>
          <w:szCs w:val="22"/>
        </w:rPr>
      </w:pPr>
    </w:p>
    <w:p w14:paraId="0973BE90" w14:textId="77777777" w:rsidR="001064DA" w:rsidRPr="000D063B" w:rsidRDefault="001064DA" w:rsidP="00F46974">
      <w:pPr>
        <w:keepNext/>
        <w:keepLines/>
        <w:numPr>
          <w:ilvl w:val="0"/>
          <w:numId w:val="38"/>
        </w:numPr>
        <w:suppressAutoHyphens/>
        <w:jc w:val="center"/>
        <w:rPr>
          <w:rFonts w:ascii="Tahoma" w:hAnsi="Tahoma" w:cs="Tahoma"/>
          <w:color w:val="000000"/>
        </w:rPr>
      </w:pPr>
      <w:r w:rsidRPr="000D063B">
        <w:rPr>
          <w:rFonts w:ascii="Tahoma" w:hAnsi="Tahoma" w:cs="Tahoma"/>
          <w:color w:val="000000"/>
        </w:rPr>
        <w:t>člen</w:t>
      </w:r>
    </w:p>
    <w:p w14:paraId="38625AFA" w14:textId="77777777" w:rsidR="001064DA" w:rsidRPr="000D063B" w:rsidRDefault="001064DA" w:rsidP="00F46974">
      <w:pPr>
        <w:keepNext/>
        <w:keepLines/>
        <w:ind w:left="720"/>
        <w:rPr>
          <w:rFonts w:ascii="Tahoma" w:hAnsi="Tahoma" w:cs="Tahoma"/>
        </w:rPr>
      </w:pPr>
    </w:p>
    <w:p w14:paraId="3048F94B" w14:textId="0DC118BC" w:rsidR="001064DA" w:rsidRPr="000D063B" w:rsidRDefault="001064DA" w:rsidP="00F46974">
      <w:pPr>
        <w:keepNext/>
        <w:keepLines/>
        <w:jc w:val="both"/>
        <w:rPr>
          <w:rFonts w:ascii="Tahoma" w:hAnsi="Tahoma" w:cs="Tahoma"/>
        </w:rPr>
      </w:pPr>
      <w:r w:rsidRPr="000D063B">
        <w:rPr>
          <w:rFonts w:ascii="Tahoma" w:hAnsi="Tahoma" w:cs="Tahoma"/>
        </w:rPr>
        <w:t xml:space="preserve">Izvajalec je dolžan pred pričetkom izdelave </w:t>
      </w:r>
      <w:r>
        <w:rPr>
          <w:rFonts w:ascii="Tahoma" w:hAnsi="Tahoma" w:cs="Tahoma"/>
        </w:rPr>
        <w:t>srajc in bluz</w:t>
      </w:r>
      <w:r w:rsidRPr="000D063B">
        <w:rPr>
          <w:rFonts w:ascii="Tahoma" w:hAnsi="Tahoma" w:cs="Tahoma"/>
        </w:rPr>
        <w:t>, najkasneje v roku tridesetih</w:t>
      </w:r>
      <w:r>
        <w:rPr>
          <w:rFonts w:ascii="Tahoma" w:hAnsi="Tahoma" w:cs="Tahoma"/>
        </w:rPr>
        <w:t xml:space="preserve"> </w:t>
      </w:r>
      <w:r w:rsidRPr="000D063B">
        <w:rPr>
          <w:rFonts w:ascii="Tahoma" w:hAnsi="Tahoma" w:cs="Tahoma"/>
        </w:rPr>
        <w:t xml:space="preserve">(30) koledarskih dni od sklenitve tega okvirnega sporazuma, naročniku predložiti velikostne sete </w:t>
      </w:r>
      <w:r>
        <w:rPr>
          <w:rFonts w:ascii="Tahoma" w:hAnsi="Tahoma" w:cs="Tahoma"/>
        </w:rPr>
        <w:t xml:space="preserve">srajc </w:t>
      </w:r>
      <w:r w:rsidRPr="000D063B">
        <w:rPr>
          <w:rFonts w:ascii="Tahoma" w:hAnsi="Tahoma" w:cs="Tahoma"/>
        </w:rPr>
        <w:t xml:space="preserve">za moške v skladu s Seznamom </w:t>
      </w:r>
      <w:r>
        <w:rPr>
          <w:rFonts w:ascii="Tahoma" w:hAnsi="Tahoma" w:cs="Tahoma"/>
        </w:rPr>
        <w:t>srajc in bluz</w:t>
      </w:r>
      <w:r w:rsidRPr="000D063B">
        <w:rPr>
          <w:rFonts w:ascii="Tahoma" w:hAnsi="Tahoma" w:cs="Tahoma"/>
        </w:rPr>
        <w:t xml:space="preserve"> (Priloga </w:t>
      </w:r>
      <w:r w:rsidR="000824B0">
        <w:rPr>
          <w:rFonts w:ascii="Tahoma" w:hAnsi="Tahoma" w:cs="Tahoma"/>
        </w:rPr>
        <w:t>7</w:t>
      </w:r>
      <w:r w:rsidRPr="000D063B">
        <w:rPr>
          <w:rFonts w:ascii="Tahoma" w:hAnsi="Tahoma" w:cs="Tahoma"/>
        </w:rPr>
        <w:t xml:space="preserve">). Glede na majhno število ženskih upravičenk </w:t>
      </w:r>
      <w:r>
        <w:rPr>
          <w:rFonts w:ascii="Tahoma" w:hAnsi="Tahoma" w:cs="Tahoma"/>
        </w:rPr>
        <w:t>bluz</w:t>
      </w:r>
      <w:r w:rsidRPr="000D063B">
        <w:rPr>
          <w:rFonts w:ascii="Tahoma" w:hAnsi="Tahoma" w:cs="Tahoma"/>
        </w:rPr>
        <w:t xml:space="preserve">, izvajalcu ni potrebno predložiti velikostnih setov za ženske, ampak bo </w:t>
      </w:r>
      <w:r w:rsidR="004E097F">
        <w:rPr>
          <w:rFonts w:ascii="Tahoma" w:hAnsi="Tahoma" w:cs="Tahoma"/>
        </w:rPr>
        <w:t>bluze</w:t>
      </w:r>
      <w:r w:rsidRPr="000D063B">
        <w:rPr>
          <w:rFonts w:ascii="Tahoma" w:hAnsi="Tahoma" w:cs="Tahoma"/>
        </w:rPr>
        <w:t xml:space="preserve"> za ženske izvajalec izdelal po predhodni izmeri. Predloženi velikostni seti</w:t>
      </w:r>
      <w:r>
        <w:rPr>
          <w:rFonts w:ascii="Tahoma" w:hAnsi="Tahoma" w:cs="Tahoma"/>
        </w:rPr>
        <w:t xml:space="preserve"> </w:t>
      </w:r>
      <w:r w:rsidRPr="000D063B">
        <w:rPr>
          <w:rFonts w:ascii="Tahoma" w:hAnsi="Tahoma" w:cs="Tahoma"/>
        </w:rPr>
        <w:t>ostanejo last naročnika.</w:t>
      </w:r>
    </w:p>
    <w:p w14:paraId="7A908F3B" w14:textId="77777777" w:rsidR="001064DA" w:rsidRPr="000D063B" w:rsidRDefault="001064DA" w:rsidP="00F46974">
      <w:pPr>
        <w:keepNext/>
        <w:keepLines/>
        <w:jc w:val="both"/>
        <w:rPr>
          <w:rFonts w:ascii="Tahoma" w:hAnsi="Tahoma" w:cs="Tahoma"/>
        </w:rPr>
      </w:pPr>
    </w:p>
    <w:p w14:paraId="16D3B43C"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MERITVE</w:t>
      </w:r>
    </w:p>
    <w:p w14:paraId="52B6278E" w14:textId="77777777" w:rsidR="001064DA" w:rsidRPr="000D063B" w:rsidRDefault="001064DA" w:rsidP="00F46974">
      <w:pPr>
        <w:keepNext/>
        <w:keepLines/>
        <w:tabs>
          <w:tab w:val="left" w:pos="709"/>
          <w:tab w:val="left" w:pos="1702"/>
        </w:tabs>
        <w:ind w:left="1701" w:hanging="1701"/>
        <w:jc w:val="center"/>
        <w:rPr>
          <w:rFonts w:ascii="Tahoma" w:hAnsi="Tahoma" w:cs="Tahoma"/>
        </w:rPr>
      </w:pPr>
    </w:p>
    <w:p w14:paraId="3118508C"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0CD6DC29" w14:textId="77777777" w:rsidR="001064DA" w:rsidRPr="000D063B" w:rsidRDefault="001064DA" w:rsidP="00F46974">
      <w:pPr>
        <w:keepNext/>
        <w:keepLines/>
        <w:tabs>
          <w:tab w:val="left" w:pos="1418"/>
          <w:tab w:val="left" w:pos="1702"/>
        </w:tabs>
        <w:jc w:val="center"/>
        <w:rPr>
          <w:rFonts w:ascii="Tahoma" w:hAnsi="Tahoma" w:cs="Tahoma"/>
        </w:rPr>
      </w:pPr>
    </w:p>
    <w:p w14:paraId="29C8C772" w14:textId="77777777" w:rsidR="001064DA" w:rsidRPr="000D063B" w:rsidRDefault="001064DA" w:rsidP="00F46974">
      <w:pPr>
        <w:keepNext/>
        <w:keepLines/>
        <w:jc w:val="both"/>
        <w:rPr>
          <w:rFonts w:ascii="Tahoma" w:hAnsi="Tahoma" w:cs="Tahoma"/>
        </w:rPr>
      </w:pPr>
      <w:r w:rsidRPr="000D063B">
        <w:rPr>
          <w:rFonts w:ascii="Tahoma" w:hAnsi="Tahoma" w:cs="Tahoma"/>
        </w:rPr>
        <w:t xml:space="preserve">Izvajalec se obvezuje odvzeti mere upravičencem </w:t>
      </w:r>
      <w:r>
        <w:rPr>
          <w:rFonts w:ascii="Tahoma" w:hAnsi="Tahoma" w:cs="Tahoma"/>
        </w:rPr>
        <w:t>srajc in bluz</w:t>
      </w:r>
      <w:r w:rsidRPr="000D063B">
        <w:rPr>
          <w:rFonts w:ascii="Tahoma" w:hAnsi="Tahoma" w:cs="Tahoma"/>
        </w:rPr>
        <w:t xml:space="preserve"> na lokaciji naročnika: Celovška cesta 160, Ljubljana, v prostorih Ekonomata naročnika (v nadaljevanju: lokacija naročnika). Meritve se bodo izvajale po dostavi velikostnih setov </w:t>
      </w:r>
      <w:r>
        <w:rPr>
          <w:rFonts w:ascii="Tahoma" w:hAnsi="Tahoma" w:cs="Tahoma"/>
        </w:rPr>
        <w:t>srajc in bluz</w:t>
      </w:r>
      <w:r w:rsidRPr="000D063B">
        <w:rPr>
          <w:rFonts w:ascii="Tahoma" w:hAnsi="Tahoma" w:cs="Tahoma"/>
        </w:rPr>
        <w:t xml:space="preserve"> s strani izvajalca, kot je določeno v prejšnjem členu okvirnega sporazuma.</w:t>
      </w:r>
    </w:p>
    <w:p w14:paraId="16981CE2" w14:textId="77777777" w:rsidR="001064DA" w:rsidRPr="000D063B" w:rsidRDefault="001064DA" w:rsidP="00F46974">
      <w:pPr>
        <w:keepNext/>
        <w:keepLines/>
        <w:jc w:val="both"/>
        <w:rPr>
          <w:rFonts w:ascii="Tahoma" w:hAnsi="Tahoma" w:cs="Tahoma"/>
        </w:rPr>
      </w:pPr>
    </w:p>
    <w:p w14:paraId="6498D3FB" w14:textId="77777777" w:rsidR="001064DA" w:rsidRPr="000D063B" w:rsidRDefault="001064DA" w:rsidP="00F46974">
      <w:pPr>
        <w:keepNext/>
        <w:keepLines/>
        <w:jc w:val="both"/>
        <w:rPr>
          <w:rFonts w:ascii="Tahoma" w:hAnsi="Tahoma" w:cs="Tahoma"/>
        </w:rPr>
      </w:pPr>
      <w:r w:rsidRPr="000D063B">
        <w:rPr>
          <w:rFonts w:ascii="Tahoma" w:hAnsi="Tahoma" w:cs="Tahoma"/>
        </w:rPr>
        <w:t xml:space="preserve">Izvajalec se obvezuje pričeti z izvedbo meritev najkasneje v roku petih (5) delovnih dni od dneva prejema pisnega obvestila naročnika za izvedbo meritev. Poleg obvestila je dodan tudi okvirni terminski plan odvzemanja mer po posameznih upravičencih do </w:t>
      </w:r>
      <w:r>
        <w:rPr>
          <w:rFonts w:ascii="Tahoma" w:hAnsi="Tahoma" w:cs="Tahoma"/>
        </w:rPr>
        <w:t>srajc in bluz</w:t>
      </w:r>
      <w:r w:rsidRPr="000D063B">
        <w:rPr>
          <w:rFonts w:ascii="Tahoma" w:hAnsi="Tahoma" w:cs="Tahoma"/>
        </w:rPr>
        <w:t xml:space="preserve">. </w:t>
      </w:r>
    </w:p>
    <w:p w14:paraId="560921C5" w14:textId="77777777" w:rsidR="001064DA" w:rsidRPr="000D063B" w:rsidRDefault="001064DA" w:rsidP="00F46974">
      <w:pPr>
        <w:keepNext/>
        <w:keepLines/>
        <w:jc w:val="both"/>
        <w:rPr>
          <w:rFonts w:ascii="Tahoma" w:hAnsi="Tahoma" w:cs="Tahoma"/>
        </w:rPr>
      </w:pPr>
    </w:p>
    <w:p w14:paraId="37615763" w14:textId="73CAE9C2" w:rsidR="001064DA" w:rsidRDefault="001064DA" w:rsidP="00F46974">
      <w:pPr>
        <w:keepNext/>
        <w:keepLines/>
        <w:jc w:val="both"/>
        <w:rPr>
          <w:rFonts w:ascii="Tahoma" w:hAnsi="Tahoma" w:cs="Tahoma"/>
        </w:rPr>
      </w:pPr>
      <w:r w:rsidRPr="000D063B">
        <w:rPr>
          <w:rFonts w:ascii="Tahoma" w:hAnsi="Tahoma" w:cs="Tahoma"/>
        </w:rPr>
        <w:t xml:space="preserve">Izvajalec mora o izvedenih meritvah izdelati pisno evidenco z navedbo imen in priimkov upravičencev naročnika do </w:t>
      </w:r>
      <w:r>
        <w:rPr>
          <w:rFonts w:ascii="Tahoma" w:hAnsi="Tahoma" w:cs="Tahoma"/>
        </w:rPr>
        <w:t>srajc in bluz</w:t>
      </w:r>
      <w:r w:rsidRPr="000D063B">
        <w:rPr>
          <w:rFonts w:ascii="Tahoma" w:hAnsi="Tahoma" w:cs="Tahoma"/>
        </w:rPr>
        <w:t>, ki so se udeležili meritev. Udeleženci se na evidenco podpišejo. Evidenco o izvedenih meritvah s podatki o odvzetih merah, mora izvajalec posredovati naročniku oziroma njegovemu predstavniku v roku enega tedna po izvedenih meritvah.</w:t>
      </w:r>
      <w:r w:rsidR="0082706C">
        <w:rPr>
          <w:rFonts w:ascii="Tahoma" w:hAnsi="Tahoma" w:cs="Tahoma"/>
        </w:rPr>
        <w:t xml:space="preserve"> Evidenco o izvedenih meritvah s podatki o odvzetih merah mora izvajalec posredovati naročniku tudi v excelu.</w:t>
      </w:r>
    </w:p>
    <w:p w14:paraId="2C623C1F" w14:textId="77777777" w:rsidR="001064DA" w:rsidRDefault="001064DA" w:rsidP="00F46974">
      <w:pPr>
        <w:keepNext/>
        <w:keepLines/>
        <w:jc w:val="both"/>
        <w:rPr>
          <w:rFonts w:ascii="Tahoma" w:hAnsi="Tahoma" w:cs="Tahoma"/>
        </w:rPr>
      </w:pPr>
    </w:p>
    <w:p w14:paraId="4FA92BDB" w14:textId="77777777" w:rsidR="001064DA" w:rsidRDefault="001064DA" w:rsidP="00F46974">
      <w:pPr>
        <w:keepNext/>
        <w:keepLines/>
        <w:autoSpaceDN w:val="0"/>
        <w:jc w:val="both"/>
        <w:rPr>
          <w:rFonts w:ascii="Tahoma" w:hAnsi="Tahoma" w:cs="Tahoma"/>
        </w:rPr>
      </w:pPr>
      <w:r w:rsidRPr="009A2AB5">
        <w:rPr>
          <w:rFonts w:ascii="Tahoma" w:hAnsi="Tahoma" w:cs="Tahoma"/>
        </w:rPr>
        <w:t>Izvajalec je dolžan ob podpisu okvirnega sporazuma, z naročnikom skleniti pisni sporazum o skupnih ukrepih za zagotavljanje varnosti in zdravja pri delu na skupnih deloviščih, skladen z veljavnimi predpisi in en izvod sklenjenega pisnega sporazuma pred pričetkom meritev predložiti predstavniku (skrbniku okvirnega sporazuma) naročnika. Pisni sporazum o skupnih ukrepih za zagotavljanje varnosti in zdravja pri delu na skupnih deloviščih je kot priloga sestavni del tega okvirnega sporazuma.</w:t>
      </w:r>
    </w:p>
    <w:p w14:paraId="28044C0C" w14:textId="77777777" w:rsidR="001064DA" w:rsidRDefault="001064DA" w:rsidP="00F46974">
      <w:pPr>
        <w:keepNext/>
        <w:keepLines/>
        <w:jc w:val="both"/>
        <w:rPr>
          <w:rFonts w:ascii="Tahoma" w:hAnsi="Tahoma" w:cs="Tahoma"/>
        </w:rPr>
      </w:pPr>
    </w:p>
    <w:p w14:paraId="47E639E2" w14:textId="77777777" w:rsidR="001064DA" w:rsidRDefault="001064DA" w:rsidP="00F46974">
      <w:pPr>
        <w:keepNext/>
        <w:keepLines/>
        <w:jc w:val="both"/>
        <w:rPr>
          <w:rFonts w:ascii="Tahoma" w:hAnsi="Tahoma" w:cs="Tahoma"/>
        </w:rPr>
      </w:pPr>
    </w:p>
    <w:p w14:paraId="66475E8D"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PREVZEM</w:t>
      </w:r>
    </w:p>
    <w:p w14:paraId="5B03440D" w14:textId="77777777" w:rsidR="001064DA" w:rsidRPr="000D063B" w:rsidRDefault="001064DA" w:rsidP="00F46974">
      <w:pPr>
        <w:keepNext/>
        <w:keepLines/>
        <w:jc w:val="both"/>
        <w:rPr>
          <w:rFonts w:ascii="Tahoma" w:hAnsi="Tahoma" w:cs="Tahoma"/>
        </w:rPr>
      </w:pPr>
    </w:p>
    <w:p w14:paraId="27569817"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40157D60" w14:textId="77777777" w:rsidR="001064DA" w:rsidRPr="000D063B" w:rsidRDefault="001064DA" w:rsidP="00F46974">
      <w:pPr>
        <w:keepNext/>
        <w:keepLines/>
        <w:jc w:val="both"/>
        <w:rPr>
          <w:rFonts w:ascii="Tahoma" w:hAnsi="Tahoma" w:cs="Tahoma"/>
        </w:rPr>
      </w:pPr>
    </w:p>
    <w:p w14:paraId="1377AF9C" w14:textId="77777777" w:rsidR="001064DA" w:rsidRPr="000D063B" w:rsidRDefault="001064DA" w:rsidP="00F46974">
      <w:pPr>
        <w:keepNext/>
        <w:keepLines/>
        <w:spacing w:after="120"/>
        <w:jc w:val="both"/>
        <w:rPr>
          <w:rFonts w:ascii="Tahoma" w:hAnsi="Tahoma" w:cs="Tahoma"/>
        </w:rPr>
      </w:pPr>
      <w:r w:rsidRPr="000D063B">
        <w:rPr>
          <w:rFonts w:ascii="Tahoma" w:hAnsi="Tahoma" w:cs="Tahoma"/>
        </w:rPr>
        <w:t xml:space="preserve">Posamezna dobava se šteje za pravilno izvršeno oziroma posamezni prevzem za uspešno opravljen, ko stranki okvirnega sporazuma oziroma njuna predstavnika (skrbnika okvirnega sporazuma) dobavo oz. prevzem potrdita s podpisom dobavnice. </w:t>
      </w:r>
    </w:p>
    <w:p w14:paraId="71989E14" w14:textId="77777777" w:rsidR="001064DA" w:rsidRPr="000D063B" w:rsidRDefault="001064DA" w:rsidP="00F46974">
      <w:pPr>
        <w:keepNext/>
        <w:keepLines/>
        <w:jc w:val="both"/>
        <w:rPr>
          <w:rFonts w:ascii="Tahoma" w:hAnsi="Tahoma" w:cs="Tahoma"/>
        </w:rPr>
      </w:pPr>
      <w:r w:rsidRPr="000D063B">
        <w:rPr>
          <w:rFonts w:ascii="Tahoma" w:hAnsi="Tahoma" w:cs="Tahoma"/>
        </w:rPr>
        <w:t>Podpis dobavnice o prevzemu blaga s strani obeh strank okvirnega sporazuma oziroma njunih predstavnikov pomeni količinski in kvalitetni prevzem blaga, ter je podlaga za izstavitev računa s strani izvajalca.</w:t>
      </w:r>
    </w:p>
    <w:p w14:paraId="06F55E21" w14:textId="77777777" w:rsidR="001064DA" w:rsidRPr="000D063B" w:rsidRDefault="001064DA" w:rsidP="00F46974">
      <w:pPr>
        <w:keepNext/>
        <w:keepLines/>
        <w:jc w:val="both"/>
        <w:rPr>
          <w:rFonts w:ascii="Tahoma" w:hAnsi="Tahoma" w:cs="Tahoma"/>
        </w:rPr>
      </w:pPr>
    </w:p>
    <w:p w14:paraId="0E28CB05"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NAČIN OBRAČUNAVANJA IN PLAČILO</w:t>
      </w:r>
    </w:p>
    <w:p w14:paraId="4E0126AD" w14:textId="77777777" w:rsidR="001064DA" w:rsidRPr="000D063B" w:rsidRDefault="001064DA" w:rsidP="00F46974">
      <w:pPr>
        <w:keepNext/>
        <w:keepLines/>
        <w:jc w:val="center"/>
        <w:rPr>
          <w:rFonts w:ascii="Tahoma" w:hAnsi="Tahoma" w:cs="Tahoma"/>
        </w:rPr>
      </w:pPr>
    </w:p>
    <w:p w14:paraId="1D35ACF7"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2F394BB6" w14:textId="77777777" w:rsidR="001064DA" w:rsidRPr="000D063B" w:rsidRDefault="001064DA" w:rsidP="00F46974">
      <w:pPr>
        <w:keepNext/>
        <w:keepLines/>
        <w:ind w:left="360"/>
        <w:jc w:val="both"/>
        <w:rPr>
          <w:rFonts w:ascii="Tahoma" w:hAnsi="Tahoma" w:cs="Tahoma"/>
          <w:highlight w:val="yellow"/>
        </w:rPr>
      </w:pPr>
    </w:p>
    <w:p w14:paraId="441A3FA3" w14:textId="77777777" w:rsidR="001064DA" w:rsidRPr="000D063B" w:rsidRDefault="001064DA" w:rsidP="00F46974">
      <w:pPr>
        <w:keepNext/>
        <w:keepLines/>
        <w:jc w:val="both"/>
        <w:rPr>
          <w:rFonts w:ascii="Tahoma" w:hAnsi="Tahoma" w:cs="Tahoma"/>
        </w:rPr>
      </w:pPr>
      <w:r w:rsidRPr="000D063B">
        <w:rPr>
          <w:rFonts w:ascii="Tahoma" w:hAnsi="Tahoma" w:cs="Tahoma"/>
        </w:rPr>
        <w:t xml:space="preserve">Izvajalec bo naročniku na osnovi podpisane dobavnice o prevzemu blaga izstavil natančno specificiran račun, kjer mora biti navedena tudi številka posameznega pisnega nabavnega naročila naročnika za posamezno dobavo blaga, v roku petih (5) delovnih dni po dobavi blaga. </w:t>
      </w:r>
    </w:p>
    <w:p w14:paraId="3E0824BC" w14:textId="77777777" w:rsidR="001064DA" w:rsidRPr="000D063B" w:rsidRDefault="001064DA" w:rsidP="00F46974">
      <w:pPr>
        <w:keepNext/>
        <w:keepLines/>
        <w:jc w:val="both"/>
        <w:rPr>
          <w:rFonts w:ascii="Tahoma" w:hAnsi="Tahoma" w:cs="Tahoma"/>
        </w:rPr>
      </w:pPr>
    </w:p>
    <w:p w14:paraId="597615F0" w14:textId="77777777" w:rsidR="001064DA" w:rsidRPr="000D063B" w:rsidRDefault="001064DA" w:rsidP="00F46974">
      <w:pPr>
        <w:keepNext/>
        <w:keepLines/>
        <w:jc w:val="both"/>
        <w:rPr>
          <w:rFonts w:ascii="Tahoma" w:hAnsi="Tahoma" w:cs="Tahoma"/>
        </w:rPr>
      </w:pPr>
      <w:r w:rsidRPr="000D063B">
        <w:rPr>
          <w:rFonts w:ascii="Tahoma" w:hAnsi="Tahoma" w:cs="Tahoma"/>
        </w:rPr>
        <w:t>V primeru, da izstavljeni račun ni pravilen, ga je naročnik dolžan zavrniti z obrazložitvijo, izvajalec pa je dolžan izstaviti nov popravljen račun v roku petih (5) delovnih dni od prejema zavrnitve, v katerem bo izkazana pravilna vrednost dobave blaga.</w:t>
      </w:r>
    </w:p>
    <w:p w14:paraId="223489A2" w14:textId="77777777" w:rsidR="001064DA" w:rsidRPr="000D063B" w:rsidRDefault="001064DA" w:rsidP="00F46974">
      <w:pPr>
        <w:keepNext/>
        <w:keepLines/>
        <w:jc w:val="both"/>
        <w:rPr>
          <w:rFonts w:ascii="Tahoma" w:hAnsi="Tahoma" w:cs="Tahoma"/>
        </w:rPr>
      </w:pPr>
    </w:p>
    <w:p w14:paraId="5490BF7A" w14:textId="77777777" w:rsidR="001064DA" w:rsidRPr="000D063B" w:rsidRDefault="001064DA" w:rsidP="00F46974">
      <w:pPr>
        <w:keepNext/>
        <w:keepLines/>
        <w:jc w:val="both"/>
        <w:rPr>
          <w:rFonts w:ascii="Tahoma" w:hAnsi="Tahoma" w:cs="Tahoma"/>
        </w:rPr>
      </w:pPr>
      <w:r w:rsidRPr="000D063B">
        <w:rPr>
          <w:rFonts w:ascii="Tahoma" w:hAnsi="Tahoma" w:cs="Tahoma"/>
        </w:rPr>
        <w:t>Naročnik se obvezuje, da bo prejeti račun plačal na transakcijski račun izvajalca/podizvajalca, ki je uradno evidentiran pri AJPES in bo naveden na računu, v roku tridesetih (30) koledarskih dneh od dneva izstavitve računa, sestavljenega v skladu s tem okvirnim sporazumom.</w:t>
      </w:r>
    </w:p>
    <w:p w14:paraId="500E8AEE" w14:textId="77777777" w:rsidR="001064DA" w:rsidRPr="000D063B" w:rsidRDefault="001064DA" w:rsidP="00F46974">
      <w:pPr>
        <w:keepNext/>
        <w:keepLines/>
        <w:jc w:val="both"/>
        <w:rPr>
          <w:rFonts w:ascii="Tahoma" w:hAnsi="Tahoma" w:cs="Tahoma"/>
        </w:rPr>
      </w:pPr>
    </w:p>
    <w:p w14:paraId="58F49D9B" w14:textId="77777777" w:rsidR="001064DA" w:rsidRPr="000D063B" w:rsidRDefault="001064DA" w:rsidP="00F46974">
      <w:pPr>
        <w:keepNext/>
        <w:keepLines/>
        <w:jc w:val="both"/>
        <w:rPr>
          <w:rFonts w:ascii="Tahoma" w:hAnsi="Tahoma" w:cs="Tahoma"/>
        </w:rPr>
      </w:pPr>
      <w:r w:rsidRPr="000D063B">
        <w:rPr>
          <w:rFonts w:ascii="Tahoma" w:hAnsi="Tahoma" w:cs="Tahoma"/>
        </w:rPr>
        <w:t>V primeru zamude s plačilom je izvajalec upravičen zaračunati naročniku zakonite zamudne obresti.</w:t>
      </w:r>
    </w:p>
    <w:p w14:paraId="3B4F38A6" w14:textId="77777777" w:rsidR="001064DA" w:rsidRPr="000D063B" w:rsidRDefault="001064DA" w:rsidP="00F46974">
      <w:pPr>
        <w:keepNext/>
        <w:keepLines/>
        <w:suppressAutoHyphens/>
        <w:autoSpaceDE w:val="0"/>
        <w:jc w:val="both"/>
        <w:rPr>
          <w:rFonts w:ascii="Tahoma" w:eastAsia="Arial" w:hAnsi="Tahoma" w:cs="Tahoma"/>
          <w:lang w:eastAsia="ar-SA"/>
        </w:rPr>
      </w:pPr>
    </w:p>
    <w:p w14:paraId="693CFD03"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PODIZVAJALCI</w:t>
      </w:r>
    </w:p>
    <w:p w14:paraId="63C34B95" w14:textId="77777777" w:rsidR="001064DA" w:rsidRPr="000D063B" w:rsidRDefault="001064DA" w:rsidP="00F46974">
      <w:pPr>
        <w:keepNext/>
        <w:keepLines/>
        <w:ind w:left="1077"/>
        <w:jc w:val="center"/>
        <w:rPr>
          <w:rFonts w:ascii="Tahoma" w:hAnsi="Tahoma" w:cs="Tahoma"/>
          <w:b/>
          <w:color w:val="000000"/>
        </w:rPr>
      </w:pPr>
    </w:p>
    <w:p w14:paraId="563777C2"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28FA2525" w14:textId="77777777" w:rsidR="001064DA" w:rsidRPr="000D063B" w:rsidRDefault="001064DA" w:rsidP="00F46974">
      <w:pPr>
        <w:keepNext/>
        <w:keepLines/>
        <w:jc w:val="center"/>
        <w:rPr>
          <w:rFonts w:ascii="Tahoma" w:hAnsi="Tahoma" w:cs="Tahoma"/>
          <w:b/>
          <w:i/>
        </w:rPr>
      </w:pPr>
      <w:r w:rsidRPr="000D063B">
        <w:rPr>
          <w:rFonts w:ascii="Tahoma" w:hAnsi="Tahoma" w:cs="Tahoma"/>
          <w:b/>
          <w:i/>
        </w:rPr>
        <w:t>/ se upošteva v primeru, da izvajalec nastopa s podizvajalcem /</w:t>
      </w:r>
    </w:p>
    <w:p w14:paraId="1F6FC3DA" w14:textId="77777777" w:rsidR="001064DA" w:rsidRPr="000D063B" w:rsidRDefault="001064DA" w:rsidP="00F46974">
      <w:pPr>
        <w:keepNext/>
        <w:keepLines/>
        <w:jc w:val="both"/>
        <w:rPr>
          <w:rFonts w:ascii="Tahoma" w:hAnsi="Tahoma" w:cs="Tahoma"/>
        </w:rPr>
      </w:pPr>
    </w:p>
    <w:p w14:paraId="1DB939A5" w14:textId="77777777" w:rsidR="001064DA" w:rsidRPr="000D063B" w:rsidRDefault="001064DA" w:rsidP="00F46974">
      <w:pPr>
        <w:keepNext/>
        <w:keepLines/>
        <w:jc w:val="both"/>
        <w:rPr>
          <w:rFonts w:ascii="Tahoma" w:hAnsi="Tahoma" w:cs="Tahoma"/>
        </w:rPr>
      </w:pPr>
      <w:r w:rsidRPr="000D063B">
        <w:rPr>
          <w:rFonts w:ascii="Tahoma" w:hAnsi="Tahoma" w:cs="Tahoma"/>
        </w:rPr>
        <w:t>Izvajalec v okviru tega okvirnega sporazuma nastopa skupaj z naslednjimi podizvajalci:</w:t>
      </w:r>
    </w:p>
    <w:p w14:paraId="65E5324D" w14:textId="77777777" w:rsidR="001064DA" w:rsidRPr="000D063B" w:rsidRDefault="001064DA" w:rsidP="00F46974">
      <w:pPr>
        <w:keepNext/>
        <w:keepLines/>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1064DA" w:rsidRPr="000D063B" w14:paraId="73EDEAAC" w14:textId="77777777" w:rsidTr="00C9277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C79921" w14:textId="77777777" w:rsidR="001064DA" w:rsidRPr="000D063B" w:rsidRDefault="001064DA" w:rsidP="00F46974">
            <w:pPr>
              <w:keepNext/>
              <w:keepLines/>
              <w:ind w:left="70"/>
              <w:jc w:val="both"/>
              <w:rPr>
                <w:rFonts w:ascii="Tahoma" w:hAnsi="Tahoma" w:cs="Tahoma"/>
              </w:rPr>
            </w:pPr>
            <w:r w:rsidRPr="000D063B">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84A42B5" w14:textId="77777777" w:rsidR="001064DA" w:rsidRPr="000D063B" w:rsidRDefault="001064DA" w:rsidP="00F46974">
            <w:pPr>
              <w:keepNext/>
              <w:keepLines/>
              <w:ind w:left="357"/>
              <w:jc w:val="both"/>
              <w:rPr>
                <w:rFonts w:ascii="Tahoma" w:hAnsi="Tahoma" w:cs="Tahoma"/>
              </w:rPr>
            </w:pPr>
          </w:p>
        </w:tc>
      </w:tr>
      <w:tr w:rsidR="001064DA" w:rsidRPr="000D063B" w14:paraId="5DF3554F" w14:textId="77777777" w:rsidTr="00C9277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950CF49" w14:textId="77777777" w:rsidR="001064DA" w:rsidRPr="000D063B" w:rsidRDefault="001064DA" w:rsidP="00F46974">
            <w:pPr>
              <w:keepNext/>
              <w:keepLines/>
              <w:ind w:left="70"/>
              <w:jc w:val="both"/>
              <w:rPr>
                <w:rFonts w:ascii="Tahoma" w:hAnsi="Tahoma" w:cs="Tahoma"/>
              </w:rPr>
            </w:pPr>
            <w:r w:rsidRPr="000D063B">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C2CCE4D" w14:textId="77777777" w:rsidR="001064DA" w:rsidRPr="000D063B" w:rsidRDefault="001064DA" w:rsidP="00F46974">
            <w:pPr>
              <w:keepNext/>
              <w:keepLines/>
              <w:ind w:left="357"/>
              <w:jc w:val="both"/>
              <w:rPr>
                <w:rFonts w:ascii="Tahoma" w:hAnsi="Tahoma" w:cs="Tahoma"/>
              </w:rPr>
            </w:pPr>
          </w:p>
        </w:tc>
      </w:tr>
      <w:tr w:rsidR="001064DA" w:rsidRPr="000D063B" w14:paraId="2E7BAADC" w14:textId="77777777" w:rsidTr="00C92776">
        <w:trPr>
          <w:trHeight w:val="278"/>
          <w:jc w:val="center"/>
        </w:trPr>
        <w:tc>
          <w:tcPr>
            <w:tcW w:w="3793" w:type="dxa"/>
            <w:tcBorders>
              <w:top w:val="single" w:sz="4" w:space="0" w:color="auto"/>
              <w:left w:val="single" w:sz="4" w:space="0" w:color="auto"/>
              <w:right w:val="single" w:sz="4" w:space="0" w:color="auto"/>
            </w:tcBorders>
            <w:vAlign w:val="center"/>
          </w:tcPr>
          <w:p w14:paraId="5B1CA2EC" w14:textId="77777777" w:rsidR="001064DA" w:rsidRPr="000D063B" w:rsidRDefault="001064DA" w:rsidP="00F46974">
            <w:pPr>
              <w:keepNext/>
              <w:keepLines/>
              <w:ind w:left="70"/>
              <w:jc w:val="both"/>
              <w:rPr>
                <w:rFonts w:ascii="Tahoma" w:hAnsi="Tahoma" w:cs="Tahoma"/>
              </w:rPr>
            </w:pPr>
            <w:r w:rsidRPr="000D063B">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4A30ECC" w14:textId="77777777" w:rsidR="001064DA" w:rsidRPr="000D063B" w:rsidRDefault="001064DA" w:rsidP="00F46974">
            <w:pPr>
              <w:keepNext/>
              <w:keepLines/>
              <w:ind w:left="357"/>
              <w:jc w:val="center"/>
              <w:rPr>
                <w:rFonts w:ascii="Tahoma" w:hAnsi="Tahoma" w:cs="Tahoma"/>
              </w:rPr>
            </w:pPr>
            <w:r w:rsidRPr="000D063B">
              <w:rPr>
                <w:rFonts w:ascii="Tahoma" w:hAnsi="Tahoma" w:cs="Tahoma"/>
              </w:rPr>
              <w:t>DA / NE</w:t>
            </w:r>
          </w:p>
        </w:tc>
      </w:tr>
      <w:tr w:rsidR="001064DA" w:rsidRPr="000D063B" w14:paraId="326F15F3" w14:textId="77777777" w:rsidTr="00C9277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569269" w14:textId="77777777" w:rsidR="001064DA" w:rsidRPr="000D063B" w:rsidRDefault="001064DA" w:rsidP="00F46974">
            <w:pPr>
              <w:keepNext/>
              <w:keepLines/>
              <w:ind w:left="70"/>
              <w:jc w:val="both"/>
              <w:rPr>
                <w:rFonts w:ascii="Tahoma" w:hAnsi="Tahoma" w:cs="Tahoma"/>
              </w:rPr>
            </w:pPr>
            <w:r w:rsidRPr="000D063B">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693BB3D6" w14:textId="77777777" w:rsidR="001064DA" w:rsidRPr="000D063B" w:rsidRDefault="001064DA" w:rsidP="00F46974">
            <w:pPr>
              <w:keepNext/>
              <w:keepLines/>
              <w:ind w:left="357"/>
              <w:jc w:val="both"/>
              <w:rPr>
                <w:rFonts w:ascii="Tahoma" w:hAnsi="Tahoma" w:cs="Tahoma"/>
              </w:rPr>
            </w:pPr>
          </w:p>
        </w:tc>
      </w:tr>
      <w:tr w:rsidR="001064DA" w:rsidRPr="000D063B" w14:paraId="015F4038" w14:textId="77777777" w:rsidTr="00C9277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A9D2C2" w14:textId="77777777" w:rsidR="001064DA" w:rsidRPr="000D063B" w:rsidRDefault="001064DA" w:rsidP="00F46974">
            <w:pPr>
              <w:keepNext/>
              <w:keepLines/>
              <w:ind w:left="70"/>
              <w:jc w:val="both"/>
              <w:rPr>
                <w:rFonts w:ascii="Tahoma" w:hAnsi="Tahoma" w:cs="Tahoma"/>
              </w:rPr>
            </w:pPr>
            <w:r w:rsidRPr="000D063B">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0074142" w14:textId="77777777" w:rsidR="001064DA" w:rsidRPr="000D063B" w:rsidRDefault="001064DA" w:rsidP="00F46974">
            <w:pPr>
              <w:keepNext/>
              <w:keepLines/>
              <w:ind w:left="357"/>
              <w:jc w:val="both"/>
              <w:rPr>
                <w:rFonts w:ascii="Tahoma" w:hAnsi="Tahoma" w:cs="Tahoma"/>
              </w:rPr>
            </w:pPr>
          </w:p>
        </w:tc>
      </w:tr>
      <w:tr w:rsidR="001064DA" w:rsidRPr="000D063B" w14:paraId="6F6D1D29" w14:textId="77777777" w:rsidTr="00C9277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E2F6382" w14:textId="77777777" w:rsidR="001064DA" w:rsidRPr="000D063B" w:rsidRDefault="001064DA" w:rsidP="00F46974">
            <w:pPr>
              <w:keepNext/>
              <w:keepLines/>
              <w:ind w:left="70"/>
              <w:jc w:val="both"/>
              <w:rPr>
                <w:rFonts w:ascii="Tahoma" w:hAnsi="Tahoma" w:cs="Tahoma"/>
              </w:rPr>
            </w:pPr>
            <w:r w:rsidRPr="000D063B">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B0950CA" w14:textId="77777777" w:rsidR="001064DA" w:rsidRPr="000D063B" w:rsidRDefault="001064DA" w:rsidP="00F46974">
            <w:pPr>
              <w:keepNext/>
              <w:keepLines/>
              <w:ind w:left="357"/>
              <w:jc w:val="both"/>
              <w:rPr>
                <w:rFonts w:ascii="Tahoma" w:hAnsi="Tahoma" w:cs="Tahoma"/>
              </w:rPr>
            </w:pPr>
          </w:p>
        </w:tc>
      </w:tr>
      <w:tr w:rsidR="001064DA" w:rsidRPr="000D063B" w14:paraId="4D5A0EB8" w14:textId="77777777" w:rsidTr="00C9277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04AE8C" w14:textId="77777777" w:rsidR="001064DA" w:rsidRPr="000D063B" w:rsidRDefault="001064DA" w:rsidP="00F46974">
            <w:pPr>
              <w:keepNext/>
              <w:keepLines/>
              <w:ind w:left="70"/>
              <w:jc w:val="both"/>
              <w:rPr>
                <w:rFonts w:ascii="Tahoma" w:hAnsi="Tahoma" w:cs="Tahoma"/>
              </w:rPr>
            </w:pPr>
            <w:r w:rsidRPr="000D063B">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6A9060D" w14:textId="77777777" w:rsidR="001064DA" w:rsidRPr="000D063B" w:rsidRDefault="001064DA" w:rsidP="00F46974">
            <w:pPr>
              <w:keepNext/>
              <w:keepLines/>
              <w:ind w:left="357"/>
              <w:jc w:val="both"/>
              <w:rPr>
                <w:rFonts w:ascii="Tahoma" w:hAnsi="Tahoma" w:cs="Tahoma"/>
              </w:rPr>
            </w:pPr>
          </w:p>
        </w:tc>
      </w:tr>
      <w:tr w:rsidR="001064DA" w:rsidRPr="000D063B" w14:paraId="608FE6F5" w14:textId="77777777" w:rsidTr="00C92776">
        <w:trPr>
          <w:trHeight w:val="616"/>
          <w:jc w:val="center"/>
        </w:trPr>
        <w:tc>
          <w:tcPr>
            <w:tcW w:w="3793" w:type="dxa"/>
            <w:tcBorders>
              <w:top w:val="single" w:sz="4" w:space="0" w:color="auto"/>
              <w:left w:val="single" w:sz="4" w:space="0" w:color="auto"/>
              <w:right w:val="single" w:sz="4" w:space="0" w:color="auto"/>
            </w:tcBorders>
            <w:vAlign w:val="center"/>
          </w:tcPr>
          <w:p w14:paraId="12F37533" w14:textId="77777777" w:rsidR="001064DA" w:rsidRPr="000D063B" w:rsidRDefault="001064DA" w:rsidP="00F46974">
            <w:pPr>
              <w:keepNext/>
              <w:keepLines/>
              <w:ind w:left="70"/>
              <w:jc w:val="both"/>
              <w:rPr>
                <w:rFonts w:ascii="Tahoma" w:hAnsi="Tahoma" w:cs="Tahoma"/>
              </w:rPr>
            </w:pPr>
            <w:r w:rsidRPr="000D063B">
              <w:rPr>
                <w:rFonts w:ascii="Tahoma"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0E3DC87" w14:textId="77777777" w:rsidR="001064DA" w:rsidRPr="000D063B" w:rsidRDefault="001064DA" w:rsidP="00F46974">
            <w:pPr>
              <w:keepNext/>
              <w:keepLines/>
              <w:ind w:left="357"/>
              <w:jc w:val="both"/>
              <w:rPr>
                <w:rFonts w:ascii="Tahoma" w:hAnsi="Tahoma" w:cs="Tahoma"/>
              </w:rPr>
            </w:pPr>
          </w:p>
        </w:tc>
      </w:tr>
      <w:tr w:rsidR="001064DA" w:rsidRPr="000D063B" w14:paraId="16CF69DC" w14:textId="77777777" w:rsidTr="00C9277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9C1C86" w14:textId="77777777" w:rsidR="001064DA" w:rsidRPr="000D063B" w:rsidRDefault="001064DA" w:rsidP="00F46974">
            <w:pPr>
              <w:keepNext/>
              <w:keepLines/>
              <w:ind w:left="70"/>
              <w:jc w:val="both"/>
              <w:rPr>
                <w:rFonts w:ascii="Tahoma" w:hAnsi="Tahoma" w:cs="Tahoma"/>
              </w:rPr>
            </w:pPr>
            <w:r w:rsidRPr="000D063B">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EFEFA25" w14:textId="77777777" w:rsidR="001064DA" w:rsidRPr="000D063B" w:rsidRDefault="001064DA" w:rsidP="00F46974">
            <w:pPr>
              <w:keepNext/>
              <w:keepLines/>
              <w:ind w:left="357"/>
              <w:jc w:val="both"/>
              <w:rPr>
                <w:rFonts w:ascii="Tahoma" w:hAnsi="Tahoma" w:cs="Tahoma"/>
              </w:rPr>
            </w:pPr>
          </w:p>
        </w:tc>
      </w:tr>
      <w:tr w:rsidR="001064DA" w:rsidRPr="000D063B" w14:paraId="2A85DCA8" w14:textId="77777777" w:rsidTr="00C9277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1CDFAF" w14:textId="77777777" w:rsidR="001064DA" w:rsidRPr="000D063B" w:rsidRDefault="001064DA" w:rsidP="00F46974">
            <w:pPr>
              <w:keepNext/>
              <w:keepLines/>
              <w:ind w:left="70"/>
              <w:jc w:val="both"/>
              <w:rPr>
                <w:rFonts w:ascii="Tahoma" w:hAnsi="Tahoma" w:cs="Tahoma"/>
              </w:rPr>
            </w:pPr>
            <w:r w:rsidRPr="000D063B">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24BE1059" w14:textId="77777777" w:rsidR="001064DA" w:rsidRPr="000D063B" w:rsidRDefault="001064DA" w:rsidP="00F46974">
            <w:pPr>
              <w:keepNext/>
              <w:keepLines/>
              <w:ind w:left="357"/>
              <w:jc w:val="both"/>
              <w:rPr>
                <w:rFonts w:ascii="Tahoma" w:hAnsi="Tahoma" w:cs="Tahoma"/>
              </w:rPr>
            </w:pPr>
          </w:p>
        </w:tc>
      </w:tr>
      <w:tr w:rsidR="001064DA" w:rsidRPr="000D063B" w14:paraId="73E51C6C" w14:textId="77777777" w:rsidTr="00C9277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C6EE6F4" w14:textId="77777777" w:rsidR="001064DA" w:rsidRPr="000D063B" w:rsidRDefault="001064DA" w:rsidP="00F46974">
            <w:pPr>
              <w:keepNext/>
              <w:keepLines/>
              <w:ind w:left="70"/>
              <w:jc w:val="both"/>
              <w:rPr>
                <w:rFonts w:ascii="Tahoma" w:hAnsi="Tahoma" w:cs="Tahoma"/>
              </w:rPr>
            </w:pPr>
            <w:r w:rsidRPr="000D063B">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759F1B3E" w14:textId="77777777" w:rsidR="001064DA" w:rsidRPr="000D063B" w:rsidRDefault="001064DA" w:rsidP="00F46974">
            <w:pPr>
              <w:keepNext/>
              <w:keepLines/>
              <w:ind w:left="357"/>
              <w:jc w:val="both"/>
              <w:rPr>
                <w:rFonts w:ascii="Tahoma" w:hAnsi="Tahoma" w:cs="Tahoma"/>
              </w:rPr>
            </w:pPr>
          </w:p>
        </w:tc>
      </w:tr>
      <w:tr w:rsidR="001064DA" w:rsidRPr="000D063B" w14:paraId="67129D4B" w14:textId="77777777" w:rsidTr="00C92776">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78041AA" w14:textId="77777777" w:rsidR="001064DA" w:rsidRPr="000D063B" w:rsidRDefault="001064DA" w:rsidP="00F46974">
            <w:pPr>
              <w:keepNext/>
              <w:keepLines/>
              <w:ind w:left="70"/>
              <w:jc w:val="both"/>
              <w:rPr>
                <w:rFonts w:ascii="Tahoma" w:hAnsi="Tahoma" w:cs="Tahoma"/>
              </w:rPr>
            </w:pPr>
            <w:r w:rsidRPr="000D063B">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E63D5EC" w14:textId="77777777" w:rsidR="001064DA" w:rsidRPr="000D063B" w:rsidRDefault="001064DA" w:rsidP="00F46974">
            <w:pPr>
              <w:keepNext/>
              <w:keepLines/>
              <w:ind w:left="357"/>
              <w:jc w:val="both"/>
              <w:rPr>
                <w:rFonts w:ascii="Tahoma" w:hAnsi="Tahoma" w:cs="Tahoma"/>
              </w:rPr>
            </w:pPr>
          </w:p>
        </w:tc>
      </w:tr>
    </w:tbl>
    <w:p w14:paraId="502928ED" w14:textId="77777777" w:rsidR="001064DA" w:rsidRPr="000D063B" w:rsidRDefault="001064DA" w:rsidP="00F46974">
      <w:pPr>
        <w:keepNext/>
        <w:keepLines/>
        <w:ind w:left="357"/>
        <w:jc w:val="both"/>
        <w:rPr>
          <w:rFonts w:ascii="Tahoma" w:hAnsi="Tahoma" w:cs="Tahoma"/>
        </w:rPr>
      </w:pPr>
    </w:p>
    <w:p w14:paraId="5613EE67" w14:textId="4AEF3FA4" w:rsidR="001064DA" w:rsidRPr="000D063B" w:rsidRDefault="001064DA" w:rsidP="00F46974">
      <w:pPr>
        <w:keepNext/>
        <w:keepLines/>
        <w:jc w:val="both"/>
        <w:rPr>
          <w:rFonts w:ascii="Tahoma" w:hAnsi="Tahoma" w:cs="Tahoma"/>
        </w:rPr>
      </w:pPr>
      <w:r w:rsidRPr="000D063B">
        <w:rPr>
          <w:rFonts w:ascii="Tahoma" w:hAnsi="Tahoma" w:cs="Tahoma"/>
        </w:rPr>
        <w:t>Izvajalec, ki izvaja javno naročilo z enim ali več podizvajalci, mora v celoti upoštevati obveznosti iz 94. člena ZJN-3 in zah</w:t>
      </w:r>
      <w:r w:rsidR="004E097F">
        <w:rPr>
          <w:rFonts w:ascii="Tahoma" w:hAnsi="Tahoma" w:cs="Tahoma"/>
        </w:rPr>
        <w:t xml:space="preserve">teve iz razpisne dokumentacije </w:t>
      </w:r>
      <w:r w:rsidRPr="000D063B">
        <w:rPr>
          <w:rFonts w:ascii="Tahoma" w:hAnsi="Tahoma" w:cs="Tahoma"/>
        </w:rPr>
        <w:t>ter za vse navedene podizvajalce predložiti izpolnjene, podpisane in žigosane zahtevane obrazce iz razpisne dokumentacije</w:t>
      </w:r>
      <w:r w:rsidR="004E097F">
        <w:rPr>
          <w:rFonts w:ascii="Tahoma" w:hAnsi="Tahoma" w:cs="Tahoma"/>
        </w:rPr>
        <w:t xml:space="preserve"> št. LPP-</w:t>
      </w:r>
      <w:r w:rsidR="0081495C">
        <w:rPr>
          <w:rFonts w:ascii="Tahoma" w:hAnsi="Tahoma" w:cs="Tahoma"/>
        </w:rPr>
        <w:t>65/23</w:t>
      </w:r>
      <w:r w:rsidRPr="000D063B">
        <w:rPr>
          <w:rFonts w:ascii="Tahoma" w:hAnsi="Tahoma" w:cs="Tahoma"/>
        </w:rPr>
        <w:t>. Če izvajalec ne ravna v skladu s 94. člena ZJN-3, bo naročnik Državni revizijski komisiji podal predlog za uvedbo postopka o prekršku iz 2. točke prvega odstavka 112. člena ZJN-3.</w:t>
      </w:r>
    </w:p>
    <w:p w14:paraId="55ADCB3F" w14:textId="77777777" w:rsidR="001064DA" w:rsidRPr="000D063B" w:rsidRDefault="001064DA" w:rsidP="00F46974">
      <w:pPr>
        <w:keepNext/>
        <w:keepLines/>
        <w:jc w:val="both"/>
        <w:rPr>
          <w:rFonts w:ascii="Tahoma" w:hAnsi="Tahoma" w:cs="Tahoma"/>
        </w:rPr>
      </w:pPr>
    </w:p>
    <w:p w14:paraId="075B03F6" w14:textId="7D253737" w:rsidR="001064DA" w:rsidRPr="000D063B" w:rsidRDefault="001064DA" w:rsidP="00F46974">
      <w:pPr>
        <w:keepNext/>
        <w:keepLines/>
        <w:jc w:val="both"/>
        <w:rPr>
          <w:rFonts w:ascii="Tahoma" w:hAnsi="Tahoma" w:cs="Tahoma"/>
        </w:rPr>
      </w:pPr>
      <w:r w:rsidRPr="000D063B">
        <w:rPr>
          <w:rFonts w:ascii="Tahoma" w:hAnsi="Tahoma" w:cs="Tahoma"/>
        </w:rPr>
        <w:t>Podizvajalec mora izpolnjevati vse pogoje in zahteve naročnika v zvezi s podizvajalci, ki so navedeni v razpisni dokumentaciji</w:t>
      </w:r>
      <w:r w:rsidR="004E097F">
        <w:rPr>
          <w:rFonts w:ascii="Tahoma" w:hAnsi="Tahoma" w:cs="Tahoma"/>
        </w:rPr>
        <w:t xml:space="preserve"> št. LPP-</w:t>
      </w:r>
      <w:r w:rsidR="0081495C">
        <w:rPr>
          <w:rFonts w:ascii="Tahoma" w:hAnsi="Tahoma" w:cs="Tahoma"/>
        </w:rPr>
        <w:t>65/23</w:t>
      </w:r>
      <w:r w:rsidR="004E097F" w:rsidRPr="000D063B">
        <w:rPr>
          <w:rFonts w:ascii="Tahoma" w:hAnsi="Tahoma" w:cs="Tahoma"/>
        </w:rPr>
        <w:t xml:space="preserve"> </w:t>
      </w:r>
      <w:r w:rsidRPr="000D063B">
        <w:rPr>
          <w:rFonts w:ascii="Tahoma" w:hAnsi="Tahoma" w:cs="Tahoma"/>
        </w:rPr>
        <w:t xml:space="preserve"> ter izpolniti vse navedene priloge, ki se nanašajo na izpolnjevanje pogojev podizvajalcev.</w:t>
      </w:r>
    </w:p>
    <w:p w14:paraId="49B3A033" w14:textId="77777777" w:rsidR="001064DA" w:rsidRPr="000D063B" w:rsidRDefault="001064DA" w:rsidP="00F46974">
      <w:pPr>
        <w:keepNext/>
        <w:keepLines/>
        <w:jc w:val="both"/>
        <w:rPr>
          <w:rFonts w:ascii="Tahoma" w:hAnsi="Tahoma" w:cs="Tahoma"/>
        </w:rPr>
      </w:pPr>
    </w:p>
    <w:p w14:paraId="0B15A856" w14:textId="77777777" w:rsidR="001064DA" w:rsidRPr="000D063B" w:rsidRDefault="001064DA" w:rsidP="00F46974">
      <w:pPr>
        <w:keepNext/>
        <w:keepLines/>
        <w:jc w:val="both"/>
        <w:rPr>
          <w:rFonts w:ascii="Tahoma" w:hAnsi="Tahoma" w:cs="Tahoma"/>
        </w:rPr>
      </w:pPr>
      <w:r w:rsidRPr="000D063B">
        <w:rPr>
          <w:rFonts w:ascii="Tahoma" w:hAnsi="Tahoma" w:cs="Tahoma"/>
        </w:rPr>
        <w:t>Izvajalec v razmerju do naročnika v celoti odgovarja za dobro izvedbo obveznosti iz okvirnega sporazuma, ne glede na število podizvajalcev.</w:t>
      </w:r>
    </w:p>
    <w:p w14:paraId="58E79C9E" w14:textId="77777777" w:rsidR="001064DA" w:rsidRPr="000D063B" w:rsidRDefault="001064DA" w:rsidP="00F46974">
      <w:pPr>
        <w:keepNext/>
        <w:keepLines/>
        <w:jc w:val="both"/>
        <w:rPr>
          <w:rFonts w:ascii="Tahoma" w:hAnsi="Tahoma" w:cs="Tahoma"/>
        </w:rPr>
      </w:pPr>
    </w:p>
    <w:p w14:paraId="48704E23" w14:textId="77777777" w:rsidR="001064DA" w:rsidRPr="000D063B" w:rsidRDefault="001064DA" w:rsidP="00F46974">
      <w:pPr>
        <w:keepNext/>
        <w:keepLines/>
        <w:jc w:val="both"/>
        <w:rPr>
          <w:rFonts w:ascii="Tahoma" w:hAnsi="Tahoma" w:cs="Tahoma"/>
        </w:rPr>
      </w:pPr>
      <w:r w:rsidRPr="000D063B">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7726E68" w14:textId="77777777" w:rsidR="001064DA" w:rsidRPr="000D063B" w:rsidRDefault="001064DA" w:rsidP="00F46974">
      <w:pPr>
        <w:keepNext/>
        <w:keepLines/>
        <w:jc w:val="both"/>
        <w:rPr>
          <w:rFonts w:ascii="Tahoma" w:hAnsi="Tahoma" w:cs="Tahoma"/>
        </w:rPr>
      </w:pPr>
    </w:p>
    <w:p w14:paraId="1C024F85" w14:textId="77777777" w:rsidR="001064DA" w:rsidRPr="000D063B" w:rsidRDefault="001064DA" w:rsidP="00F46974">
      <w:pPr>
        <w:keepNext/>
        <w:keepLines/>
        <w:jc w:val="both"/>
        <w:rPr>
          <w:rFonts w:ascii="Tahoma" w:hAnsi="Tahoma" w:cs="Tahoma"/>
        </w:rPr>
      </w:pPr>
      <w:r w:rsidRPr="000D063B">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1FB15C96" w14:textId="77777777" w:rsidR="001064DA" w:rsidRPr="000D063B" w:rsidRDefault="001064DA" w:rsidP="00F46974">
      <w:pPr>
        <w:keepNext/>
        <w:keepLines/>
        <w:jc w:val="both"/>
        <w:rPr>
          <w:rFonts w:ascii="Tahoma" w:hAnsi="Tahoma" w:cs="Tahoma"/>
        </w:rPr>
      </w:pPr>
    </w:p>
    <w:p w14:paraId="7239B3F7" w14:textId="77777777" w:rsidR="001064DA" w:rsidRPr="000D063B" w:rsidRDefault="001064DA" w:rsidP="00F46974">
      <w:pPr>
        <w:keepNext/>
        <w:keepLines/>
        <w:jc w:val="center"/>
        <w:rPr>
          <w:rFonts w:ascii="Tahoma" w:hAnsi="Tahoma" w:cs="Tahoma"/>
          <w:b/>
        </w:rPr>
      </w:pPr>
      <w:r w:rsidRPr="000D063B">
        <w:rPr>
          <w:rFonts w:ascii="Tahoma" w:hAnsi="Tahoma" w:cs="Tahoma"/>
          <w:b/>
        </w:rPr>
        <w:t>/se upošteva v primeru, da izvajalec nastopa s podizvajalcem, ki ne zahteva neposrednega plačila/</w:t>
      </w:r>
    </w:p>
    <w:p w14:paraId="2ABA03E4" w14:textId="77777777" w:rsidR="001064DA" w:rsidRDefault="001064DA" w:rsidP="00F46974">
      <w:pPr>
        <w:keepNext/>
        <w:keepLines/>
        <w:jc w:val="both"/>
        <w:rPr>
          <w:rFonts w:ascii="Tahoma" w:hAnsi="Tahoma" w:cs="Tahoma"/>
        </w:rPr>
      </w:pPr>
    </w:p>
    <w:p w14:paraId="3D3410BA" w14:textId="77777777" w:rsidR="001064DA" w:rsidRPr="000D063B" w:rsidRDefault="001064DA" w:rsidP="00F46974">
      <w:pPr>
        <w:keepNext/>
        <w:keepLines/>
        <w:jc w:val="both"/>
        <w:rPr>
          <w:rFonts w:ascii="Tahoma" w:hAnsi="Tahoma" w:cs="Tahoma"/>
        </w:rPr>
      </w:pPr>
      <w:r w:rsidRPr="000D063B">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117293AD" w14:textId="77777777" w:rsidR="001064DA" w:rsidRPr="000D063B" w:rsidRDefault="001064DA" w:rsidP="00F46974">
      <w:pPr>
        <w:keepNext/>
        <w:keepLines/>
        <w:jc w:val="both"/>
        <w:rPr>
          <w:rFonts w:ascii="Tahoma" w:hAnsi="Tahoma" w:cs="Tahoma"/>
        </w:rPr>
      </w:pPr>
    </w:p>
    <w:p w14:paraId="73982119" w14:textId="77777777" w:rsidR="001064DA" w:rsidRPr="000D063B" w:rsidRDefault="001064DA" w:rsidP="00F46974">
      <w:pPr>
        <w:keepNext/>
        <w:keepLines/>
        <w:jc w:val="center"/>
        <w:rPr>
          <w:rFonts w:ascii="Tahoma" w:hAnsi="Tahoma" w:cs="Tahoma"/>
          <w:b/>
        </w:rPr>
      </w:pPr>
      <w:r w:rsidRPr="000D063B">
        <w:rPr>
          <w:rFonts w:ascii="Tahoma" w:hAnsi="Tahoma" w:cs="Tahoma"/>
          <w:b/>
        </w:rPr>
        <w:t>/se upošteva v primeru, da izvajalec nastopa s podizvajalcem, ki zahteva neposredno plačilo/</w:t>
      </w:r>
    </w:p>
    <w:p w14:paraId="2E3AA056" w14:textId="77777777" w:rsidR="001064DA" w:rsidRDefault="001064DA" w:rsidP="00F46974">
      <w:pPr>
        <w:keepNext/>
        <w:keepLines/>
        <w:jc w:val="both"/>
        <w:rPr>
          <w:rFonts w:ascii="Tahoma" w:hAnsi="Tahoma" w:cs="Tahoma"/>
        </w:rPr>
      </w:pPr>
    </w:p>
    <w:p w14:paraId="1A25DE95" w14:textId="77777777" w:rsidR="001064DA" w:rsidRPr="000D063B" w:rsidRDefault="001064DA" w:rsidP="00F46974">
      <w:pPr>
        <w:keepNext/>
        <w:keepLines/>
        <w:jc w:val="both"/>
        <w:rPr>
          <w:rFonts w:ascii="Tahoma" w:hAnsi="Tahoma" w:cs="Tahoma"/>
        </w:rPr>
      </w:pPr>
      <w:r w:rsidRPr="000D063B">
        <w:rPr>
          <w:rFonts w:ascii="Tahoma" w:hAnsi="Tahoma" w:cs="Tahoma"/>
        </w:rPr>
        <w:t xml:space="preserve">Kadar izvajalec izvaja javno naročilo s podizvajalcem, ki zahteva neposredno plačilo, mora v skladu s 94. členom ZJN-3: </w:t>
      </w:r>
    </w:p>
    <w:p w14:paraId="39D8BDB7" w14:textId="77777777" w:rsidR="001064DA" w:rsidRPr="000D063B" w:rsidRDefault="001064DA" w:rsidP="00F46974">
      <w:pPr>
        <w:keepNext/>
        <w:keepLines/>
        <w:jc w:val="both"/>
        <w:rPr>
          <w:rFonts w:ascii="Tahoma" w:hAnsi="Tahoma" w:cs="Tahoma"/>
        </w:rPr>
      </w:pPr>
    </w:p>
    <w:p w14:paraId="4AF2E92D" w14:textId="77777777" w:rsidR="001064DA" w:rsidRPr="000D063B" w:rsidRDefault="001064DA" w:rsidP="00F46974">
      <w:pPr>
        <w:keepNext/>
        <w:keepLines/>
        <w:numPr>
          <w:ilvl w:val="0"/>
          <w:numId w:val="30"/>
        </w:numPr>
        <w:ind w:left="284" w:hanging="284"/>
        <w:jc w:val="both"/>
        <w:rPr>
          <w:rFonts w:ascii="Tahoma" w:hAnsi="Tahoma" w:cs="Tahoma"/>
        </w:rPr>
      </w:pPr>
      <w:r w:rsidRPr="000D063B">
        <w:rPr>
          <w:rFonts w:ascii="Tahoma" w:hAnsi="Tahoma" w:cs="Tahoma"/>
        </w:rPr>
        <w:t>pooblastiti naročnika, da na podlagi potrjenega računa s strani izvajalca neposredno plačuje podizvajalcu,</w:t>
      </w:r>
    </w:p>
    <w:p w14:paraId="63E83910" w14:textId="77777777" w:rsidR="001064DA" w:rsidRPr="000D063B" w:rsidRDefault="001064DA" w:rsidP="00F46974">
      <w:pPr>
        <w:keepNext/>
        <w:keepLines/>
        <w:numPr>
          <w:ilvl w:val="0"/>
          <w:numId w:val="30"/>
        </w:numPr>
        <w:ind w:left="284" w:hanging="284"/>
        <w:jc w:val="both"/>
        <w:rPr>
          <w:rFonts w:ascii="Tahoma" w:hAnsi="Tahoma" w:cs="Tahoma"/>
        </w:rPr>
      </w:pPr>
      <w:r w:rsidRPr="000D063B">
        <w:rPr>
          <w:rFonts w:ascii="Tahoma" w:hAnsi="Tahoma" w:cs="Tahoma"/>
        </w:rPr>
        <w:t xml:space="preserve">predložiti soglasje podizvajalca, na podlagi katerega naročnik namesto izvajalca poravna podizvajalčevo terjatev do izvajalca. </w:t>
      </w:r>
    </w:p>
    <w:p w14:paraId="5EE21338" w14:textId="77777777" w:rsidR="001064DA" w:rsidRPr="000D063B" w:rsidRDefault="001064DA" w:rsidP="00F46974">
      <w:pPr>
        <w:keepNext/>
        <w:keepLines/>
        <w:jc w:val="both"/>
        <w:rPr>
          <w:rFonts w:ascii="Tahoma" w:hAnsi="Tahoma" w:cs="Tahoma"/>
        </w:rPr>
      </w:pPr>
    </w:p>
    <w:p w14:paraId="22084794" w14:textId="77777777" w:rsidR="001064DA" w:rsidRPr="000D063B" w:rsidRDefault="001064DA" w:rsidP="00F46974">
      <w:pPr>
        <w:keepNext/>
        <w:keepLines/>
        <w:jc w:val="both"/>
        <w:rPr>
          <w:rFonts w:ascii="Tahoma" w:hAnsi="Tahoma" w:cs="Tahoma"/>
        </w:rPr>
      </w:pPr>
      <w:r w:rsidRPr="000D063B">
        <w:rPr>
          <w:rFonts w:ascii="Tahoma" w:hAnsi="Tahoma" w:cs="Tahoma"/>
        </w:rPr>
        <w:t>Izvajalec mora za podizvajalca, ki zahteva neposredno plačilo, ob vsakem računu priložiti:</w:t>
      </w:r>
    </w:p>
    <w:p w14:paraId="32AEB263" w14:textId="77777777" w:rsidR="001064DA" w:rsidRPr="000D063B" w:rsidRDefault="001064DA" w:rsidP="00F46974">
      <w:pPr>
        <w:keepNext/>
        <w:keepLines/>
        <w:numPr>
          <w:ilvl w:val="0"/>
          <w:numId w:val="29"/>
        </w:numPr>
        <w:ind w:left="284" w:hanging="284"/>
        <w:jc w:val="both"/>
        <w:rPr>
          <w:rFonts w:ascii="Tahoma" w:hAnsi="Tahoma" w:cs="Tahoma"/>
        </w:rPr>
      </w:pPr>
      <w:r w:rsidRPr="000D063B">
        <w:rPr>
          <w:rFonts w:ascii="Tahoma" w:hAnsi="Tahoma" w:cs="Tahoma"/>
        </w:rPr>
        <w:t xml:space="preserve">račun podizvajalca za opravljene dobave po okvirnem sporazumu, potrjen s strani izvajalca, na podlagi katerega naročnik izvede nakazilo za opravljene dobave po okvirnem sporazumu neposredno na račun podizvajalca ali </w:t>
      </w:r>
    </w:p>
    <w:p w14:paraId="72FE4D96" w14:textId="77777777" w:rsidR="001064DA" w:rsidRPr="000D063B" w:rsidRDefault="001064DA" w:rsidP="00F46974">
      <w:pPr>
        <w:keepNext/>
        <w:keepLines/>
        <w:numPr>
          <w:ilvl w:val="0"/>
          <w:numId w:val="29"/>
        </w:numPr>
        <w:ind w:left="284" w:hanging="284"/>
        <w:jc w:val="both"/>
        <w:rPr>
          <w:rFonts w:ascii="Tahoma" w:hAnsi="Tahoma" w:cs="Tahoma"/>
        </w:rPr>
      </w:pPr>
      <w:r w:rsidRPr="000D063B">
        <w:rPr>
          <w:rFonts w:ascii="Tahoma" w:hAnsi="Tahoma" w:cs="Tahoma"/>
        </w:rPr>
        <w:t>podpisano izjavo podizvajalca, naslovljeno na naročnika, o tem, da je ta seznanjen s konkretno izstavljenim računom izvajalca oziroma, da pri dobavah po okvirnem sporazumu, ki jih obravnava račun, ni sodeloval kot podizvajalec, ter da podizvajalec iz naslova tega računa izvajalca nima in ne bo imel do naročnika nobenih zahtevkov po Uredbi o neposrednih plačilih podizvajalcu pri nastopanju ponudnika s podizvajalcem pri javnem naročanju (Uradni list RS, št. 66/07 in 19/10).</w:t>
      </w:r>
    </w:p>
    <w:p w14:paraId="20F37A97" w14:textId="77777777" w:rsidR="001064DA" w:rsidRPr="000D063B" w:rsidRDefault="001064DA" w:rsidP="00F46974">
      <w:pPr>
        <w:keepNext/>
        <w:keepLines/>
        <w:jc w:val="both"/>
        <w:rPr>
          <w:rFonts w:ascii="Tahoma" w:hAnsi="Tahoma" w:cs="Tahoma"/>
        </w:rPr>
      </w:pPr>
    </w:p>
    <w:p w14:paraId="37B2B984" w14:textId="77777777" w:rsidR="001064DA" w:rsidRPr="000D063B" w:rsidRDefault="001064DA" w:rsidP="00F46974">
      <w:pPr>
        <w:keepNext/>
        <w:keepLines/>
        <w:jc w:val="both"/>
        <w:rPr>
          <w:rFonts w:ascii="Tahoma" w:hAnsi="Tahoma" w:cs="Tahoma"/>
        </w:rPr>
      </w:pPr>
      <w:r w:rsidRPr="000D063B">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E83BB71" w14:textId="77777777" w:rsidR="001064DA" w:rsidRPr="000D063B" w:rsidRDefault="001064DA" w:rsidP="00F46974">
      <w:pPr>
        <w:keepNext/>
        <w:keepLines/>
        <w:jc w:val="both"/>
        <w:rPr>
          <w:rFonts w:ascii="Tahoma" w:hAnsi="Tahoma" w:cs="Tahoma"/>
        </w:rPr>
      </w:pPr>
    </w:p>
    <w:p w14:paraId="7EBACA9E" w14:textId="77777777" w:rsidR="001064DA" w:rsidRPr="000D063B" w:rsidRDefault="001064DA" w:rsidP="00F46974">
      <w:pPr>
        <w:keepNext/>
        <w:keepLines/>
        <w:jc w:val="both"/>
        <w:rPr>
          <w:rFonts w:ascii="Tahoma" w:hAnsi="Tahoma" w:cs="Tahoma"/>
          <w:kern w:val="16"/>
        </w:rPr>
      </w:pPr>
      <w:r w:rsidRPr="000D063B">
        <w:rPr>
          <w:rFonts w:ascii="Tahoma" w:hAnsi="Tahoma" w:cs="Tahoma"/>
          <w:kern w:val="16"/>
        </w:rPr>
        <w:t>S plačilom posameznega zneska podizvajalcu obveznost naročnika za plačilo izvajalcu ugasne do višine tako plačanega zneska podizvajalcu.</w:t>
      </w:r>
    </w:p>
    <w:p w14:paraId="5EFC172B" w14:textId="77777777" w:rsidR="001064DA" w:rsidRPr="000D063B" w:rsidRDefault="001064DA" w:rsidP="00F46974">
      <w:pPr>
        <w:keepNext/>
        <w:keepLines/>
        <w:jc w:val="both"/>
        <w:rPr>
          <w:rFonts w:ascii="Tahoma" w:hAnsi="Tahoma" w:cs="Tahoma"/>
          <w:kern w:val="16"/>
        </w:rPr>
      </w:pPr>
    </w:p>
    <w:p w14:paraId="0811AB8F" w14:textId="77777777" w:rsidR="001064DA" w:rsidRDefault="001064DA" w:rsidP="00F46974">
      <w:pPr>
        <w:keepNext/>
        <w:keepLines/>
        <w:jc w:val="both"/>
        <w:rPr>
          <w:rFonts w:ascii="Tahoma" w:hAnsi="Tahoma" w:cs="Tahoma"/>
          <w:kern w:val="16"/>
        </w:rPr>
      </w:pPr>
      <w:r w:rsidRPr="000D063B">
        <w:rPr>
          <w:rFonts w:ascii="Tahoma" w:hAnsi="Tahoma" w:cs="Tahoma"/>
          <w:kern w:val="16"/>
        </w:rPr>
        <w:t>Roki plačil izvajalcu in njegovim podizvajalcem so enaki.</w:t>
      </w:r>
    </w:p>
    <w:p w14:paraId="28EF45BF" w14:textId="77777777" w:rsidR="001064DA" w:rsidRPr="000D063B" w:rsidRDefault="001064DA" w:rsidP="00F46974">
      <w:pPr>
        <w:keepNext/>
        <w:keepLines/>
        <w:jc w:val="center"/>
        <w:rPr>
          <w:rFonts w:ascii="Tahoma" w:hAnsi="Tahoma" w:cs="Tahoma"/>
          <w:kern w:val="16"/>
        </w:rPr>
      </w:pPr>
    </w:p>
    <w:p w14:paraId="7E537E15" w14:textId="77777777" w:rsidR="001064DA" w:rsidRPr="000D063B" w:rsidRDefault="001064DA" w:rsidP="00F46974">
      <w:pPr>
        <w:keepNext/>
        <w:keepLines/>
        <w:tabs>
          <w:tab w:val="num" w:pos="4605"/>
        </w:tabs>
        <w:jc w:val="center"/>
        <w:rPr>
          <w:rFonts w:ascii="Tahoma" w:hAnsi="Tahoma" w:cs="Tahoma"/>
        </w:rPr>
      </w:pPr>
      <w:r w:rsidRPr="000D063B">
        <w:rPr>
          <w:rFonts w:ascii="Tahoma" w:hAnsi="Tahoma" w:cs="Tahoma"/>
          <w:b/>
        </w:rPr>
        <w:t>ALI</w:t>
      </w:r>
    </w:p>
    <w:p w14:paraId="6418F9B1" w14:textId="77777777" w:rsidR="001064DA" w:rsidRPr="000D063B" w:rsidRDefault="001064DA" w:rsidP="00F46974">
      <w:pPr>
        <w:keepNext/>
        <w:keepLines/>
        <w:tabs>
          <w:tab w:val="num" w:pos="4605"/>
        </w:tabs>
        <w:jc w:val="center"/>
        <w:rPr>
          <w:rFonts w:ascii="Tahoma" w:hAnsi="Tahoma" w:cs="Tahoma"/>
          <w:b/>
        </w:rPr>
      </w:pPr>
    </w:p>
    <w:p w14:paraId="2D2FE420" w14:textId="77777777" w:rsidR="001064DA" w:rsidRPr="000D063B" w:rsidRDefault="001064DA" w:rsidP="00F46974">
      <w:pPr>
        <w:keepNext/>
        <w:keepLines/>
        <w:jc w:val="center"/>
        <w:rPr>
          <w:rFonts w:ascii="Tahoma" w:hAnsi="Tahoma" w:cs="Tahoma"/>
          <w:b/>
          <w:i/>
        </w:rPr>
      </w:pPr>
      <w:r w:rsidRPr="000D063B">
        <w:rPr>
          <w:rFonts w:ascii="Tahoma" w:hAnsi="Tahoma" w:cs="Tahoma"/>
          <w:b/>
          <w:i/>
        </w:rPr>
        <w:t>/ se upošteva v primeru, da izvajalec ne nastopa s podizvajalcem /</w:t>
      </w:r>
    </w:p>
    <w:p w14:paraId="214F7DE3" w14:textId="77777777" w:rsidR="001064DA" w:rsidRPr="000D063B" w:rsidRDefault="001064DA" w:rsidP="00F46974">
      <w:pPr>
        <w:keepNext/>
        <w:keepLines/>
        <w:tabs>
          <w:tab w:val="num" w:pos="4605"/>
        </w:tabs>
        <w:jc w:val="both"/>
        <w:rPr>
          <w:rFonts w:ascii="Tahoma" w:hAnsi="Tahoma" w:cs="Tahoma"/>
          <w:b/>
        </w:rPr>
      </w:pPr>
    </w:p>
    <w:p w14:paraId="019D3447" w14:textId="77777777" w:rsidR="001064DA" w:rsidRPr="000D063B" w:rsidRDefault="001064DA" w:rsidP="00F46974">
      <w:pPr>
        <w:keepNext/>
        <w:keepLines/>
        <w:jc w:val="both"/>
        <w:rPr>
          <w:rFonts w:ascii="Tahoma" w:hAnsi="Tahoma" w:cs="Tahoma"/>
        </w:rPr>
      </w:pPr>
      <w:r w:rsidRPr="000D063B">
        <w:rPr>
          <w:rFonts w:ascii="Tahoma" w:hAnsi="Tahoma" w:cs="Tahoma"/>
        </w:rPr>
        <w:t xml:space="preserve">Izvajalec ob predložitvi ponudbe in ob sklenitvi tega okvirnega sporazuma nima prijavljenih podizvajalcev za izvedbo predmeta okvirnega sporazuma. </w:t>
      </w:r>
    </w:p>
    <w:p w14:paraId="06EB2DDC" w14:textId="77777777" w:rsidR="001064DA" w:rsidRPr="000D063B" w:rsidRDefault="001064DA" w:rsidP="00F46974">
      <w:pPr>
        <w:keepNext/>
        <w:keepLines/>
        <w:jc w:val="both"/>
        <w:rPr>
          <w:rFonts w:ascii="Tahoma" w:hAnsi="Tahoma" w:cs="Tahoma"/>
          <w:b/>
        </w:rPr>
      </w:pPr>
    </w:p>
    <w:p w14:paraId="074B0EE4" w14:textId="77777777" w:rsidR="001064DA" w:rsidRPr="000D063B" w:rsidRDefault="001064DA" w:rsidP="00F46974">
      <w:pPr>
        <w:keepNext/>
        <w:keepLines/>
        <w:jc w:val="both"/>
        <w:rPr>
          <w:rFonts w:ascii="Tahoma" w:hAnsi="Tahoma" w:cs="Tahoma"/>
        </w:rPr>
      </w:pPr>
      <w:r w:rsidRPr="000D063B">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6587081F" w14:textId="77777777" w:rsidR="001064DA" w:rsidRPr="000D063B" w:rsidRDefault="001064DA" w:rsidP="00F46974">
      <w:pPr>
        <w:keepNext/>
        <w:keepLines/>
        <w:jc w:val="both"/>
        <w:rPr>
          <w:rFonts w:ascii="Tahoma" w:hAnsi="Tahoma" w:cs="Tahoma"/>
        </w:rPr>
      </w:pPr>
    </w:p>
    <w:p w14:paraId="084F73CE" w14:textId="77777777" w:rsidR="001064DA" w:rsidRPr="000D063B" w:rsidRDefault="001064DA" w:rsidP="00F46974">
      <w:pPr>
        <w:keepNext/>
        <w:keepLines/>
        <w:jc w:val="both"/>
        <w:rPr>
          <w:rFonts w:ascii="Tahoma" w:hAnsi="Tahoma" w:cs="Tahoma"/>
        </w:rPr>
      </w:pPr>
      <w:r w:rsidRPr="000D063B">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6B1A5C3B" w14:textId="77777777" w:rsidR="001064DA" w:rsidRPr="000D063B" w:rsidRDefault="001064DA" w:rsidP="00F46974">
      <w:pPr>
        <w:keepNext/>
        <w:keepLines/>
        <w:jc w:val="both"/>
        <w:rPr>
          <w:rFonts w:ascii="Tahoma" w:hAnsi="Tahoma" w:cs="Tahoma"/>
        </w:rPr>
      </w:pPr>
    </w:p>
    <w:p w14:paraId="6D513EB0" w14:textId="77777777" w:rsidR="001405EB" w:rsidRPr="000D063B" w:rsidRDefault="001064DA" w:rsidP="00F46974">
      <w:pPr>
        <w:keepNext/>
        <w:keepLines/>
        <w:jc w:val="both"/>
        <w:rPr>
          <w:rFonts w:ascii="Tahoma" w:hAnsi="Tahoma" w:cs="Tahoma"/>
        </w:rPr>
      </w:pPr>
      <w:r w:rsidRPr="000D063B">
        <w:rPr>
          <w:rFonts w:ascii="Tahoma" w:hAnsi="Tahoma" w:cs="Tahoma"/>
        </w:rPr>
        <w:t>Izvajalec v razmerju do naročnika v celoti odgovarja za dobro izvedbo obveznosti po okvirnem sporazumu, ne glede na število podizvajalcev.</w:t>
      </w:r>
    </w:p>
    <w:p w14:paraId="60DEDE7F" w14:textId="77777777" w:rsidR="001405EB" w:rsidRDefault="001405EB" w:rsidP="00F46974">
      <w:pPr>
        <w:keepNext/>
        <w:keepLines/>
        <w:jc w:val="both"/>
        <w:rPr>
          <w:rFonts w:ascii="Tahoma" w:hAnsi="Tahoma" w:cs="Tahoma"/>
          <w:b/>
        </w:rPr>
      </w:pPr>
    </w:p>
    <w:p w14:paraId="610A9204" w14:textId="77777777" w:rsidR="001405EB" w:rsidRPr="000D063B" w:rsidRDefault="001405EB" w:rsidP="00F46974">
      <w:pPr>
        <w:keepNext/>
        <w:keepLines/>
        <w:jc w:val="both"/>
        <w:rPr>
          <w:rFonts w:ascii="Tahoma" w:hAnsi="Tahoma" w:cs="Tahoma"/>
          <w:b/>
        </w:rPr>
      </w:pPr>
    </w:p>
    <w:p w14:paraId="6D908229" w14:textId="77777777" w:rsidR="001064DA" w:rsidRPr="000D063B" w:rsidRDefault="001064DA" w:rsidP="00F46974">
      <w:pPr>
        <w:pStyle w:val="Odstavekseznama"/>
        <w:keepNext/>
        <w:keepLines/>
        <w:numPr>
          <w:ilvl w:val="0"/>
          <w:numId w:val="31"/>
        </w:numPr>
        <w:rPr>
          <w:rFonts w:ascii="Tahoma" w:hAnsi="Tahoma" w:cs="Tahoma"/>
          <w:b/>
          <w:sz w:val="22"/>
          <w:szCs w:val="22"/>
        </w:rPr>
      </w:pPr>
      <w:r w:rsidRPr="000D063B">
        <w:rPr>
          <w:rFonts w:ascii="Tahoma" w:hAnsi="Tahoma" w:cs="Tahoma"/>
          <w:b/>
          <w:bCs/>
          <w:sz w:val="22"/>
          <w:szCs w:val="22"/>
        </w:rPr>
        <w:t>NAROČANJE IN ROK DOBAVE</w:t>
      </w:r>
    </w:p>
    <w:p w14:paraId="5BDE4F83" w14:textId="77777777" w:rsidR="001064DA" w:rsidRPr="000D063B" w:rsidRDefault="001064DA" w:rsidP="00F46974">
      <w:pPr>
        <w:keepNext/>
        <w:keepLines/>
        <w:suppressAutoHyphens/>
        <w:autoSpaceDE w:val="0"/>
        <w:jc w:val="center"/>
        <w:rPr>
          <w:rFonts w:ascii="Tahoma" w:eastAsia="Arial" w:hAnsi="Tahoma" w:cs="Tahoma"/>
          <w:b/>
          <w:lang w:eastAsia="ar-SA"/>
        </w:rPr>
      </w:pPr>
    </w:p>
    <w:p w14:paraId="7A9D2EBA" w14:textId="77777777" w:rsidR="001064DA" w:rsidRPr="000D063B" w:rsidRDefault="001064DA" w:rsidP="00F46974">
      <w:pPr>
        <w:keepNext/>
        <w:keepLines/>
        <w:numPr>
          <w:ilvl w:val="0"/>
          <w:numId w:val="2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7B16831D" w14:textId="77777777" w:rsidR="001064DA" w:rsidRPr="000D063B" w:rsidRDefault="001064DA" w:rsidP="00F46974">
      <w:pPr>
        <w:keepNext/>
        <w:keepLines/>
        <w:suppressAutoHyphens/>
        <w:autoSpaceDE w:val="0"/>
        <w:jc w:val="both"/>
        <w:rPr>
          <w:rFonts w:ascii="Tahoma" w:eastAsia="Arial" w:hAnsi="Tahoma" w:cs="Tahoma"/>
          <w:b/>
          <w:lang w:eastAsia="ar-SA"/>
        </w:rPr>
      </w:pPr>
    </w:p>
    <w:p w14:paraId="29B0DEF5" w14:textId="722DAF99" w:rsidR="001064DA" w:rsidRPr="000D063B" w:rsidRDefault="001064DA" w:rsidP="00F46974">
      <w:pPr>
        <w:keepNext/>
        <w:keepLines/>
        <w:jc w:val="both"/>
        <w:rPr>
          <w:rFonts w:ascii="Tahoma" w:hAnsi="Tahoma" w:cs="Tahoma"/>
        </w:rPr>
      </w:pPr>
      <w:r w:rsidRPr="000D063B">
        <w:rPr>
          <w:rFonts w:ascii="Tahoma" w:hAnsi="Tahoma" w:cs="Tahoma"/>
        </w:rPr>
        <w:t xml:space="preserve">Dobava se bo v času veljavnosti okvirnega sporazuma predvidoma izvajala </w:t>
      </w:r>
      <w:r>
        <w:rPr>
          <w:rFonts w:ascii="Tahoma" w:hAnsi="Tahoma" w:cs="Tahoma"/>
        </w:rPr>
        <w:t>enkrat</w:t>
      </w:r>
      <w:r w:rsidRPr="000D063B">
        <w:rPr>
          <w:rFonts w:ascii="Tahoma" w:hAnsi="Tahoma" w:cs="Tahoma"/>
        </w:rPr>
        <w:t xml:space="preserve"> letno na osnovi </w:t>
      </w:r>
      <w:r w:rsidR="002868F7">
        <w:rPr>
          <w:rFonts w:ascii="Tahoma" w:hAnsi="Tahoma" w:cs="Tahoma"/>
        </w:rPr>
        <w:t>pisnega</w:t>
      </w:r>
      <w:r w:rsidRPr="000D063B">
        <w:rPr>
          <w:rFonts w:ascii="Tahoma" w:hAnsi="Tahoma" w:cs="Tahoma"/>
        </w:rPr>
        <w:t xml:space="preserve"> naročil</w:t>
      </w:r>
      <w:r w:rsidR="002868F7">
        <w:rPr>
          <w:rFonts w:ascii="Tahoma" w:hAnsi="Tahoma" w:cs="Tahoma"/>
        </w:rPr>
        <w:t>a</w:t>
      </w:r>
      <w:r w:rsidRPr="000D063B">
        <w:rPr>
          <w:rFonts w:ascii="Tahoma" w:hAnsi="Tahoma" w:cs="Tahoma"/>
        </w:rPr>
        <w:t xml:space="preserve"> naročnika, ki </w:t>
      </w:r>
      <w:r w:rsidR="002868F7">
        <w:rPr>
          <w:rFonts w:ascii="Tahoma" w:hAnsi="Tahoma" w:cs="Tahoma"/>
        </w:rPr>
        <w:t>ga</w:t>
      </w:r>
      <w:r w:rsidRPr="000D063B">
        <w:rPr>
          <w:rFonts w:ascii="Tahoma" w:hAnsi="Tahoma" w:cs="Tahoma"/>
        </w:rPr>
        <w:t xml:space="preserve"> bo naročnik posredoval </w:t>
      </w:r>
      <w:r w:rsidR="001405EB">
        <w:rPr>
          <w:rFonts w:ascii="Tahoma" w:hAnsi="Tahoma" w:cs="Tahoma"/>
        </w:rPr>
        <w:t xml:space="preserve">izvajalcu po elektronski pošti </w:t>
      </w:r>
      <w:r w:rsidRPr="000D063B">
        <w:rPr>
          <w:rFonts w:ascii="Tahoma" w:hAnsi="Tahoma" w:cs="Tahoma"/>
        </w:rPr>
        <w:t>na elektronski naslov izvajalca.</w:t>
      </w:r>
      <w:r>
        <w:rPr>
          <w:rFonts w:ascii="Tahoma" w:hAnsi="Tahoma" w:cs="Tahoma"/>
        </w:rPr>
        <w:t xml:space="preserve"> </w:t>
      </w:r>
      <w:r>
        <w:rPr>
          <w:rFonts w:ascii="Tahoma" w:hAnsi="Tahoma" w:cs="Tahoma"/>
          <w:kern w:val="16"/>
        </w:rPr>
        <w:t>Izjemoma se lahko pri naročniku pokaže potreba po dobavi dodatne, manjše količine zaradi novo zaposlenih. V tem primeru bo naročnik izvajalcu izstavil dodatno naročilnico, količine bodo majhne.</w:t>
      </w:r>
    </w:p>
    <w:p w14:paraId="01661461" w14:textId="77777777" w:rsidR="001064DA" w:rsidRPr="000D063B" w:rsidRDefault="001064DA" w:rsidP="00F46974">
      <w:pPr>
        <w:keepNext/>
        <w:keepLines/>
        <w:jc w:val="both"/>
        <w:rPr>
          <w:rFonts w:ascii="Tahoma" w:hAnsi="Tahoma" w:cs="Tahoma"/>
        </w:rPr>
      </w:pPr>
    </w:p>
    <w:p w14:paraId="442889A1" w14:textId="77777777" w:rsidR="001064DA" w:rsidRPr="000D063B" w:rsidRDefault="001064DA" w:rsidP="00F46974">
      <w:pPr>
        <w:keepNext/>
        <w:keepLines/>
        <w:jc w:val="both"/>
        <w:rPr>
          <w:rFonts w:ascii="Tahoma" w:hAnsi="Tahoma" w:cs="Tahoma"/>
        </w:rPr>
      </w:pPr>
      <w:r w:rsidRPr="000D063B">
        <w:rPr>
          <w:rFonts w:ascii="Tahoma" w:hAnsi="Tahoma" w:cs="Tahoma"/>
        </w:rPr>
        <w:t>Šteje se, da je izvajalec naročilo prejel, če ima naročnik dokazilo o poslanem</w:t>
      </w:r>
      <w:r w:rsidR="00600501">
        <w:rPr>
          <w:rFonts w:ascii="Tahoma" w:hAnsi="Tahoma" w:cs="Tahoma"/>
        </w:rPr>
        <w:t xml:space="preserve"> naročilu na elektronski naslov</w:t>
      </w:r>
      <w:r w:rsidRPr="000D063B">
        <w:rPr>
          <w:rFonts w:ascii="Tahoma" w:hAnsi="Tahoma" w:cs="Tahoma"/>
        </w:rPr>
        <w:t xml:space="preserve"> iz prejšnjega odstavka.</w:t>
      </w:r>
      <w:r>
        <w:rPr>
          <w:rFonts w:ascii="Tahoma" w:hAnsi="Tahoma" w:cs="Tahoma"/>
        </w:rPr>
        <w:t xml:space="preserve"> Izvajalec </w:t>
      </w:r>
      <w:r w:rsidRPr="002823CB">
        <w:rPr>
          <w:rFonts w:ascii="Tahoma" w:hAnsi="Tahoma" w:cs="Tahoma"/>
        </w:rPr>
        <w:t>mora poskrbeti za pravočasno obravnavo prejetih naročil.</w:t>
      </w:r>
    </w:p>
    <w:p w14:paraId="6234CEC3" w14:textId="77777777" w:rsidR="001064DA" w:rsidRPr="000D063B" w:rsidRDefault="001064DA" w:rsidP="00F46974">
      <w:pPr>
        <w:keepNext/>
        <w:keepLines/>
        <w:jc w:val="both"/>
        <w:rPr>
          <w:rFonts w:ascii="Tahoma" w:hAnsi="Tahoma" w:cs="Tahoma"/>
        </w:rPr>
      </w:pPr>
    </w:p>
    <w:p w14:paraId="1EECFC03" w14:textId="581F57F8" w:rsidR="001064DA" w:rsidRPr="000D063B" w:rsidRDefault="001064DA" w:rsidP="00F46974">
      <w:pPr>
        <w:keepNext/>
        <w:keepLines/>
        <w:jc w:val="both"/>
        <w:rPr>
          <w:rFonts w:ascii="Tahoma" w:hAnsi="Tahoma" w:cs="Tahoma"/>
        </w:rPr>
      </w:pPr>
      <w:r w:rsidRPr="000D063B">
        <w:rPr>
          <w:rFonts w:ascii="Tahoma" w:hAnsi="Tahoma" w:cs="Tahoma"/>
        </w:rPr>
        <w:t xml:space="preserve">Dobavni rok je __________ (največ šestdeset (60)) koledarskih dni. Dobavni rok se začne šteti z dnem, ko je naročnik naročilo oddal  na elektronski naslov izvajalca. Na naročilu je navedena količina in vrsta posameznih </w:t>
      </w:r>
      <w:r>
        <w:rPr>
          <w:rFonts w:ascii="Tahoma" w:hAnsi="Tahoma" w:cs="Tahoma"/>
        </w:rPr>
        <w:t>srajc in bluz</w:t>
      </w:r>
      <w:r w:rsidRPr="000D063B">
        <w:rPr>
          <w:rFonts w:ascii="Tahoma" w:hAnsi="Tahoma" w:cs="Tahoma"/>
        </w:rPr>
        <w:t xml:space="preserve">. Za samo izdelavo </w:t>
      </w:r>
      <w:r>
        <w:rPr>
          <w:rFonts w:ascii="Tahoma" w:hAnsi="Tahoma" w:cs="Tahoma"/>
        </w:rPr>
        <w:t>srajc in bluz</w:t>
      </w:r>
      <w:r w:rsidRPr="000D063B">
        <w:rPr>
          <w:rFonts w:ascii="Tahoma" w:hAnsi="Tahoma" w:cs="Tahoma"/>
        </w:rPr>
        <w:t xml:space="preserve"> je ključna Evidenca odvzetih mer, skladno s katero mora izvajalec izdelati </w:t>
      </w:r>
      <w:r w:rsidR="002868F7">
        <w:rPr>
          <w:rFonts w:ascii="Tahoma" w:hAnsi="Tahoma" w:cs="Tahoma"/>
        </w:rPr>
        <w:t>srajce in bluze</w:t>
      </w:r>
      <w:r w:rsidRPr="000D063B">
        <w:rPr>
          <w:rFonts w:ascii="Tahoma" w:hAnsi="Tahoma" w:cs="Tahoma"/>
        </w:rPr>
        <w:t xml:space="preserve"> za posameznega upravičenca. Izvajalec lahko v dogovoru z naročnikom posamezne </w:t>
      </w:r>
      <w:r>
        <w:rPr>
          <w:rFonts w:ascii="Tahoma" w:hAnsi="Tahoma" w:cs="Tahoma"/>
        </w:rPr>
        <w:t>srajc</w:t>
      </w:r>
      <w:r w:rsidR="002868F7">
        <w:rPr>
          <w:rFonts w:ascii="Tahoma" w:hAnsi="Tahoma" w:cs="Tahoma"/>
        </w:rPr>
        <w:t>e</w:t>
      </w:r>
      <w:r>
        <w:rPr>
          <w:rFonts w:ascii="Tahoma" w:hAnsi="Tahoma" w:cs="Tahoma"/>
        </w:rPr>
        <w:t xml:space="preserve"> in bluz</w:t>
      </w:r>
      <w:r w:rsidR="002868F7">
        <w:rPr>
          <w:rFonts w:ascii="Tahoma" w:hAnsi="Tahoma" w:cs="Tahoma"/>
        </w:rPr>
        <w:t>e</w:t>
      </w:r>
      <w:r w:rsidRPr="000D063B">
        <w:rPr>
          <w:rFonts w:ascii="Tahoma" w:hAnsi="Tahoma" w:cs="Tahoma"/>
        </w:rPr>
        <w:t xml:space="preserve"> dobavi pred rokom dobave iz tega člena. </w:t>
      </w:r>
    </w:p>
    <w:p w14:paraId="048CCB85" w14:textId="77777777" w:rsidR="001064DA" w:rsidRPr="000D063B" w:rsidRDefault="001064DA" w:rsidP="00F46974">
      <w:pPr>
        <w:keepNext/>
        <w:keepLines/>
        <w:jc w:val="both"/>
        <w:rPr>
          <w:rFonts w:ascii="Tahoma" w:hAnsi="Tahoma" w:cs="Tahoma"/>
        </w:rPr>
      </w:pPr>
    </w:p>
    <w:p w14:paraId="28686B49" w14:textId="77777777" w:rsidR="001064DA" w:rsidRPr="000D063B" w:rsidRDefault="001064DA" w:rsidP="00F46974">
      <w:pPr>
        <w:keepNext/>
        <w:keepLines/>
        <w:jc w:val="both"/>
        <w:rPr>
          <w:rFonts w:ascii="Tahoma" w:hAnsi="Tahoma" w:cs="Tahoma"/>
        </w:rPr>
      </w:pPr>
      <w:r w:rsidRPr="000D063B">
        <w:rPr>
          <w:rFonts w:ascii="Tahoma" w:hAnsi="Tahoma" w:cs="Tahoma"/>
        </w:rPr>
        <w:t xml:space="preserve">Izvajalec se obvezuje pisno (e-pošta) obvestiti naročnika o posamični dobavi, vsaj en (1) dan pred nameravano dobavo </w:t>
      </w:r>
      <w:r>
        <w:rPr>
          <w:rFonts w:ascii="Tahoma" w:hAnsi="Tahoma" w:cs="Tahoma"/>
        </w:rPr>
        <w:t>srajc in bluz</w:t>
      </w:r>
      <w:r w:rsidRPr="000D063B">
        <w:rPr>
          <w:rFonts w:ascii="Tahoma" w:hAnsi="Tahoma" w:cs="Tahoma"/>
        </w:rPr>
        <w:t xml:space="preserve">. </w:t>
      </w:r>
    </w:p>
    <w:p w14:paraId="48E88B50" w14:textId="77777777" w:rsidR="001064DA" w:rsidRPr="000D063B" w:rsidRDefault="001064DA" w:rsidP="00F46974">
      <w:pPr>
        <w:keepNext/>
        <w:keepLines/>
        <w:jc w:val="both"/>
        <w:rPr>
          <w:rFonts w:ascii="Tahoma" w:hAnsi="Tahoma" w:cs="Tahoma"/>
        </w:rPr>
      </w:pPr>
    </w:p>
    <w:p w14:paraId="1C3553F5" w14:textId="77777777" w:rsidR="001064DA" w:rsidRPr="000D063B" w:rsidRDefault="001064DA" w:rsidP="00F46974">
      <w:pPr>
        <w:keepNext/>
        <w:keepLines/>
        <w:jc w:val="both"/>
        <w:rPr>
          <w:rFonts w:ascii="Tahoma" w:hAnsi="Tahoma" w:cs="Tahoma"/>
        </w:rPr>
      </w:pPr>
      <w:r w:rsidRPr="000D063B">
        <w:rPr>
          <w:rFonts w:ascii="Tahoma" w:hAnsi="Tahoma" w:cs="Tahoma"/>
        </w:rPr>
        <w:t xml:space="preserve">Dobava se bo v času veljavnosti okvirnega sporazuma izvajala ob delavnikih od 8.00 do 12.00 ure na lokaciji naročnika. </w:t>
      </w:r>
    </w:p>
    <w:p w14:paraId="44E293F4" w14:textId="77777777" w:rsidR="001064DA" w:rsidRPr="000D063B" w:rsidRDefault="001064DA" w:rsidP="00F46974">
      <w:pPr>
        <w:keepNext/>
        <w:keepLines/>
        <w:jc w:val="both"/>
        <w:rPr>
          <w:rFonts w:ascii="Tahoma" w:hAnsi="Tahoma" w:cs="Tahoma"/>
        </w:rPr>
      </w:pPr>
    </w:p>
    <w:p w14:paraId="4352C916"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KAKOVOST</w:t>
      </w:r>
    </w:p>
    <w:p w14:paraId="59F93BD7" w14:textId="77777777" w:rsidR="001064DA" w:rsidRPr="000D063B" w:rsidRDefault="001064DA" w:rsidP="00F46974">
      <w:pPr>
        <w:keepNext/>
        <w:keepLines/>
        <w:tabs>
          <w:tab w:val="left" w:pos="1134"/>
          <w:tab w:val="left" w:pos="4253"/>
          <w:tab w:val="left" w:pos="5103"/>
          <w:tab w:val="left" w:pos="6946"/>
          <w:tab w:val="left" w:pos="7797"/>
        </w:tabs>
        <w:jc w:val="both"/>
        <w:rPr>
          <w:rFonts w:ascii="Tahoma" w:hAnsi="Tahoma" w:cs="Tahoma"/>
        </w:rPr>
      </w:pPr>
    </w:p>
    <w:p w14:paraId="497981B2" w14:textId="77777777" w:rsidR="001064DA" w:rsidRPr="000D063B" w:rsidRDefault="001064DA" w:rsidP="00F46974">
      <w:pPr>
        <w:keepNext/>
        <w:keepLines/>
        <w:numPr>
          <w:ilvl w:val="0"/>
          <w:numId w:val="32"/>
        </w:numPr>
        <w:jc w:val="center"/>
        <w:rPr>
          <w:rFonts w:ascii="Tahoma" w:hAnsi="Tahoma" w:cs="Tahoma"/>
        </w:rPr>
      </w:pPr>
      <w:r w:rsidRPr="000D063B">
        <w:rPr>
          <w:rFonts w:ascii="Tahoma" w:hAnsi="Tahoma" w:cs="Tahoma"/>
        </w:rPr>
        <w:t>člen</w:t>
      </w:r>
    </w:p>
    <w:p w14:paraId="5571544B" w14:textId="77777777" w:rsidR="001064DA" w:rsidRPr="000D063B" w:rsidRDefault="001064DA" w:rsidP="00F46974">
      <w:pPr>
        <w:keepNext/>
        <w:keepLines/>
        <w:jc w:val="both"/>
        <w:rPr>
          <w:rFonts w:ascii="Tahoma" w:hAnsi="Tahoma" w:cs="Tahoma"/>
          <w:b/>
        </w:rPr>
      </w:pPr>
    </w:p>
    <w:p w14:paraId="77BB97C9" w14:textId="5E2F8A9E" w:rsidR="001064DA" w:rsidRPr="000D063B" w:rsidRDefault="001064DA" w:rsidP="00F46974">
      <w:pPr>
        <w:keepNext/>
        <w:keepLines/>
        <w:jc w:val="both"/>
        <w:rPr>
          <w:rFonts w:ascii="Tahoma" w:hAnsi="Tahoma" w:cs="Tahoma"/>
          <w:lang w:val="x-none"/>
        </w:rPr>
      </w:pPr>
      <w:r w:rsidRPr="000D063B">
        <w:rPr>
          <w:rFonts w:ascii="Tahoma" w:hAnsi="Tahoma" w:cs="Tahoma"/>
          <w:lang w:val="x-none"/>
        </w:rPr>
        <w:t xml:space="preserve">Kakovost dobavljenih </w:t>
      </w:r>
      <w:r>
        <w:rPr>
          <w:rFonts w:ascii="Tahoma" w:hAnsi="Tahoma" w:cs="Tahoma"/>
          <w:lang w:val="x-none"/>
        </w:rPr>
        <w:t>srajc in bluz</w:t>
      </w:r>
      <w:r w:rsidRPr="000D063B">
        <w:rPr>
          <w:rFonts w:ascii="Tahoma" w:hAnsi="Tahoma" w:cs="Tahoma"/>
          <w:lang w:val="x-none"/>
        </w:rPr>
        <w:t xml:space="preserve"> mora biti v skladu z vzorci, ki jih je izvajalec predložil </w:t>
      </w:r>
      <w:r w:rsidRPr="000D063B">
        <w:rPr>
          <w:rFonts w:ascii="Tahoma" w:hAnsi="Tahoma" w:cs="Tahoma"/>
        </w:rPr>
        <w:t>naročniku</w:t>
      </w:r>
      <w:r w:rsidRPr="000D063B">
        <w:rPr>
          <w:rFonts w:ascii="Tahoma" w:hAnsi="Tahoma" w:cs="Tahoma"/>
          <w:lang w:val="x-none"/>
        </w:rPr>
        <w:t xml:space="preserve"> </w:t>
      </w:r>
      <w:r w:rsidRPr="000D063B">
        <w:rPr>
          <w:rFonts w:ascii="Tahoma" w:hAnsi="Tahoma" w:cs="Tahoma"/>
        </w:rPr>
        <w:t>v fazi preveritve ponudbe, ter</w:t>
      </w:r>
      <w:r w:rsidRPr="000D063B">
        <w:rPr>
          <w:rFonts w:ascii="Tahoma" w:hAnsi="Tahoma" w:cs="Tahoma"/>
          <w:lang w:val="x-none"/>
        </w:rPr>
        <w:t xml:space="preserve"> v skladu s tehnično specifikacijo naročnika. Dobavljen</w:t>
      </w:r>
      <w:r w:rsidRPr="000D063B">
        <w:rPr>
          <w:rFonts w:ascii="Tahoma" w:hAnsi="Tahoma" w:cs="Tahoma"/>
        </w:rPr>
        <w:t>e</w:t>
      </w:r>
      <w:r w:rsidRPr="000D063B">
        <w:rPr>
          <w:rFonts w:ascii="Tahoma" w:hAnsi="Tahoma" w:cs="Tahoma"/>
          <w:lang w:val="x-none"/>
        </w:rPr>
        <w:t xml:space="preserve"> </w:t>
      </w:r>
      <w:r w:rsidR="00387E6E">
        <w:rPr>
          <w:rFonts w:ascii="Tahoma" w:hAnsi="Tahoma" w:cs="Tahoma"/>
        </w:rPr>
        <w:t>srajce in bluze</w:t>
      </w:r>
      <w:r w:rsidRPr="000D063B">
        <w:rPr>
          <w:rFonts w:ascii="Tahoma" w:hAnsi="Tahoma" w:cs="Tahoma"/>
          <w:lang w:val="x-none"/>
        </w:rPr>
        <w:t xml:space="preserve"> morajo biti izdelan</w:t>
      </w:r>
      <w:r w:rsidRPr="000D063B">
        <w:rPr>
          <w:rFonts w:ascii="Tahoma" w:hAnsi="Tahoma" w:cs="Tahoma"/>
        </w:rPr>
        <w:t>e</w:t>
      </w:r>
      <w:r w:rsidRPr="000D063B">
        <w:rPr>
          <w:rFonts w:ascii="Tahoma" w:hAnsi="Tahoma" w:cs="Tahoma"/>
          <w:lang w:val="x-none"/>
        </w:rPr>
        <w:t xml:space="preserve"> v skladu z izvedenimi meritvami in označen</w:t>
      </w:r>
      <w:r w:rsidRPr="000D063B">
        <w:rPr>
          <w:rFonts w:ascii="Tahoma" w:hAnsi="Tahoma" w:cs="Tahoma"/>
        </w:rPr>
        <w:t>e</w:t>
      </w:r>
      <w:r w:rsidRPr="000D063B">
        <w:rPr>
          <w:rFonts w:ascii="Tahoma" w:hAnsi="Tahoma" w:cs="Tahoma"/>
          <w:lang w:val="x-none"/>
        </w:rPr>
        <w:t xml:space="preserve"> z imenom in priimkom ter </w:t>
      </w:r>
      <w:r w:rsidRPr="000D063B">
        <w:rPr>
          <w:rFonts w:ascii="Tahoma" w:hAnsi="Tahoma" w:cs="Tahoma"/>
        </w:rPr>
        <w:t>kadrovsko</w:t>
      </w:r>
      <w:r w:rsidRPr="000D063B">
        <w:rPr>
          <w:rFonts w:ascii="Tahoma" w:hAnsi="Tahoma" w:cs="Tahoma"/>
          <w:lang w:val="x-none"/>
        </w:rPr>
        <w:t xml:space="preserve"> številko posameznega upravičenca </w:t>
      </w:r>
      <w:r w:rsidRPr="000D063B">
        <w:rPr>
          <w:rFonts w:ascii="Tahoma" w:hAnsi="Tahoma" w:cs="Tahoma"/>
        </w:rPr>
        <w:t xml:space="preserve">do </w:t>
      </w:r>
      <w:r>
        <w:rPr>
          <w:rFonts w:ascii="Tahoma" w:hAnsi="Tahoma" w:cs="Tahoma"/>
          <w:lang w:val="x-none"/>
        </w:rPr>
        <w:t>srajc in bluz</w:t>
      </w:r>
      <w:r w:rsidRPr="000D063B">
        <w:rPr>
          <w:rFonts w:ascii="Tahoma" w:hAnsi="Tahoma" w:cs="Tahoma"/>
          <w:lang w:val="x-none"/>
        </w:rPr>
        <w:t xml:space="preserve"> ter sortiran</w:t>
      </w:r>
      <w:r w:rsidRPr="000D063B">
        <w:rPr>
          <w:rFonts w:ascii="Tahoma" w:hAnsi="Tahoma" w:cs="Tahoma"/>
        </w:rPr>
        <w:t>e</w:t>
      </w:r>
      <w:r w:rsidRPr="000D063B">
        <w:rPr>
          <w:rFonts w:ascii="Tahoma" w:hAnsi="Tahoma" w:cs="Tahoma"/>
          <w:lang w:val="x-none"/>
        </w:rPr>
        <w:t xml:space="preserve"> v skladu z določili tehnične specifikacije</w:t>
      </w:r>
      <w:r w:rsidRPr="000D063B">
        <w:rPr>
          <w:rFonts w:ascii="Tahoma" w:hAnsi="Tahoma" w:cs="Tahoma"/>
        </w:rPr>
        <w:t xml:space="preserve"> naročnika</w:t>
      </w:r>
      <w:r w:rsidRPr="000D063B">
        <w:rPr>
          <w:rFonts w:ascii="Tahoma" w:hAnsi="Tahoma" w:cs="Tahoma"/>
          <w:lang w:val="x-none"/>
        </w:rPr>
        <w:t>.</w:t>
      </w:r>
    </w:p>
    <w:p w14:paraId="72BAF25A" w14:textId="77777777" w:rsidR="001064DA" w:rsidRPr="000D063B" w:rsidRDefault="001064DA" w:rsidP="00F46974">
      <w:pPr>
        <w:keepNext/>
        <w:keepLines/>
        <w:jc w:val="both"/>
        <w:rPr>
          <w:rFonts w:ascii="Tahoma" w:hAnsi="Tahoma" w:cs="Tahoma"/>
        </w:rPr>
      </w:pPr>
    </w:p>
    <w:p w14:paraId="08F05C1D" w14:textId="77777777" w:rsidR="001064DA" w:rsidRPr="000D063B" w:rsidRDefault="001064DA" w:rsidP="00F46974">
      <w:pPr>
        <w:keepNext/>
        <w:keepLines/>
        <w:numPr>
          <w:ilvl w:val="0"/>
          <w:numId w:val="32"/>
        </w:numPr>
        <w:jc w:val="center"/>
        <w:rPr>
          <w:rFonts w:ascii="Tahoma" w:hAnsi="Tahoma" w:cs="Tahoma"/>
        </w:rPr>
      </w:pPr>
      <w:r w:rsidRPr="000D063B">
        <w:rPr>
          <w:rFonts w:ascii="Tahoma" w:hAnsi="Tahoma" w:cs="Tahoma"/>
        </w:rPr>
        <w:t xml:space="preserve"> člen</w:t>
      </w:r>
    </w:p>
    <w:p w14:paraId="080A69EE" w14:textId="77777777" w:rsidR="001064DA" w:rsidRPr="000D063B" w:rsidRDefault="001064DA" w:rsidP="00F46974">
      <w:pPr>
        <w:keepNext/>
        <w:keepLines/>
        <w:jc w:val="both"/>
        <w:rPr>
          <w:rFonts w:ascii="Tahoma" w:hAnsi="Tahoma" w:cs="Tahoma"/>
        </w:rPr>
      </w:pPr>
    </w:p>
    <w:p w14:paraId="128E7514" w14:textId="77777777" w:rsidR="001064DA" w:rsidRPr="000D063B" w:rsidRDefault="001064DA" w:rsidP="00F46974">
      <w:pPr>
        <w:keepNext/>
        <w:keepLines/>
        <w:tabs>
          <w:tab w:val="left" w:pos="142"/>
        </w:tabs>
        <w:jc w:val="both"/>
        <w:rPr>
          <w:rFonts w:ascii="Tahoma" w:hAnsi="Tahoma" w:cs="Tahoma"/>
          <w:lang w:val="x-none"/>
        </w:rPr>
      </w:pPr>
      <w:r w:rsidRPr="000D063B">
        <w:rPr>
          <w:rFonts w:ascii="Tahoma" w:hAnsi="Tahoma" w:cs="Tahoma"/>
          <w:lang w:val="x-none"/>
        </w:rPr>
        <w:t xml:space="preserve">V primeru dvoma v kakovost dobavljenih </w:t>
      </w:r>
      <w:r>
        <w:rPr>
          <w:rFonts w:ascii="Tahoma" w:hAnsi="Tahoma" w:cs="Tahoma"/>
          <w:lang w:val="x-none"/>
        </w:rPr>
        <w:t>srajc in bluz</w:t>
      </w:r>
      <w:r w:rsidRPr="000D063B">
        <w:rPr>
          <w:rFonts w:ascii="Tahoma" w:hAnsi="Tahoma" w:cs="Tahoma"/>
          <w:lang w:val="x-none"/>
        </w:rPr>
        <w:t xml:space="preserve"> si naročnik pridržuje pravico, da izvede ustrezno testiranje dobavljenih </w:t>
      </w:r>
      <w:r>
        <w:rPr>
          <w:rFonts w:ascii="Tahoma" w:hAnsi="Tahoma" w:cs="Tahoma"/>
          <w:lang w:val="x-none"/>
        </w:rPr>
        <w:t>srajc in bluz</w:t>
      </w:r>
      <w:r w:rsidRPr="000D063B">
        <w:rPr>
          <w:rFonts w:ascii="Tahoma" w:hAnsi="Tahoma" w:cs="Tahoma"/>
          <w:lang w:val="x-none"/>
        </w:rPr>
        <w:t xml:space="preserve"> pri neodvisnem testnem laboratoriju. </w:t>
      </w:r>
    </w:p>
    <w:p w14:paraId="7E2E3AC8" w14:textId="77777777" w:rsidR="001064DA" w:rsidRPr="000D063B" w:rsidRDefault="001064DA" w:rsidP="00F46974">
      <w:pPr>
        <w:keepNext/>
        <w:keepLines/>
        <w:tabs>
          <w:tab w:val="left" w:pos="142"/>
        </w:tabs>
        <w:jc w:val="both"/>
        <w:rPr>
          <w:rFonts w:ascii="Tahoma" w:hAnsi="Tahoma" w:cs="Tahoma"/>
          <w:lang w:val="x-none"/>
        </w:rPr>
      </w:pPr>
    </w:p>
    <w:p w14:paraId="4E92058A" w14:textId="52254A70" w:rsidR="001064DA" w:rsidRPr="000D063B" w:rsidRDefault="001064DA" w:rsidP="00F46974">
      <w:pPr>
        <w:keepNext/>
        <w:keepLines/>
        <w:tabs>
          <w:tab w:val="left" w:pos="142"/>
        </w:tabs>
        <w:jc w:val="both"/>
        <w:rPr>
          <w:rFonts w:ascii="Tahoma" w:hAnsi="Tahoma" w:cs="Tahoma"/>
          <w:lang w:val="x-none"/>
        </w:rPr>
      </w:pPr>
      <w:r w:rsidRPr="000D063B">
        <w:rPr>
          <w:rFonts w:ascii="Tahoma" w:hAnsi="Tahoma" w:cs="Tahoma"/>
          <w:lang w:val="x-none"/>
        </w:rPr>
        <w:t xml:space="preserve">V primeru, da rezultati testiranja pokažejo, da dobavljene </w:t>
      </w:r>
      <w:r w:rsidR="002868F7">
        <w:rPr>
          <w:rFonts w:ascii="Tahoma" w:hAnsi="Tahoma" w:cs="Tahoma"/>
        </w:rPr>
        <w:t>srajce in bluze</w:t>
      </w:r>
      <w:r w:rsidRPr="000D063B">
        <w:rPr>
          <w:rFonts w:ascii="Tahoma" w:hAnsi="Tahoma" w:cs="Tahoma"/>
          <w:lang w:val="x-none"/>
        </w:rPr>
        <w:t xml:space="preserve"> ne ustrezajo zahtevam v tehnični specifikaciji naročnika, stroški testiranja bremenijo izvajalca. Takšna dobava se označi kot neustrezna in se zavrne </w:t>
      </w:r>
      <w:r w:rsidRPr="000D063B">
        <w:rPr>
          <w:rFonts w:ascii="Tahoma" w:hAnsi="Tahoma" w:cs="Tahoma"/>
        </w:rPr>
        <w:t>zaradi</w:t>
      </w:r>
      <w:r w:rsidRPr="000D063B">
        <w:rPr>
          <w:rFonts w:ascii="Tahoma" w:hAnsi="Tahoma" w:cs="Tahoma"/>
          <w:lang w:val="x-none"/>
        </w:rPr>
        <w:t xml:space="preserve"> neustrezne kakovosti. </w:t>
      </w:r>
    </w:p>
    <w:p w14:paraId="52EB54C6" w14:textId="77777777" w:rsidR="001064DA" w:rsidRPr="000D063B" w:rsidRDefault="001064DA" w:rsidP="00F46974">
      <w:pPr>
        <w:keepNext/>
        <w:keepLines/>
        <w:tabs>
          <w:tab w:val="left" w:pos="142"/>
        </w:tabs>
        <w:jc w:val="both"/>
        <w:rPr>
          <w:rFonts w:ascii="Tahoma" w:hAnsi="Tahoma" w:cs="Tahoma"/>
          <w:lang w:val="x-none"/>
        </w:rPr>
      </w:pPr>
    </w:p>
    <w:p w14:paraId="2920215F" w14:textId="77777777" w:rsidR="001064DA" w:rsidRPr="000D063B" w:rsidRDefault="001064DA" w:rsidP="00F46974">
      <w:pPr>
        <w:keepNext/>
        <w:keepLines/>
        <w:numPr>
          <w:ilvl w:val="0"/>
          <w:numId w:val="32"/>
        </w:numPr>
        <w:jc w:val="center"/>
        <w:rPr>
          <w:rFonts w:ascii="Tahoma" w:hAnsi="Tahoma" w:cs="Tahoma"/>
        </w:rPr>
      </w:pPr>
      <w:r w:rsidRPr="000D063B">
        <w:rPr>
          <w:rFonts w:ascii="Tahoma" w:hAnsi="Tahoma" w:cs="Tahoma"/>
        </w:rPr>
        <w:t>člen</w:t>
      </w:r>
    </w:p>
    <w:p w14:paraId="50AD1380" w14:textId="77777777" w:rsidR="001064DA" w:rsidRPr="000D063B" w:rsidRDefault="001064DA" w:rsidP="00F46974">
      <w:pPr>
        <w:keepNext/>
        <w:keepLines/>
        <w:ind w:left="426"/>
        <w:rPr>
          <w:rFonts w:ascii="Tahoma" w:hAnsi="Tahoma" w:cs="Tahoma"/>
        </w:rPr>
      </w:pPr>
    </w:p>
    <w:p w14:paraId="1AD1F51C" w14:textId="77777777" w:rsidR="001064DA" w:rsidRPr="000D063B" w:rsidRDefault="001064DA" w:rsidP="00F46974">
      <w:pPr>
        <w:keepNext/>
        <w:keepLines/>
        <w:jc w:val="both"/>
        <w:rPr>
          <w:rFonts w:ascii="Tahoma" w:hAnsi="Tahoma" w:cs="Tahoma"/>
        </w:rPr>
      </w:pPr>
      <w:r w:rsidRPr="000D063B">
        <w:rPr>
          <w:rFonts w:ascii="Tahoma" w:hAnsi="Tahoma" w:cs="Tahoma"/>
        </w:rPr>
        <w:t xml:space="preserve">V primeru neustreznosti dobavljenih </w:t>
      </w:r>
      <w:r>
        <w:rPr>
          <w:rFonts w:ascii="Tahoma" w:hAnsi="Tahoma" w:cs="Tahoma"/>
        </w:rPr>
        <w:t>srajc in bluz</w:t>
      </w:r>
      <w:r w:rsidRPr="000D063B">
        <w:rPr>
          <w:rFonts w:ascii="Tahoma" w:hAnsi="Tahoma" w:cs="Tahoma"/>
        </w:rPr>
        <w:t xml:space="preserve"> zaradi neustrezne tkanine, ki ima za posledico zavrnitev celotne količine dobavljenih </w:t>
      </w:r>
      <w:r>
        <w:rPr>
          <w:rFonts w:ascii="Tahoma" w:hAnsi="Tahoma" w:cs="Tahoma"/>
        </w:rPr>
        <w:t>srajc in bluz</w:t>
      </w:r>
      <w:r w:rsidRPr="000D063B">
        <w:rPr>
          <w:rFonts w:ascii="Tahoma" w:hAnsi="Tahoma" w:cs="Tahoma"/>
        </w:rPr>
        <w:t xml:space="preserve">, lahko naročnik takoj odstopi od okvirnega sporazuma in unovči finančno zavarovanje za zavarovanje dobre izvedbe obveznosti iz okvirnega sporazuma, brez kakršnekoli obveznosti do izvajalca, izvajalec pa je dolžan povrniti vso škodo, ki je bila s tem povzročena naročniku. </w:t>
      </w:r>
    </w:p>
    <w:p w14:paraId="03B50453" w14:textId="77777777" w:rsidR="001064DA" w:rsidRPr="000D063B" w:rsidRDefault="001064DA" w:rsidP="00F46974">
      <w:pPr>
        <w:keepNext/>
        <w:keepLines/>
        <w:jc w:val="both"/>
        <w:rPr>
          <w:rFonts w:ascii="Tahoma" w:hAnsi="Tahoma" w:cs="Tahoma"/>
        </w:rPr>
      </w:pPr>
    </w:p>
    <w:p w14:paraId="52738CC3" w14:textId="77777777" w:rsidR="001064DA" w:rsidRPr="000D063B" w:rsidRDefault="001064DA" w:rsidP="00F46974">
      <w:pPr>
        <w:keepNext/>
        <w:keepLines/>
        <w:jc w:val="both"/>
        <w:rPr>
          <w:rFonts w:ascii="Tahoma" w:hAnsi="Tahoma" w:cs="Tahoma"/>
        </w:rPr>
      </w:pPr>
    </w:p>
    <w:p w14:paraId="35EBFFEA"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GARANCIJSKI ROK</w:t>
      </w:r>
    </w:p>
    <w:p w14:paraId="39C57D23" w14:textId="77777777" w:rsidR="001064DA" w:rsidRPr="000D063B" w:rsidRDefault="001064DA" w:rsidP="00F46974">
      <w:pPr>
        <w:pStyle w:val="Odstavekseznama"/>
        <w:keepNext/>
        <w:keepLines/>
        <w:ind w:left="567"/>
        <w:rPr>
          <w:rFonts w:ascii="Tahoma" w:hAnsi="Tahoma" w:cs="Tahoma"/>
          <w:b/>
          <w:sz w:val="22"/>
          <w:szCs w:val="22"/>
        </w:rPr>
      </w:pPr>
    </w:p>
    <w:p w14:paraId="685E8C57" w14:textId="77777777" w:rsidR="001064DA" w:rsidRPr="000D063B" w:rsidRDefault="001064DA" w:rsidP="00F46974">
      <w:pPr>
        <w:keepNext/>
        <w:keepLines/>
        <w:numPr>
          <w:ilvl w:val="0"/>
          <w:numId w:val="33"/>
        </w:numPr>
        <w:jc w:val="center"/>
        <w:rPr>
          <w:rFonts w:ascii="Tahoma" w:hAnsi="Tahoma" w:cs="Tahoma"/>
        </w:rPr>
      </w:pPr>
      <w:r w:rsidRPr="000D063B">
        <w:rPr>
          <w:rFonts w:ascii="Tahoma" w:hAnsi="Tahoma" w:cs="Tahoma"/>
        </w:rPr>
        <w:t>člen</w:t>
      </w:r>
    </w:p>
    <w:p w14:paraId="0E3AE3A3" w14:textId="77777777" w:rsidR="001064DA" w:rsidRPr="000D063B" w:rsidRDefault="001064DA" w:rsidP="00F46974">
      <w:pPr>
        <w:keepNext/>
        <w:keepLines/>
        <w:jc w:val="both"/>
        <w:rPr>
          <w:rFonts w:ascii="Tahoma" w:hAnsi="Tahoma" w:cs="Tahoma"/>
          <w:b/>
        </w:rPr>
      </w:pPr>
    </w:p>
    <w:p w14:paraId="043BABA0" w14:textId="77F1A65B" w:rsidR="001064DA" w:rsidRPr="000D063B" w:rsidRDefault="001064DA" w:rsidP="00F46974">
      <w:pPr>
        <w:keepNext/>
        <w:keepLines/>
        <w:jc w:val="both"/>
        <w:rPr>
          <w:rFonts w:ascii="Tahoma" w:hAnsi="Tahoma" w:cs="Tahoma"/>
        </w:rPr>
      </w:pPr>
      <w:r w:rsidRPr="000D063B">
        <w:rPr>
          <w:rFonts w:ascii="Tahoma" w:hAnsi="Tahoma" w:cs="Tahoma"/>
          <w:color w:val="000000"/>
        </w:rPr>
        <w:t xml:space="preserve">Garancijski rok za dobavljene </w:t>
      </w:r>
      <w:r w:rsidR="002868F7">
        <w:rPr>
          <w:rFonts w:ascii="Tahoma" w:hAnsi="Tahoma" w:cs="Tahoma"/>
          <w:color w:val="000000"/>
        </w:rPr>
        <w:t>srajce in bluze</w:t>
      </w:r>
      <w:r w:rsidRPr="000D063B">
        <w:rPr>
          <w:rFonts w:ascii="Tahoma" w:hAnsi="Tahoma" w:cs="Tahoma"/>
          <w:color w:val="000000"/>
        </w:rPr>
        <w:t xml:space="preserve"> znaša dvanajst (12) mesecev </w:t>
      </w:r>
      <w:r w:rsidRPr="000D063B">
        <w:rPr>
          <w:rFonts w:ascii="Tahoma" w:hAnsi="Tahoma" w:cs="Tahoma"/>
        </w:rPr>
        <w:t xml:space="preserve">od dneva pričetka uporabe </w:t>
      </w:r>
      <w:r>
        <w:rPr>
          <w:rFonts w:ascii="Tahoma" w:hAnsi="Tahoma" w:cs="Tahoma"/>
        </w:rPr>
        <w:t>srajc in bluz</w:t>
      </w:r>
      <w:r w:rsidRPr="000D063B">
        <w:rPr>
          <w:rFonts w:ascii="Tahoma" w:hAnsi="Tahoma" w:cs="Tahoma"/>
        </w:rPr>
        <w:t>.</w:t>
      </w:r>
    </w:p>
    <w:p w14:paraId="0033D093" w14:textId="77777777" w:rsidR="001064DA" w:rsidRPr="000D063B" w:rsidRDefault="001064DA" w:rsidP="00F46974">
      <w:pPr>
        <w:keepNext/>
        <w:keepLines/>
        <w:jc w:val="both"/>
        <w:rPr>
          <w:rFonts w:ascii="Tahoma" w:hAnsi="Tahoma" w:cs="Tahoma"/>
        </w:rPr>
      </w:pPr>
    </w:p>
    <w:p w14:paraId="5ED55AC3" w14:textId="79BFE8D9" w:rsidR="001064DA" w:rsidRPr="000D063B" w:rsidRDefault="001064DA" w:rsidP="00F46974">
      <w:pPr>
        <w:keepNext/>
        <w:keepLines/>
        <w:jc w:val="both"/>
        <w:rPr>
          <w:rFonts w:ascii="Tahoma" w:hAnsi="Tahoma" w:cs="Tahoma"/>
        </w:rPr>
      </w:pPr>
      <w:r w:rsidRPr="000D063B">
        <w:rPr>
          <w:rFonts w:ascii="Tahoma" w:hAnsi="Tahoma" w:cs="Tahoma"/>
        </w:rPr>
        <w:t xml:space="preserve">Kot dan pričetka uporabe </w:t>
      </w:r>
      <w:r>
        <w:rPr>
          <w:rFonts w:ascii="Tahoma" w:hAnsi="Tahoma" w:cs="Tahoma"/>
        </w:rPr>
        <w:t>srajc in bluz</w:t>
      </w:r>
      <w:r w:rsidRPr="000D063B">
        <w:rPr>
          <w:rFonts w:ascii="Tahoma" w:hAnsi="Tahoma" w:cs="Tahoma"/>
        </w:rPr>
        <w:t xml:space="preserve"> se šteje dan, ko posamezni upravičenec prevzame </w:t>
      </w:r>
      <w:r w:rsidR="002868F7">
        <w:rPr>
          <w:rFonts w:ascii="Tahoma" w:hAnsi="Tahoma" w:cs="Tahoma"/>
        </w:rPr>
        <w:t>blago</w:t>
      </w:r>
      <w:r w:rsidRPr="000D063B">
        <w:rPr>
          <w:rFonts w:ascii="Tahoma" w:hAnsi="Tahoma" w:cs="Tahoma"/>
        </w:rPr>
        <w:t xml:space="preserve">. Evidenco o prevzemu </w:t>
      </w:r>
      <w:r>
        <w:rPr>
          <w:rFonts w:ascii="Tahoma" w:hAnsi="Tahoma" w:cs="Tahoma"/>
        </w:rPr>
        <w:t>srajc in bluz</w:t>
      </w:r>
      <w:r w:rsidRPr="000D063B">
        <w:rPr>
          <w:rFonts w:ascii="Tahoma" w:hAnsi="Tahoma" w:cs="Tahoma"/>
        </w:rPr>
        <w:t xml:space="preserve"> vodi naročnik v računalniškem programu SAP.</w:t>
      </w:r>
    </w:p>
    <w:p w14:paraId="3A07CFFF" w14:textId="77777777" w:rsidR="001064DA" w:rsidRPr="000D063B" w:rsidRDefault="001064DA" w:rsidP="00F46974">
      <w:pPr>
        <w:keepNext/>
        <w:keepLines/>
        <w:jc w:val="both"/>
        <w:rPr>
          <w:rFonts w:ascii="Tahoma" w:hAnsi="Tahoma" w:cs="Tahoma"/>
        </w:rPr>
      </w:pPr>
    </w:p>
    <w:p w14:paraId="58C333BD" w14:textId="01C7965A" w:rsidR="001064DA" w:rsidRPr="000D063B" w:rsidRDefault="001064DA" w:rsidP="00F46974">
      <w:pPr>
        <w:keepNext/>
        <w:keepLines/>
        <w:jc w:val="both"/>
        <w:rPr>
          <w:rFonts w:ascii="Tahoma" w:hAnsi="Tahoma" w:cs="Tahoma"/>
          <w:color w:val="000000"/>
        </w:rPr>
      </w:pPr>
      <w:r w:rsidRPr="000D063B">
        <w:rPr>
          <w:rFonts w:ascii="Tahoma" w:hAnsi="Tahoma" w:cs="Tahoma"/>
          <w:color w:val="000000"/>
        </w:rPr>
        <w:t xml:space="preserve">Izvajalec se obvezuje, da bo na lastne stroške odpravil vse napake na </w:t>
      </w:r>
      <w:r>
        <w:rPr>
          <w:rFonts w:ascii="Tahoma" w:hAnsi="Tahoma" w:cs="Tahoma"/>
          <w:color w:val="000000"/>
        </w:rPr>
        <w:t>srajc</w:t>
      </w:r>
      <w:r w:rsidR="00387E6E">
        <w:rPr>
          <w:rFonts w:ascii="Tahoma" w:hAnsi="Tahoma" w:cs="Tahoma"/>
          <w:color w:val="000000"/>
        </w:rPr>
        <w:t>ah</w:t>
      </w:r>
      <w:r>
        <w:rPr>
          <w:rFonts w:ascii="Tahoma" w:hAnsi="Tahoma" w:cs="Tahoma"/>
          <w:color w:val="000000"/>
        </w:rPr>
        <w:t xml:space="preserve"> in bluz</w:t>
      </w:r>
      <w:r w:rsidRPr="000D063B">
        <w:rPr>
          <w:rFonts w:ascii="Tahoma" w:hAnsi="Tahoma" w:cs="Tahoma"/>
          <w:color w:val="000000"/>
        </w:rPr>
        <w:t>ah, do katerih bo prišlo v garancijskem roku in niso posledica nepravilne uporabe ali neustreznega vzdrževanja.</w:t>
      </w:r>
    </w:p>
    <w:p w14:paraId="53A4CC26" w14:textId="77777777" w:rsidR="001064DA" w:rsidRPr="000D063B" w:rsidRDefault="001064DA" w:rsidP="00F46974">
      <w:pPr>
        <w:keepNext/>
        <w:keepLines/>
        <w:jc w:val="both"/>
        <w:rPr>
          <w:rFonts w:ascii="Tahoma" w:hAnsi="Tahoma" w:cs="Tahoma"/>
          <w:color w:val="000000"/>
        </w:rPr>
      </w:pPr>
    </w:p>
    <w:p w14:paraId="7438BC9F" w14:textId="77777777" w:rsidR="001064DA" w:rsidRPr="000D063B" w:rsidRDefault="001064DA" w:rsidP="00F46974">
      <w:pPr>
        <w:keepNext/>
        <w:keepLines/>
        <w:jc w:val="both"/>
        <w:rPr>
          <w:rFonts w:ascii="Tahoma" w:hAnsi="Tahoma" w:cs="Tahoma"/>
          <w:color w:val="000000"/>
        </w:rPr>
      </w:pPr>
    </w:p>
    <w:p w14:paraId="3FA91267"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REKLAMACIJE</w:t>
      </w:r>
    </w:p>
    <w:p w14:paraId="5433CFF6" w14:textId="77777777" w:rsidR="001064DA" w:rsidRPr="000D063B" w:rsidRDefault="001064DA" w:rsidP="00F46974">
      <w:pPr>
        <w:pStyle w:val="Odstavekseznama"/>
        <w:keepNext/>
        <w:keepLines/>
        <w:ind w:left="567"/>
        <w:rPr>
          <w:rFonts w:ascii="Tahoma" w:hAnsi="Tahoma" w:cs="Tahoma"/>
          <w:b/>
          <w:sz w:val="22"/>
          <w:szCs w:val="22"/>
        </w:rPr>
      </w:pPr>
    </w:p>
    <w:p w14:paraId="62BDE256" w14:textId="77777777" w:rsidR="001064DA" w:rsidRPr="000D063B" w:rsidRDefault="001064DA" w:rsidP="00F46974">
      <w:pPr>
        <w:keepNext/>
        <w:keepLines/>
        <w:numPr>
          <w:ilvl w:val="0"/>
          <w:numId w:val="34"/>
        </w:numPr>
        <w:spacing w:line="40" w:lineRule="atLeast"/>
        <w:jc w:val="center"/>
        <w:rPr>
          <w:rFonts w:ascii="Tahoma" w:hAnsi="Tahoma" w:cs="Tahoma"/>
        </w:rPr>
      </w:pPr>
      <w:r w:rsidRPr="000D063B">
        <w:rPr>
          <w:rFonts w:ascii="Tahoma" w:hAnsi="Tahoma" w:cs="Tahoma"/>
        </w:rPr>
        <w:t>člen</w:t>
      </w:r>
    </w:p>
    <w:p w14:paraId="29A0F282" w14:textId="77777777" w:rsidR="001064DA" w:rsidRPr="000D063B" w:rsidRDefault="001064DA" w:rsidP="00F46974">
      <w:pPr>
        <w:keepNext/>
        <w:keepLines/>
        <w:jc w:val="both"/>
        <w:rPr>
          <w:rFonts w:ascii="Tahoma" w:hAnsi="Tahoma" w:cs="Tahoma"/>
          <w:b/>
        </w:rPr>
      </w:pPr>
    </w:p>
    <w:p w14:paraId="1E8422F8" w14:textId="77777777" w:rsidR="001064DA" w:rsidRPr="000D063B" w:rsidRDefault="001064DA" w:rsidP="00F46974">
      <w:pPr>
        <w:keepNext/>
        <w:keepLines/>
        <w:jc w:val="both"/>
        <w:rPr>
          <w:rFonts w:ascii="Tahoma" w:hAnsi="Tahoma" w:cs="Tahoma"/>
        </w:rPr>
      </w:pPr>
      <w:r w:rsidRPr="000D063B">
        <w:rPr>
          <w:rFonts w:ascii="Tahoma" w:hAnsi="Tahoma" w:cs="Tahoma"/>
        </w:rPr>
        <w:t xml:space="preserve">Reklamacije zaradi količinskih primanjkljajev bo naročnik izvajalcu sporočil takoj, najkasneje pa v petnajstih dneh (15) od dneva prevzema </w:t>
      </w:r>
      <w:r>
        <w:rPr>
          <w:rFonts w:ascii="Tahoma" w:hAnsi="Tahoma" w:cs="Tahoma"/>
        </w:rPr>
        <w:t>srajc in bluz</w:t>
      </w:r>
      <w:r w:rsidRPr="000D063B">
        <w:rPr>
          <w:rFonts w:ascii="Tahoma" w:hAnsi="Tahoma" w:cs="Tahoma"/>
        </w:rPr>
        <w:t>.</w:t>
      </w:r>
    </w:p>
    <w:p w14:paraId="4E3E5158" w14:textId="77777777" w:rsidR="001064DA" w:rsidRPr="000D063B" w:rsidRDefault="001064DA" w:rsidP="00F46974">
      <w:pPr>
        <w:keepNext/>
        <w:keepLines/>
        <w:jc w:val="both"/>
        <w:rPr>
          <w:rFonts w:ascii="Tahoma" w:hAnsi="Tahoma" w:cs="Tahoma"/>
        </w:rPr>
      </w:pPr>
    </w:p>
    <w:p w14:paraId="47C38139" w14:textId="77777777" w:rsidR="001064DA" w:rsidRPr="000D063B" w:rsidRDefault="001064DA" w:rsidP="00F46974">
      <w:pPr>
        <w:keepNext/>
        <w:keepLines/>
        <w:jc w:val="both"/>
        <w:rPr>
          <w:rFonts w:ascii="Tahoma" w:hAnsi="Tahoma" w:cs="Tahoma"/>
        </w:rPr>
      </w:pPr>
      <w:r w:rsidRPr="000D063B">
        <w:rPr>
          <w:rFonts w:ascii="Tahoma" w:hAnsi="Tahoma" w:cs="Tahoma"/>
        </w:rPr>
        <w:t>Rok za rešitev reklamacije zaradi količinskih primanjkljajev je deset (10) dni od prejema pisnega obvestila o reklamaciji.</w:t>
      </w:r>
    </w:p>
    <w:p w14:paraId="0CB02735" w14:textId="77777777" w:rsidR="001064DA" w:rsidRPr="000D063B" w:rsidRDefault="001064DA" w:rsidP="00F46974">
      <w:pPr>
        <w:keepNext/>
        <w:keepLines/>
        <w:jc w:val="both"/>
        <w:rPr>
          <w:rFonts w:ascii="Tahoma" w:hAnsi="Tahoma" w:cs="Tahoma"/>
        </w:rPr>
      </w:pPr>
    </w:p>
    <w:p w14:paraId="5CDCD1D4" w14:textId="77777777" w:rsidR="001064DA" w:rsidRPr="000D063B" w:rsidRDefault="001064DA" w:rsidP="00F46974">
      <w:pPr>
        <w:keepNext/>
        <w:keepLines/>
        <w:numPr>
          <w:ilvl w:val="0"/>
          <w:numId w:val="34"/>
        </w:numPr>
        <w:jc w:val="center"/>
        <w:rPr>
          <w:rFonts w:ascii="Tahoma" w:hAnsi="Tahoma" w:cs="Tahoma"/>
        </w:rPr>
      </w:pPr>
      <w:r w:rsidRPr="000D063B">
        <w:rPr>
          <w:rFonts w:ascii="Tahoma" w:hAnsi="Tahoma" w:cs="Tahoma"/>
        </w:rPr>
        <w:t>člen</w:t>
      </w:r>
    </w:p>
    <w:p w14:paraId="1E6A86FD" w14:textId="77777777" w:rsidR="001064DA" w:rsidRDefault="001064DA" w:rsidP="00F46974">
      <w:pPr>
        <w:keepNext/>
        <w:keepLines/>
        <w:jc w:val="both"/>
        <w:rPr>
          <w:rFonts w:ascii="Tahoma" w:hAnsi="Tahoma" w:cs="Tahoma"/>
        </w:rPr>
      </w:pPr>
    </w:p>
    <w:p w14:paraId="77C94AA2" w14:textId="059F05D5" w:rsidR="001064DA" w:rsidRPr="000D063B" w:rsidRDefault="001064DA" w:rsidP="00F46974">
      <w:pPr>
        <w:keepNext/>
        <w:keepLines/>
        <w:jc w:val="both"/>
        <w:rPr>
          <w:rFonts w:ascii="Tahoma" w:hAnsi="Tahoma" w:cs="Tahoma"/>
        </w:rPr>
      </w:pPr>
      <w:r w:rsidRPr="000D063B">
        <w:rPr>
          <w:rFonts w:ascii="Tahoma" w:hAnsi="Tahoma" w:cs="Tahoma"/>
        </w:rPr>
        <w:t xml:space="preserve">Reklamacije zaradi kakovostnih vidnih napak ali reklamacije zaradi neustrezne izdelave </w:t>
      </w:r>
      <w:r>
        <w:rPr>
          <w:rFonts w:ascii="Tahoma" w:hAnsi="Tahoma" w:cs="Tahoma"/>
        </w:rPr>
        <w:t>srajc in bluz</w:t>
      </w:r>
      <w:r w:rsidRPr="000D063B">
        <w:rPr>
          <w:rFonts w:ascii="Tahoma" w:hAnsi="Tahoma" w:cs="Tahoma"/>
        </w:rPr>
        <w:t xml:space="preserve"> glede na izvedene meritve, bo naročnik izvajalcu sporočil kadarkoli v času veljavnosti okvirnega sporazuma. Izvajalec se obvezuje sprejemati reklamacije zaradi kakovostnih vidnih napak ali reklamacije zaradi neustrezne izdelave </w:t>
      </w:r>
      <w:r>
        <w:rPr>
          <w:rFonts w:ascii="Tahoma" w:hAnsi="Tahoma" w:cs="Tahoma"/>
        </w:rPr>
        <w:t>srajc in bluz</w:t>
      </w:r>
      <w:r w:rsidRPr="000D063B">
        <w:rPr>
          <w:rFonts w:ascii="Tahoma" w:hAnsi="Tahoma" w:cs="Tahoma"/>
        </w:rPr>
        <w:t xml:space="preserve"> glede na izvedene meritve, neposredno od upravičencev do </w:t>
      </w:r>
      <w:r>
        <w:rPr>
          <w:rFonts w:ascii="Tahoma" w:hAnsi="Tahoma" w:cs="Tahoma"/>
        </w:rPr>
        <w:t>srajc in bluz</w:t>
      </w:r>
      <w:r w:rsidRPr="000D063B">
        <w:rPr>
          <w:rFonts w:ascii="Tahoma" w:hAnsi="Tahoma" w:cs="Tahoma"/>
        </w:rPr>
        <w:t xml:space="preserve"> na lokaciji naročnika, o čemer mora voditi zapisnik, v katerem so navedena imena in priimki upravičencev do </w:t>
      </w:r>
      <w:r>
        <w:rPr>
          <w:rFonts w:ascii="Tahoma" w:hAnsi="Tahoma" w:cs="Tahoma"/>
        </w:rPr>
        <w:t>srajc in bluz</w:t>
      </w:r>
      <w:r w:rsidRPr="000D063B">
        <w:rPr>
          <w:rFonts w:ascii="Tahoma" w:hAnsi="Tahoma" w:cs="Tahoma"/>
        </w:rPr>
        <w:t xml:space="preserve">, ki bodo podali reklamacijo ter mnenje o upravičenosti do reklamacije. Fotokopijo zapisnika mora izvajalec posredovati naročniku oziroma njegovemu predstavniku. Izvajalec mora, na zahtevo naročnika, prevzemati reklamacije zaradi kakovostnih vidnih napak ali reklamacije zaradi neustrezne izdelave </w:t>
      </w:r>
      <w:r>
        <w:rPr>
          <w:rFonts w:ascii="Tahoma" w:hAnsi="Tahoma" w:cs="Tahoma"/>
        </w:rPr>
        <w:t>srajc in bluz</w:t>
      </w:r>
      <w:r w:rsidRPr="000D063B">
        <w:rPr>
          <w:rFonts w:ascii="Tahoma" w:hAnsi="Tahoma" w:cs="Tahoma"/>
        </w:rPr>
        <w:t xml:space="preserve"> glede na izvedene meritve, vsak drugi petek v mesecu, po predhodnem pisnem obvestilu naročnika, in sicer do izteka garancijskega roka.</w:t>
      </w:r>
    </w:p>
    <w:p w14:paraId="004127EF" w14:textId="77777777" w:rsidR="001064DA" w:rsidRPr="000D063B" w:rsidRDefault="001064DA" w:rsidP="00F46974">
      <w:pPr>
        <w:keepNext/>
        <w:keepLines/>
        <w:jc w:val="both"/>
        <w:rPr>
          <w:rFonts w:ascii="Tahoma" w:hAnsi="Tahoma" w:cs="Tahoma"/>
        </w:rPr>
      </w:pPr>
    </w:p>
    <w:p w14:paraId="5EA5B1B2" w14:textId="77777777" w:rsidR="001064DA" w:rsidRPr="000D063B" w:rsidRDefault="001064DA" w:rsidP="00F46974">
      <w:pPr>
        <w:keepNext/>
        <w:keepLines/>
        <w:numPr>
          <w:ilvl w:val="0"/>
          <w:numId w:val="34"/>
        </w:numPr>
        <w:jc w:val="center"/>
        <w:rPr>
          <w:rFonts w:ascii="Tahoma" w:hAnsi="Tahoma" w:cs="Tahoma"/>
        </w:rPr>
      </w:pPr>
      <w:r w:rsidRPr="000D063B">
        <w:rPr>
          <w:rFonts w:ascii="Tahoma" w:hAnsi="Tahoma" w:cs="Tahoma"/>
        </w:rPr>
        <w:t>člen</w:t>
      </w:r>
    </w:p>
    <w:p w14:paraId="159EEA83" w14:textId="77777777" w:rsidR="001064DA" w:rsidRPr="000D063B" w:rsidRDefault="001064DA" w:rsidP="00F46974">
      <w:pPr>
        <w:keepNext/>
        <w:keepLines/>
        <w:jc w:val="both"/>
        <w:rPr>
          <w:rFonts w:ascii="Tahoma" w:hAnsi="Tahoma" w:cs="Tahoma"/>
          <w:b/>
        </w:rPr>
      </w:pPr>
    </w:p>
    <w:p w14:paraId="0C975439" w14:textId="0AFF3563" w:rsidR="001064DA" w:rsidRPr="000D063B" w:rsidRDefault="001064DA" w:rsidP="00F46974">
      <w:pPr>
        <w:keepNext/>
        <w:keepLines/>
        <w:jc w:val="both"/>
        <w:rPr>
          <w:rFonts w:ascii="Tahoma" w:hAnsi="Tahoma" w:cs="Tahoma"/>
        </w:rPr>
      </w:pPr>
      <w:r w:rsidRPr="000D063B">
        <w:rPr>
          <w:rFonts w:ascii="Tahoma" w:hAnsi="Tahoma" w:cs="Tahoma"/>
        </w:rPr>
        <w:t xml:space="preserve">Rok za rešitev reklamacije zaradi kakovostnih vidnih napak ali neustrezne izdelave </w:t>
      </w:r>
      <w:r>
        <w:rPr>
          <w:rFonts w:ascii="Tahoma" w:hAnsi="Tahoma" w:cs="Tahoma"/>
        </w:rPr>
        <w:t>srajc in bluz</w:t>
      </w:r>
      <w:r w:rsidRPr="000D063B">
        <w:rPr>
          <w:rFonts w:ascii="Tahoma" w:hAnsi="Tahoma" w:cs="Tahoma"/>
        </w:rPr>
        <w:t xml:space="preserve"> glede na izvedene meritve je največ deset (10) dni od prejema reklamacije posameznega upravičenca do </w:t>
      </w:r>
      <w:r w:rsidR="002868F7">
        <w:rPr>
          <w:rFonts w:ascii="Tahoma" w:hAnsi="Tahoma" w:cs="Tahoma"/>
        </w:rPr>
        <w:t>srajc oz. bluz</w:t>
      </w:r>
      <w:r w:rsidRPr="000D063B">
        <w:rPr>
          <w:rFonts w:ascii="Tahoma" w:hAnsi="Tahoma" w:cs="Tahoma"/>
        </w:rPr>
        <w:t>.</w:t>
      </w:r>
    </w:p>
    <w:p w14:paraId="2486BDC4" w14:textId="77777777" w:rsidR="001064DA" w:rsidRPr="000D063B" w:rsidRDefault="001064DA" w:rsidP="00F46974">
      <w:pPr>
        <w:keepNext/>
        <w:keepLines/>
        <w:jc w:val="both"/>
        <w:rPr>
          <w:rFonts w:ascii="Tahoma" w:hAnsi="Tahoma" w:cs="Tahoma"/>
        </w:rPr>
      </w:pPr>
    </w:p>
    <w:p w14:paraId="602ABE60" w14:textId="77777777" w:rsidR="001064DA" w:rsidRPr="000D063B" w:rsidRDefault="001064DA" w:rsidP="00F46974">
      <w:pPr>
        <w:keepNext/>
        <w:keepLines/>
        <w:numPr>
          <w:ilvl w:val="0"/>
          <w:numId w:val="34"/>
        </w:numPr>
        <w:jc w:val="center"/>
        <w:rPr>
          <w:rFonts w:ascii="Tahoma" w:hAnsi="Tahoma" w:cs="Tahoma"/>
        </w:rPr>
      </w:pPr>
      <w:r w:rsidRPr="000D063B">
        <w:rPr>
          <w:rFonts w:ascii="Tahoma" w:hAnsi="Tahoma" w:cs="Tahoma"/>
        </w:rPr>
        <w:t>člen</w:t>
      </w:r>
    </w:p>
    <w:p w14:paraId="62D64F3A" w14:textId="77777777" w:rsidR="001064DA" w:rsidRPr="000D063B" w:rsidRDefault="001064DA" w:rsidP="00F46974">
      <w:pPr>
        <w:keepNext/>
        <w:keepLines/>
        <w:jc w:val="both"/>
        <w:rPr>
          <w:rFonts w:ascii="Tahoma" w:hAnsi="Tahoma" w:cs="Tahoma"/>
        </w:rPr>
      </w:pPr>
    </w:p>
    <w:p w14:paraId="52AA428E" w14:textId="4DFECE2E" w:rsidR="001064DA" w:rsidRPr="000D063B" w:rsidRDefault="001064DA" w:rsidP="00F46974">
      <w:pPr>
        <w:keepNext/>
        <w:keepLines/>
        <w:jc w:val="both"/>
        <w:rPr>
          <w:rFonts w:ascii="Tahoma" w:hAnsi="Tahoma" w:cs="Tahoma"/>
        </w:rPr>
      </w:pPr>
      <w:r w:rsidRPr="000D063B">
        <w:rPr>
          <w:rFonts w:ascii="Tahoma" w:hAnsi="Tahoma" w:cs="Tahoma"/>
        </w:rPr>
        <w:t xml:space="preserve">Izvajalec se obvezuje v navedenem roku iz prejšnjega člena naročnika obvestiti (po elektronski pošti) o rešitvi reklamacije in dobaviti reklamirane </w:t>
      </w:r>
      <w:r>
        <w:rPr>
          <w:rFonts w:ascii="Tahoma" w:hAnsi="Tahoma" w:cs="Tahoma"/>
        </w:rPr>
        <w:t>srajc</w:t>
      </w:r>
      <w:r w:rsidR="002868F7">
        <w:rPr>
          <w:rFonts w:ascii="Tahoma" w:hAnsi="Tahoma" w:cs="Tahoma"/>
        </w:rPr>
        <w:t>e</w:t>
      </w:r>
      <w:r>
        <w:rPr>
          <w:rFonts w:ascii="Tahoma" w:hAnsi="Tahoma" w:cs="Tahoma"/>
        </w:rPr>
        <w:t xml:space="preserve"> in bluz</w:t>
      </w:r>
      <w:r w:rsidR="002868F7">
        <w:rPr>
          <w:rFonts w:ascii="Tahoma" w:hAnsi="Tahoma" w:cs="Tahoma"/>
        </w:rPr>
        <w:t>e</w:t>
      </w:r>
      <w:r w:rsidRPr="000D063B">
        <w:rPr>
          <w:rFonts w:ascii="Tahoma" w:hAnsi="Tahoma" w:cs="Tahoma"/>
        </w:rPr>
        <w:t xml:space="preserve"> v dogovorjenem dobavnem roku.</w:t>
      </w:r>
    </w:p>
    <w:p w14:paraId="68C81D4C" w14:textId="77777777" w:rsidR="001064DA" w:rsidRPr="000D063B" w:rsidRDefault="001064DA" w:rsidP="00F46974">
      <w:pPr>
        <w:keepNext/>
        <w:keepLines/>
        <w:jc w:val="both"/>
        <w:rPr>
          <w:rFonts w:ascii="Tahoma" w:hAnsi="Tahoma" w:cs="Tahoma"/>
        </w:rPr>
      </w:pPr>
    </w:p>
    <w:p w14:paraId="6018D309" w14:textId="77777777" w:rsidR="001064DA" w:rsidRPr="000D063B" w:rsidRDefault="001064DA" w:rsidP="00F46974">
      <w:pPr>
        <w:keepNext/>
        <w:keepLines/>
        <w:numPr>
          <w:ilvl w:val="0"/>
          <w:numId w:val="34"/>
        </w:numPr>
        <w:jc w:val="center"/>
        <w:rPr>
          <w:rFonts w:ascii="Tahoma" w:hAnsi="Tahoma" w:cs="Tahoma"/>
        </w:rPr>
      </w:pPr>
      <w:r w:rsidRPr="000D063B">
        <w:rPr>
          <w:rFonts w:ascii="Tahoma" w:hAnsi="Tahoma" w:cs="Tahoma"/>
        </w:rPr>
        <w:t>člen</w:t>
      </w:r>
    </w:p>
    <w:p w14:paraId="3364E5B9" w14:textId="77777777" w:rsidR="001064DA" w:rsidRPr="000D063B" w:rsidRDefault="001064DA" w:rsidP="00F46974">
      <w:pPr>
        <w:keepNext/>
        <w:keepLines/>
        <w:jc w:val="both"/>
        <w:rPr>
          <w:rFonts w:ascii="Tahoma" w:hAnsi="Tahoma" w:cs="Tahoma"/>
          <w:b/>
        </w:rPr>
      </w:pPr>
    </w:p>
    <w:p w14:paraId="40CDC1CC" w14:textId="77777777" w:rsidR="001064DA" w:rsidRPr="000D063B" w:rsidRDefault="001064DA" w:rsidP="00F46974">
      <w:pPr>
        <w:keepNext/>
        <w:keepLines/>
        <w:jc w:val="both"/>
        <w:rPr>
          <w:rFonts w:ascii="Tahoma" w:hAnsi="Tahoma" w:cs="Tahoma"/>
        </w:rPr>
      </w:pPr>
      <w:r w:rsidRPr="000D063B">
        <w:rPr>
          <w:rFonts w:ascii="Tahoma" w:hAnsi="Tahoma" w:cs="Tahoma"/>
        </w:rPr>
        <w:t>V kolikor izvajalec ugotovi, da reklamacije zaradi količinskega primanjkljaja, reklamacije zaradi kakovostnih vidnih napak in reklamacije zaradi neustrezne izdelave v dogovorjenem roku ni mogoče odpraviti, mora naročnika o tem pisno obvestiti in navesti tehtne razloge za podaljšanje roka za odpravo napak ter naves</w:t>
      </w:r>
      <w:r>
        <w:rPr>
          <w:rFonts w:ascii="Tahoma" w:hAnsi="Tahoma" w:cs="Tahoma"/>
        </w:rPr>
        <w:t>ti končni datum odprave napake, ki ni daljši od trideset (30) dni.</w:t>
      </w:r>
    </w:p>
    <w:p w14:paraId="309095EA" w14:textId="77777777" w:rsidR="001064DA" w:rsidRPr="000D063B" w:rsidRDefault="001064DA" w:rsidP="00F46974">
      <w:pPr>
        <w:keepNext/>
        <w:keepLines/>
        <w:jc w:val="both"/>
        <w:rPr>
          <w:rFonts w:ascii="Tahoma" w:hAnsi="Tahoma" w:cs="Tahoma"/>
        </w:rPr>
      </w:pPr>
    </w:p>
    <w:p w14:paraId="35D3ED94" w14:textId="77777777" w:rsidR="001064DA" w:rsidRPr="000D063B" w:rsidRDefault="001064DA" w:rsidP="00F46974">
      <w:pPr>
        <w:keepNext/>
        <w:keepLines/>
        <w:numPr>
          <w:ilvl w:val="0"/>
          <w:numId w:val="34"/>
        </w:numPr>
        <w:jc w:val="center"/>
        <w:rPr>
          <w:rFonts w:ascii="Tahoma" w:hAnsi="Tahoma" w:cs="Tahoma"/>
        </w:rPr>
      </w:pPr>
      <w:r w:rsidRPr="000D063B">
        <w:rPr>
          <w:rFonts w:ascii="Tahoma" w:hAnsi="Tahoma" w:cs="Tahoma"/>
        </w:rPr>
        <w:t>člen</w:t>
      </w:r>
    </w:p>
    <w:p w14:paraId="1E4E09C1" w14:textId="77777777" w:rsidR="001064DA" w:rsidRPr="000D063B" w:rsidRDefault="001064DA" w:rsidP="00F46974">
      <w:pPr>
        <w:keepNext/>
        <w:keepLines/>
        <w:ind w:left="720"/>
        <w:rPr>
          <w:rFonts w:ascii="Tahoma" w:hAnsi="Tahoma" w:cs="Tahoma"/>
        </w:rPr>
      </w:pPr>
    </w:p>
    <w:p w14:paraId="32D8F36D" w14:textId="7F0682A0" w:rsidR="001064DA" w:rsidRDefault="001064DA" w:rsidP="00F46974">
      <w:pPr>
        <w:pStyle w:val="Telobesedila21"/>
        <w:keepNext/>
        <w:keepLines/>
        <w:widowControl/>
        <w:ind w:left="0" w:firstLine="0"/>
        <w:rPr>
          <w:rFonts w:ascii="Tahoma" w:hAnsi="Tahoma" w:cs="Tahoma"/>
          <w:sz w:val="20"/>
        </w:rPr>
      </w:pPr>
      <w:r w:rsidRPr="000D063B">
        <w:rPr>
          <w:rFonts w:ascii="Tahoma" w:hAnsi="Tahoma" w:cs="Tahoma"/>
          <w:sz w:val="20"/>
        </w:rPr>
        <w:t>Za napačno poslano ter za vrnjeno blago, izda izvajalec naročniku d</w:t>
      </w:r>
      <w:r w:rsidR="001405EB">
        <w:rPr>
          <w:rFonts w:ascii="Tahoma" w:hAnsi="Tahoma" w:cs="Tahoma"/>
          <w:sz w:val="20"/>
        </w:rPr>
        <w:t xml:space="preserve">obropis, za katerega se zmanjša </w:t>
      </w:r>
      <w:r w:rsidRPr="000D063B">
        <w:rPr>
          <w:rFonts w:ascii="Tahoma" w:hAnsi="Tahoma" w:cs="Tahoma"/>
          <w:sz w:val="20"/>
        </w:rPr>
        <w:t>obveznost naročnika.</w:t>
      </w:r>
    </w:p>
    <w:p w14:paraId="0E891580" w14:textId="3034EA32" w:rsidR="0081495C" w:rsidRPr="000D063B" w:rsidRDefault="0081495C" w:rsidP="00F46974">
      <w:pPr>
        <w:pStyle w:val="Telobesedila21"/>
        <w:keepNext/>
        <w:keepLines/>
        <w:widowControl/>
        <w:ind w:left="0" w:firstLine="0"/>
        <w:rPr>
          <w:rFonts w:ascii="Tahoma" w:hAnsi="Tahoma" w:cs="Tahoma"/>
          <w:sz w:val="20"/>
        </w:rPr>
      </w:pPr>
    </w:p>
    <w:p w14:paraId="507AB2B2"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VIŠJA SILA</w:t>
      </w:r>
    </w:p>
    <w:p w14:paraId="0E26420A" w14:textId="77777777" w:rsidR="001064DA" w:rsidRPr="000D063B" w:rsidRDefault="001064DA" w:rsidP="00F46974">
      <w:pPr>
        <w:keepNext/>
        <w:keepLines/>
        <w:tabs>
          <w:tab w:val="left" w:pos="-1980"/>
          <w:tab w:val="left" w:pos="2880"/>
        </w:tabs>
        <w:jc w:val="center"/>
        <w:rPr>
          <w:rFonts w:ascii="Tahoma" w:hAnsi="Tahoma" w:cs="Tahoma"/>
        </w:rPr>
      </w:pPr>
    </w:p>
    <w:p w14:paraId="6CC03845" w14:textId="77777777" w:rsidR="001064DA" w:rsidRPr="000D063B" w:rsidRDefault="001064DA" w:rsidP="00F46974">
      <w:pPr>
        <w:keepNext/>
        <w:keepLines/>
        <w:numPr>
          <w:ilvl w:val="0"/>
          <w:numId w:val="35"/>
        </w:numPr>
        <w:suppressAutoHyphens/>
        <w:jc w:val="center"/>
        <w:rPr>
          <w:rFonts w:ascii="Tahoma" w:hAnsi="Tahoma" w:cs="Tahoma"/>
          <w:color w:val="000000"/>
        </w:rPr>
      </w:pPr>
      <w:r w:rsidRPr="000D063B">
        <w:rPr>
          <w:rFonts w:ascii="Tahoma" w:hAnsi="Tahoma" w:cs="Tahoma"/>
          <w:color w:val="000000"/>
        </w:rPr>
        <w:t>člen</w:t>
      </w:r>
    </w:p>
    <w:p w14:paraId="253BA993" w14:textId="77777777" w:rsidR="001064DA" w:rsidRPr="000D063B" w:rsidRDefault="001064DA" w:rsidP="00F46974">
      <w:pPr>
        <w:keepNext/>
        <w:keepLines/>
        <w:tabs>
          <w:tab w:val="left" w:pos="1418"/>
          <w:tab w:val="left" w:pos="1702"/>
        </w:tabs>
        <w:jc w:val="both"/>
        <w:rPr>
          <w:rFonts w:ascii="Tahoma" w:hAnsi="Tahoma" w:cs="Tahoma"/>
        </w:rPr>
      </w:pPr>
    </w:p>
    <w:p w14:paraId="7CE545A3" w14:textId="77777777" w:rsidR="001064DA" w:rsidRPr="000D063B" w:rsidRDefault="001064DA" w:rsidP="00F46974">
      <w:pPr>
        <w:keepNext/>
        <w:keepLines/>
        <w:jc w:val="both"/>
        <w:rPr>
          <w:rFonts w:ascii="Tahoma" w:hAnsi="Tahoma" w:cs="Tahoma"/>
        </w:rPr>
      </w:pPr>
      <w:r w:rsidRPr="000D063B">
        <w:rPr>
          <w:rFonts w:ascii="Tahoma" w:hAnsi="Tahoma" w:cs="Tahoma"/>
        </w:rPr>
        <w:t>Izvajalec ni odgovoren za delno ali celotno neizpolnjevanje svojih obveznosti, če je to posledica višje sile.</w:t>
      </w:r>
    </w:p>
    <w:p w14:paraId="02AD8B3C" w14:textId="77777777" w:rsidR="001064DA" w:rsidRPr="000D063B" w:rsidRDefault="001064DA" w:rsidP="00F46974">
      <w:pPr>
        <w:keepNext/>
        <w:keepLines/>
        <w:jc w:val="both"/>
        <w:rPr>
          <w:rFonts w:ascii="Tahoma" w:hAnsi="Tahoma" w:cs="Tahoma"/>
        </w:rPr>
      </w:pPr>
    </w:p>
    <w:p w14:paraId="56C32A94" w14:textId="77777777" w:rsidR="001064DA" w:rsidRPr="000D063B" w:rsidRDefault="001064DA" w:rsidP="00F46974">
      <w:pPr>
        <w:keepNext/>
        <w:keepLines/>
        <w:jc w:val="both"/>
        <w:rPr>
          <w:rFonts w:ascii="Tahoma" w:hAnsi="Tahoma" w:cs="Tahoma"/>
        </w:rPr>
      </w:pPr>
      <w:r w:rsidRPr="000D063B">
        <w:rPr>
          <w:rFonts w:ascii="Tahoma" w:hAnsi="Tahoma" w:cs="Tahoma"/>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 Če so dobave blaga delno ali v celoti motene oziroma preprečene zaradi višje,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184548EF" w14:textId="77777777" w:rsidR="001064DA" w:rsidRPr="000D063B" w:rsidRDefault="001064DA" w:rsidP="00F46974">
      <w:pPr>
        <w:keepNext/>
        <w:keepLines/>
        <w:jc w:val="both"/>
        <w:rPr>
          <w:rFonts w:ascii="Tahoma" w:hAnsi="Tahoma" w:cs="Tahoma"/>
          <w:snapToGrid w:val="0"/>
        </w:rPr>
      </w:pPr>
    </w:p>
    <w:p w14:paraId="350BC926" w14:textId="77777777" w:rsidR="001064DA" w:rsidRPr="000D063B" w:rsidRDefault="001064DA" w:rsidP="00F46974">
      <w:pPr>
        <w:keepNext/>
        <w:keepLines/>
        <w:jc w:val="both"/>
        <w:rPr>
          <w:rFonts w:ascii="Tahoma" w:hAnsi="Tahoma" w:cs="Tahoma"/>
          <w:snapToGrid w:val="0"/>
        </w:rPr>
      </w:pPr>
      <w:r w:rsidRPr="000D063B">
        <w:rPr>
          <w:rFonts w:ascii="Tahoma" w:hAnsi="Tahoma" w:cs="Tahoma"/>
          <w:snapToGrid w:val="0"/>
        </w:rPr>
        <w:t>Pomanjkanje delovne sile ali materiala pri izvajalcu ali pri njegovih podizvajalcih se ne šteje za višjo silo, razen, če ni posledica le-te.</w:t>
      </w:r>
    </w:p>
    <w:p w14:paraId="203085DB" w14:textId="77777777" w:rsidR="001064DA" w:rsidRPr="000D063B" w:rsidRDefault="001064DA" w:rsidP="00F46974">
      <w:pPr>
        <w:keepNext/>
        <w:keepLines/>
        <w:jc w:val="both"/>
        <w:rPr>
          <w:rFonts w:ascii="Tahoma" w:hAnsi="Tahoma" w:cs="Tahoma"/>
        </w:rPr>
      </w:pPr>
    </w:p>
    <w:p w14:paraId="008BEE3E" w14:textId="77777777" w:rsidR="001064DA" w:rsidRDefault="001064DA" w:rsidP="00F46974">
      <w:pPr>
        <w:keepNext/>
        <w:keepLines/>
        <w:jc w:val="both"/>
        <w:rPr>
          <w:rFonts w:ascii="Tahoma" w:hAnsi="Tahoma" w:cs="Tahoma"/>
        </w:rPr>
      </w:pPr>
      <w:r w:rsidRPr="000D063B">
        <w:rPr>
          <w:rFonts w:ascii="Tahoma" w:hAnsi="Tahoma" w:cs="Tahoma"/>
        </w:rPr>
        <w:t xml:space="preserve">V primeru nastanka pogojev za podaljšanje dobavnega roka, stranki tega okvirnega sporazuma skleneta aneks k okvirnemu sporazumu, s katerim določita nov dobavni rok. </w:t>
      </w:r>
    </w:p>
    <w:p w14:paraId="133F5F2C" w14:textId="77777777" w:rsidR="001064DA" w:rsidRPr="000D063B" w:rsidRDefault="001064DA" w:rsidP="00F46974">
      <w:pPr>
        <w:keepNext/>
        <w:keepLines/>
        <w:jc w:val="both"/>
        <w:rPr>
          <w:rFonts w:ascii="Tahoma" w:hAnsi="Tahoma" w:cs="Tahoma"/>
        </w:rPr>
      </w:pPr>
    </w:p>
    <w:p w14:paraId="0132D9A1" w14:textId="77777777" w:rsidR="001064DA" w:rsidRPr="000D063B" w:rsidRDefault="001064DA" w:rsidP="00F46974">
      <w:pPr>
        <w:keepNext/>
        <w:keepLines/>
        <w:jc w:val="both"/>
        <w:rPr>
          <w:rFonts w:ascii="Tahoma" w:hAnsi="Tahoma" w:cs="Tahoma"/>
        </w:rPr>
      </w:pPr>
    </w:p>
    <w:p w14:paraId="16D3AEC6"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FINANČNO ZAVAROVANJE</w:t>
      </w:r>
    </w:p>
    <w:p w14:paraId="51E4A361" w14:textId="77777777" w:rsidR="001064DA" w:rsidRPr="000D063B" w:rsidRDefault="001064DA" w:rsidP="00F46974">
      <w:pPr>
        <w:keepNext/>
        <w:keepLines/>
        <w:tabs>
          <w:tab w:val="left" w:pos="2721"/>
        </w:tabs>
        <w:ind w:left="1077"/>
        <w:jc w:val="center"/>
        <w:rPr>
          <w:rFonts w:ascii="Tahoma" w:hAnsi="Tahoma" w:cs="Tahoma"/>
          <w:b/>
        </w:rPr>
      </w:pPr>
    </w:p>
    <w:p w14:paraId="4B5CABD6"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3D39044A" w14:textId="77777777" w:rsidR="001064DA" w:rsidRPr="000D063B" w:rsidRDefault="001064DA" w:rsidP="00F46974">
      <w:pPr>
        <w:keepNext/>
        <w:keepLines/>
        <w:jc w:val="both"/>
        <w:rPr>
          <w:rFonts w:ascii="Tahoma" w:hAnsi="Tahoma" w:cs="Tahoma"/>
        </w:rPr>
      </w:pPr>
    </w:p>
    <w:p w14:paraId="4F6652AA" w14:textId="77777777" w:rsidR="001064DA" w:rsidRPr="000D063B" w:rsidRDefault="001064DA" w:rsidP="00F46974">
      <w:pPr>
        <w:keepNext/>
        <w:keepLines/>
        <w:jc w:val="both"/>
        <w:rPr>
          <w:rFonts w:ascii="Tahoma" w:hAnsi="Tahoma" w:cs="Tahoma"/>
        </w:rPr>
      </w:pPr>
      <w:r w:rsidRPr="000D063B">
        <w:rPr>
          <w:rFonts w:ascii="Tahoma" w:hAnsi="Tahoma" w:cs="Tahoma"/>
        </w:rPr>
        <w:t>Izvajalec se obvezuje, da bo, ob sklenitvi okvirnega sporazuma, naročniku predložil podpisano in žigosano bianko menico z izpolnjeno, podpisano in žigosano menično izjavo za zavarovanje dobre izvedbe obveznosti iz okvirnega sporazuma (v nadaljevanju: finančno zavarovanje za zavarovanje dobre izvedbe obveznosti iz okvirnega sporazuma) v višini deset odstotkov (10 %) vrednosti okvirnega sporazuma brez DDV iz prvega odstavka 3. člena tega okvirnega sporazuma, z dobo veljavnosti še najmanj 30 (trideset) dni po preteku veljavnosti okvirnega sporazuma.</w:t>
      </w:r>
    </w:p>
    <w:p w14:paraId="237E1E0C" w14:textId="77777777" w:rsidR="001064DA" w:rsidRPr="000D063B" w:rsidRDefault="001064DA" w:rsidP="00F46974">
      <w:pPr>
        <w:keepNext/>
        <w:keepLines/>
        <w:jc w:val="both"/>
        <w:rPr>
          <w:rFonts w:ascii="Tahoma" w:hAnsi="Tahoma" w:cs="Tahoma"/>
        </w:rPr>
      </w:pPr>
    </w:p>
    <w:p w14:paraId="3853877B" w14:textId="77777777" w:rsidR="001064DA" w:rsidRPr="000D063B" w:rsidRDefault="001064DA" w:rsidP="00F46974">
      <w:pPr>
        <w:keepNext/>
        <w:keepLines/>
        <w:jc w:val="both"/>
        <w:rPr>
          <w:rFonts w:ascii="Tahoma" w:hAnsi="Tahoma" w:cs="Tahoma"/>
        </w:rPr>
      </w:pPr>
      <w:r w:rsidRPr="000D063B">
        <w:rPr>
          <w:rFonts w:ascii="Tahoma" w:hAnsi="Tahoma" w:cs="Tahoma"/>
        </w:rPr>
        <w:t xml:space="preserve">Predložitev finančnega zavarovanja je pogoj za veljavnost tega okvirnega sporazuma. V kolikor izvajalec ob sklenitvi okvirnega sporazuma, </w:t>
      </w:r>
      <w:r>
        <w:rPr>
          <w:rFonts w:ascii="Tahoma" w:hAnsi="Tahoma" w:cs="Tahoma"/>
        </w:rPr>
        <w:t>naročniku</w:t>
      </w:r>
      <w:r w:rsidRPr="000D063B">
        <w:rPr>
          <w:rFonts w:ascii="Tahoma" w:hAnsi="Tahoma" w:cs="Tahoma"/>
        </w:rPr>
        <w:t xml:space="preserve"> ne predloži finančnega zavarovanja, v višini in z veljavnostjo iz prejšnjega odstavka tega člena, se šteje, da okvirni sporazum ni bil nikoli sklenjen, </w:t>
      </w:r>
      <w:r>
        <w:rPr>
          <w:rFonts w:ascii="Tahoma" w:hAnsi="Tahoma" w:cs="Tahoma"/>
        </w:rPr>
        <w:t>naročnik</w:t>
      </w:r>
      <w:r w:rsidRPr="000D063B">
        <w:rPr>
          <w:rFonts w:ascii="Tahoma" w:hAnsi="Tahoma" w:cs="Tahoma"/>
        </w:rPr>
        <w:t xml:space="preserve"> pa bo Državni revizijski komisiji predlagal, da uvede postopek o prekršku iz 4. točke prvega odstavka 112. člena ZJN-3.</w:t>
      </w:r>
    </w:p>
    <w:p w14:paraId="77813A58" w14:textId="77777777" w:rsidR="001064DA" w:rsidRPr="000D063B" w:rsidRDefault="001064DA" w:rsidP="00F46974">
      <w:pPr>
        <w:keepNext/>
        <w:keepLines/>
        <w:jc w:val="both"/>
        <w:rPr>
          <w:rFonts w:ascii="Tahoma" w:hAnsi="Tahoma" w:cs="Tahoma"/>
        </w:rPr>
      </w:pPr>
    </w:p>
    <w:p w14:paraId="33A838CE" w14:textId="77777777" w:rsidR="001064DA" w:rsidRPr="000D063B" w:rsidRDefault="001064DA" w:rsidP="00F46974">
      <w:pPr>
        <w:keepNext/>
        <w:keepLines/>
        <w:jc w:val="both"/>
        <w:rPr>
          <w:rFonts w:ascii="Tahoma" w:hAnsi="Tahoma" w:cs="Tahoma"/>
        </w:rPr>
      </w:pPr>
      <w:r w:rsidRPr="000D063B">
        <w:rPr>
          <w:rFonts w:ascii="Tahoma" w:hAnsi="Tahoma" w:cs="Tahoma"/>
        </w:rPr>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14:paraId="579813F8" w14:textId="77777777" w:rsidR="001064DA" w:rsidRPr="000D063B" w:rsidRDefault="001064DA" w:rsidP="00F46974">
      <w:pPr>
        <w:keepNext/>
        <w:keepLines/>
        <w:jc w:val="both"/>
        <w:rPr>
          <w:rFonts w:ascii="Tahoma" w:hAnsi="Tahoma" w:cs="Tahoma"/>
        </w:rPr>
      </w:pPr>
    </w:p>
    <w:p w14:paraId="004308D5"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26B690E6" w14:textId="77777777" w:rsidR="001064DA" w:rsidRPr="000D063B" w:rsidRDefault="001064DA" w:rsidP="00F46974">
      <w:pPr>
        <w:keepNext/>
        <w:keepLines/>
        <w:tabs>
          <w:tab w:val="left" w:pos="567"/>
          <w:tab w:val="left" w:pos="1702"/>
        </w:tabs>
        <w:jc w:val="both"/>
        <w:rPr>
          <w:rFonts w:ascii="Tahoma" w:hAnsi="Tahoma" w:cs="Tahoma"/>
          <w:b/>
        </w:rPr>
      </w:pPr>
    </w:p>
    <w:p w14:paraId="44E17FE7" w14:textId="0D0DE6D1" w:rsidR="001064DA" w:rsidRPr="000D063B" w:rsidRDefault="001064DA" w:rsidP="00F46974">
      <w:pPr>
        <w:keepNext/>
        <w:keepLines/>
        <w:jc w:val="both"/>
        <w:rPr>
          <w:rFonts w:ascii="Tahoma" w:hAnsi="Tahoma" w:cs="Tahoma"/>
        </w:rPr>
      </w:pPr>
      <w:r w:rsidRPr="000D063B">
        <w:rPr>
          <w:rFonts w:ascii="Tahoma" w:hAnsi="Tahoma" w:cs="Tahoma"/>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 kar bo kupec uveljavljal po splošnih načelih odškodninske odgovornosti.</w:t>
      </w:r>
    </w:p>
    <w:p w14:paraId="19F49990" w14:textId="77777777" w:rsidR="001064DA" w:rsidRPr="000D063B" w:rsidRDefault="001064DA" w:rsidP="00F46974">
      <w:pPr>
        <w:keepNext/>
        <w:keepLines/>
        <w:jc w:val="both"/>
        <w:rPr>
          <w:rFonts w:ascii="Tahoma" w:hAnsi="Tahoma" w:cs="Tahoma"/>
          <w:color w:val="000000"/>
        </w:rPr>
      </w:pPr>
    </w:p>
    <w:p w14:paraId="57B3D837"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KAZEN PO OKVIRNEM SPORAZUMU</w:t>
      </w:r>
    </w:p>
    <w:p w14:paraId="297AAAF2" w14:textId="77777777" w:rsidR="001064DA" w:rsidRPr="000D063B" w:rsidRDefault="001064DA" w:rsidP="00F46974">
      <w:pPr>
        <w:keepNext/>
        <w:keepLines/>
        <w:tabs>
          <w:tab w:val="left" w:pos="567"/>
          <w:tab w:val="left" w:pos="1134"/>
          <w:tab w:val="left" w:pos="8080"/>
        </w:tabs>
        <w:jc w:val="center"/>
        <w:outlineLvl w:val="1"/>
        <w:rPr>
          <w:rFonts w:ascii="Tahoma" w:hAnsi="Tahoma" w:cs="Tahoma"/>
          <w:b/>
        </w:rPr>
      </w:pPr>
    </w:p>
    <w:p w14:paraId="61FCCE25"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3A7D3F2D" w14:textId="77777777" w:rsidR="001064DA" w:rsidRPr="000D063B" w:rsidRDefault="001064DA" w:rsidP="00F46974">
      <w:pPr>
        <w:keepNext/>
        <w:keepLines/>
        <w:jc w:val="both"/>
        <w:rPr>
          <w:rFonts w:ascii="Tahoma" w:hAnsi="Tahoma" w:cs="Tahoma"/>
        </w:rPr>
      </w:pPr>
    </w:p>
    <w:p w14:paraId="71ED841A" w14:textId="77777777" w:rsidR="001064DA" w:rsidRPr="000D063B" w:rsidRDefault="001064DA" w:rsidP="00F46974">
      <w:pPr>
        <w:keepNext/>
        <w:keepLines/>
        <w:jc w:val="both"/>
        <w:rPr>
          <w:rFonts w:ascii="Tahoma" w:hAnsi="Tahoma" w:cs="Tahoma"/>
        </w:rPr>
      </w:pPr>
      <w:r w:rsidRPr="000D063B">
        <w:rPr>
          <w:rFonts w:ascii="Tahoma" w:hAnsi="Tahoma" w:cs="Tahoma"/>
        </w:rPr>
        <w:t>V kolikor izvajalec po svoji krivdi ne izpolni svojih obveznosti v dogovorjenem roku in neizpolnitev ni posledica višje sile, kot je zapisano v 21. členu tega okvirnega sporazuma, je dolžan naročniku plačati kazen po okvirnem sporazumu v višini 1 % (enega odstotka) od vrednosti posameznega nabavnega naročila naročnika brez DDV za vsak zamujen koledarski dan, vendar največ 10 % (deset odstotkov) vrednosti posameznega nabavnega naročila naročnika brez DDV.</w:t>
      </w:r>
    </w:p>
    <w:p w14:paraId="3FF1C2B8" w14:textId="77777777" w:rsidR="001064DA" w:rsidRPr="000D063B" w:rsidRDefault="001064DA" w:rsidP="00F46974">
      <w:pPr>
        <w:keepNext/>
        <w:keepLines/>
        <w:jc w:val="both"/>
        <w:rPr>
          <w:rFonts w:ascii="Tahoma" w:hAnsi="Tahoma" w:cs="Tahoma"/>
        </w:rPr>
      </w:pPr>
    </w:p>
    <w:p w14:paraId="38C7EEA0" w14:textId="77777777" w:rsidR="001064DA" w:rsidRPr="000D063B" w:rsidRDefault="001064DA" w:rsidP="00F46974">
      <w:pPr>
        <w:keepNext/>
        <w:keepLines/>
        <w:jc w:val="both"/>
        <w:rPr>
          <w:rFonts w:ascii="Tahoma" w:hAnsi="Tahoma" w:cs="Tahoma"/>
        </w:rPr>
      </w:pPr>
      <w:r w:rsidRPr="000D063B">
        <w:rPr>
          <w:rFonts w:ascii="Tahoma" w:hAnsi="Tahoma" w:cs="Tahoma"/>
        </w:rPr>
        <w:t>V kolikor kazen preseže 10 % (deset odstotkov) vrednosti posameznega nabavnega naročila naročnika brez DDV, lahko naročnik unovči finančno zavarovanje za zavarovanje dobre izvedbe obveznosti iz okvirnega sporazuma in/ali odstopi od okvirnega sporazuma.</w:t>
      </w:r>
    </w:p>
    <w:p w14:paraId="691A4B89" w14:textId="77777777" w:rsidR="001064DA" w:rsidRPr="000D063B" w:rsidRDefault="001064DA" w:rsidP="00F46974">
      <w:pPr>
        <w:keepNext/>
        <w:keepLines/>
        <w:jc w:val="both"/>
        <w:rPr>
          <w:rFonts w:ascii="Tahoma" w:hAnsi="Tahoma" w:cs="Tahoma"/>
        </w:rPr>
      </w:pPr>
    </w:p>
    <w:p w14:paraId="30D0B7B0"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5223AA83" w14:textId="77777777" w:rsidR="001064DA" w:rsidRPr="000D063B" w:rsidRDefault="001064DA" w:rsidP="00F46974">
      <w:pPr>
        <w:keepNext/>
        <w:keepLines/>
        <w:jc w:val="both"/>
        <w:rPr>
          <w:rFonts w:ascii="Tahoma" w:hAnsi="Tahoma" w:cs="Tahoma"/>
        </w:rPr>
      </w:pPr>
    </w:p>
    <w:p w14:paraId="3D5139AF" w14:textId="77777777" w:rsidR="001064DA" w:rsidRPr="000D063B" w:rsidRDefault="001064DA" w:rsidP="00F46974">
      <w:pPr>
        <w:keepNext/>
        <w:keepLines/>
        <w:jc w:val="both"/>
        <w:rPr>
          <w:rFonts w:ascii="Tahoma" w:hAnsi="Tahoma" w:cs="Tahoma"/>
        </w:rPr>
      </w:pPr>
      <w:r w:rsidRPr="000D063B">
        <w:rPr>
          <w:rFonts w:ascii="Tahoma" w:hAnsi="Tahoma" w:cs="Tahoma"/>
        </w:rPr>
        <w:t>Naročnik si pridrži pravico uveljaviti kazen po okvirnem sporazumu pri plačilu računa, čeprav ob zamudi izvajalca na to ni posebej opozoril, niti pisno obvestil.</w:t>
      </w:r>
    </w:p>
    <w:p w14:paraId="701EBD19" w14:textId="77777777" w:rsidR="001064DA" w:rsidRPr="000D063B" w:rsidRDefault="001064DA" w:rsidP="00F46974">
      <w:pPr>
        <w:keepNext/>
        <w:keepLines/>
        <w:jc w:val="both"/>
        <w:rPr>
          <w:rFonts w:ascii="Tahoma" w:hAnsi="Tahoma" w:cs="Tahoma"/>
        </w:rPr>
      </w:pPr>
    </w:p>
    <w:p w14:paraId="66494FB5" w14:textId="77777777" w:rsidR="001064DA" w:rsidRPr="000D063B" w:rsidRDefault="001064DA" w:rsidP="00F46974">
      <w:pPr>
        <w:keepNext/>
        <w:keepLines/>
        <w:jc w:val="both"/>
        <w:rPr>
          <w:rFonts w:ascii="Tahoma" w:hAnsi="Tahoma" w:cs="Tahoma"/>
        </w:rPr>
      </w:pPr>
      <w:r w:rsidRPr="000D063B">
        <w:rPr>
          <w:rFonts w:ascii="Tahoma" w:hAnsi="Tahoma" w:cs="Tahoma"/>
        </w:rPr>
        <w:t>Če zaradi zamude izvedbe obveznosti po tem okvirnem sporazumu nastaja pri naročniku dodatna škoda, je naročnik upravičen do povrnitve nastale škode s strani izvajalca.</w:t>
      </w:r>
    </w:p>
    <w:p w14:paraId="2583B4B0" w14:textId="77777777" w:rsidR="001064DA" w:rsidRPr="000D063B" w:rsidRDefault="001064DA" w:rsidP="00F46974">
      <w:pPr>
        <w:keepNext/>
        <w:keepLines/>
        <w:jc w:val="both"/>
        <w:rPr>
          <w:rFonts w:ascii="Tahoma" w:hAnsi="Tahoma" w:cs="Tahoma"/>
        </w:rPr>
      </w:pPr>
    </w:p>
    <w:p w14:paraId="48B786EC" w14:textId="77777777" w:rsidR="001064DA" w:rsidRDefault="001064DA" w:rsidP="00F46974">
      <w:pPr>
        <w:keepNext/>
        <w:keepLines/>
        <w:jc w:val="both"/>
        <w:rPr>
          <w:rFonts w:ascii="Tahoma" w:hAnsi="Tahoma" w:cs="Tahoma"/>
        </w:rPr>
      </w:pPr>
      <w:r w:rsidRPr="000D063B">
        <w:rPr>
          <w:rFonts w:ascii="Tahoma" w:hAnsi="Tahoma" w:cs="Tahoma"/>
        </w:rPr>
        <w:t>Naročnik in izvajalec soglašata, da pravica zaračunati kazen po okvirnem sporazumu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kazni po okvirnem sporazumu.</w:t>
      </w:r>
    </w:p>
    <w:p w14:paraId="43BFF469" w14:textId="77777777" w:rsidR="001064DA" w:rsidRDefault="001064DA" w:rsidP="00F46974">
      <w:pPr>
        <w:keepNext/>
        <w:keepLines/>
        <w:jc w:val="both"/>
        <w:rPr>
          <w:rFonts w:ascii="Tahoma" w:hAnsi="Tahoma" w:cs="Tahoma"/>
        </w:rPr>
      </w:pPr>
    </w:p>
    <w:p w14:paraId="36103078"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PREDSTAVNIKI STRANK OKVIRNEGA SPORAZUMA</w:t>
      </w:r>
    </w:p>
    <w:p w14:paraId="26203AA5" w14:textId="77777777" w:rsidR="001064DA" w:rsidRPr="000D063B" w:rsidRDefault="001064DA" w:rsidP="00F46974">
      <w:pPr>
        <w:keepNext/>
        <w:keepLines/>
        <w:suppressAutoHyphens/>
        <w:jc w:val="center"/>
        <w:rPr>
          <w:rFonts w:ascii="Tahoma" w:hAnsi="Tahoma" w:cs="Tahoma"/>
          <w:b/>
          <w:color w:val="000000"/>
        </w:rPr>
      </w:pPr>
    </w:p>
    <w:p w14:paraId="3D76979F"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09A373C6" w14:textId="77777777" w:rsidR="001064DA" w:rsidRPr="000D063B" w:rsidRDefault="001064DA" w:rsidP="00F46974">
      <w:pPr>
        <w:keepNext/>
        <w:keepLines/>
        <w:jc w:val="both"/>
        <w:rPr>
          <w:rFonts w:ascii="Tahoma" w:hAnsi="Tahoma" w:cs="Tahoma"/>
        </w:rPr>
      </w:pPr>
    </w:p>
    <w:p w14:paraId="5E9D3191" w14:textId="55E9AB07" w:rsidR="001064DA" w:rsidRPr="000D063B" w:rsidRDefault="001064DA" w:rsidP="00F46974">
      <w:pPr>
        <w:keepNext/>
        <w:keepLines/>
        <w:tabs>
          <w:tab w:val="left" w:pos="567"/>
          <w:tab w:val="left" w:pos="1418"/>
          <w:tab w:val="left" w:pos="1702"/>
        </w:tabs>
        <w:jc w:val="both"/>
        <w:rPr>
          <w:rFonts w:ascii="Tahoma" w:hAnsi="Tahoma" w:cs="Tahoma"/>
        </w:rPr>
      </w:pPr>
      <w:r w:rsidRPr="000D063B">
        <w:rPr>
          <w:rFonts w:ascii="Tahoma" w:hAnsi="Tahoma" w:cs="Tahoma"/>
        </w:rPr>
        <w:t>Predstavnik naročnika</w:t>
      </w:r>
      <w:r>
        <w:rPr>
          <w:rFonts w:ascii="Tahoma" w:hAnsi="Tahoma" w:cs="Tahoma"/>
        </w:rPr>
        <w:t xml:space="preserve"> (skrbnik okvirnega sporazuma)</w:t>
      </w:r>
      <w:r w:rsidRPr="000D063B">
        <w:rPr>
          <w:rFonts w:ascii="Tahoma" w:hAnsi="Tahoma" w:cs="Tahoma"/>
        </w:rPr>
        <w:t xml:space="preserve">, ki bo urejal vsa vprašanja, ki bodo nastala v zvezi z izvajanjem tega okvirnega sporazuma, je g. </w:t>
      </w:r>
      <w:r w:rsidR="00387E6E">
        <w:rPr>
          <w:rFonts w:ascii="Tahoma" w:hAnsi="Tahoma" w:cs="Tahoma"/>
        </w:rPr>
        <w:t>-_____________</w:t>
      </w:r>
      <w:r w:rsidRPr="000D063B">
        <w:rPr>
          <w:rFonts w:ascii="Tahoma" w:hAnsi="Tahoma" w:cs="Tahoma"/>
        </w:rPr>
        <w:t xml:space="preserve">, tel.: </w:t>
      </w:r>
      <w:r w:rsidR="001405EB">
        <w:rPr>
          <w:rFonts w:ascii="Tahoma" w:hAnsi="Tahoma" w:cs="Tahoma"/>
        </w:rPr>
        <w:t>__________</w:t>
      </w:r>
      <w:r w:rsidRPr="000D063B">
        <w:rPr>
          <w:rFonts w:ascii="Tahoma" w:hAnsi="Tahoma" w:cs="Tahoma"/>
        </w:rPr>
        <w:t xml:space="preserve">,  elektronska pošta: </w:t>
      </w:r>
      <w:hyperlink r:id="rId23" w:history="1">
        <w:r w:rsidR="001405EB" w:rsidRPr="00387E6E">
          <w:rPr>
            <w:rStyle w:val="Hiperpovezava"/>
            <w:rFonts w:ascii="Tahoma" w:hAnsi="Tahoma" w:cs="Tahoma"/>
            <w:color w:val="auto"/>
          </w:rPr>
          <w:t>_________________</w:t>
        </w:r>
      </w:hyperlink>
      <w:r w:rsidRPr="000D063B">
        <w:rPr>
          <w:rFonts w:ascii="Tahoma" w:hAnsi="Tahoma" w:cs="Tahoma"/>
        </w:rPr>
        <w:t xml:space="preserve"> . </w:t>
      </w:r>
    </w:p>
    <w:p w14:paraId="4F83822F" w14:textId="77777777" w:rsidR="001064DA" w:rsidRPr="000D063B" w:rsidRDefault="001064DA" w:rsidP="00F46974">
      <w:pPr>
        <w:keepNext/>
        <w:keepLines/>
        <w:jc w:val="both"/>
        <w:rPr>
          <w:rFonts w:ascii="Tahoma" w:hAnsi="Tahoma" w:cs="Tahoma"/>
        </w:rPr>
      </w:pPr>
    </w:p>
    <w:p w14:paraId="03261E3E" w14:textId="77777777" w:rsidR="001064DA" w:rsidRPr="000D063B" w:rsidRDefault="001064DA" w:rsidP="00F46974">
      <w:pPr>
        <w:keepNext/>
        <w:keepLines/>
        <w:jc w:val="both"/>
        <w:rPr>
          <w:rFonts w:ascii="Tahoma" w:hAnsi="Tahoma" w:cs="Tahoma"/>
        </w:rPr>
      </w:pPr>
      <w:r w:rsidRPr="000D063B">
        <w:rPr>
          <w:rFonts w:ascii="Tahoma" w:hAnsi="Tahoma" w:cs="Tahoma"/>
        </w:rPr>
        <w:t>Predstavnik izvajalca</w:t>
      </w:r>
      <w:r>
        <w:rPr>
          <w:rFonts w:ascii="Tahoma" w:hAnsi="Tahoma" w:cs="Tahoma"/>
        </w:rPr>
        <w:t xml:space="preserve"> </w:t>
      </w:r>
      <w:r w:rsidRPr="004321F2">
        <w:rPr>
          <w:rFonts w:ascii="Tahoma" w:hAnsi="Tahoma" w:cs="Tahoma"/>
        </w:rPr>
        <w:t>(skrbnik okvirnega sporazuma)</w:t>
      </w:r>
      <w:r w:rsidRPr="000D063B">
        <w:rPr>
          <w:rFonts w:ascii="Tahoma" w:hAnsi="Tahoma" w:cs="Tahoma"/>
        </w:rPr>
        <w:t>, ki bo urejal vsa vprašanja, ki bodo nastala v zvezi z izvajanjem tega okvirnega sporazuma, je _________________________, tel. ______________________, e-pošta: _________________________,  v njegovi odsotnosti pa ga zamenjuje _____________________, tel.: __________________ e-pošta: ______________________.</w:t>
      </w:r>
    </w:p>
    <w:p w14:paraId="6862E9D7" w14:textId="77777777" w:rsidR="001064DA" w:rsidRPr="000D063B" w:rsidRDefault="001064DA" w:rsidP="00F46974">
      <w:pPr>
        <w:keepNext/>
        <w:keepLines/>
        <w:jc w:val="both"/>
        <w:rPr>
          <w:rFonts w:ascii="Tahoma" w:hAnsi="Tahoma" w:cs="Tahoma"/>
        </w:rPr>
      </w:pPr>
    </w:p>
    <w:p w14:paraId="35B1DB96" w14:textId="77777777" w:rsidR="001064DA" w:rsidRPr="000D063B" w:rsidRDefault="001064DA" w:rsidP="00F46974">
      <w:pPr>
        <w:keepNext/>
        <w:keepLines/>
        <w:jc w:val="both"/>
        <w:rPr>
          <w:rFonts w:ascii="Tahoma" w:hAnsi="Tahoma" w:cs="Tahoma"/>
        </w:rPr>
      </w:pPr>
      <w:r w:rsidRPr="000D063B">
        <w:rPr>
          <w:rFonts w:ascii="Tahoma" w:hAnsi="Tahoma" w:cs="Tahoma"/>
        </w:rPr>
        <w:t xml:space="preserve">Predstavnik naročnika zastopa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w:t>
      </w:r>
    </w:p>
    <w:p w14:paraId="0341EB5A" w14:textId="77777777" w:rsidR="001064DA" w:rsidRPr="000D063B" w:rsidRDefault="001064DA" w:rsidP="00F46974">
      <w:pPr>
        <w:keepNext/>
        <w:keepLines/>
        <w:jc w:val="both"/>
        <w:rPr>
          <w:rFonts w:ascii="Tahoma" w:hAnsi="Tahoma" w:cs="Tahoma"/>
        </w:rPr>
      </w:pPr>
    </w:p>
    <w:p w14:paraId="12EE97B7" w14:textId="77777777" w:rsidR="001064DA" w:rsidRPr="000D063B" w:rsidRDefault="001064DA" w:rsidP="00F46974">
      <w:pPr>
        <w:keepNext/>
        <w:keepLines/>
        <w:jc w:val="both"/>
        <w:rPr>
          <w:rFonts w:ascii="Tahoma" w:hAnsi="Tahoma" w:cs="Tahoma"/>
        </w:rPr>
      </w:pPr>
      <w:r w:rsidRPr="000D063B">
        <w:rPr>
          <w:rFonts w:ascii="Tahoma" w:hAnsi="Tahoma" w:cs="Tahoma"/>
        </w:rPr>
        <w:t xml:space="preserve">Predstavnik naročnika potrdi dobavo blaga in posreduje vse zahteve naročnika izvajalcu v času veljavnosti okvirnega sporazuma. </w:t>
      </w:r>
    </w:p>
    <w:p w14:paraId="663F0DEA" w14:textId="77777777" w:rsidR="001064DA" w:rsidRPr="000D063B" w:rsidRDefault="001064DA" w:rsidP="00F46974">
      <w:pPr>
        <w:keepNext/>
        <w:keepLines/>
        <w:jc w:val="both"/>
        <w:rPr>
          <w:rFonts w:ascii="Tahoma" w:hAnsi="Tahoma" w:cs="Tahoma"/>
        </w:rPr>
      </w:pPr>
    </w:p>
    <w:p w14:paraId="1C05B0F6" w14:textId="77777777" w:rsidR="001064DA" w:rsidRPr="000D063B" w:rsidRDefault="001064DA" w:rsidP="00F46974">
      <w:pPr>
        <w:keepNext/>
        <w:keepLines/>
        <w:jc w:val="both"/>
        <w:rPr>
          <w:rFonts w:ascii="Tahoma" w:hAnsi="Tahoma" w:cs="Tahoma"/>
        </w:rPr>
      </w:pPr>
      <w:r w:rsidRPr="000D063B">
        <w:rPr>
          <w:rFonts w:ascii="Tahoma" w:hAnsi="Tahoma" w:cs="Tahoma"/>
        </w:rPr>
        <w:t>Predstavnik izvajalca zastopa izvajalca v vseh vprašanjih, ki se nanašajo na izvajanje tega okvirnega sporazuma. Predstavnik izvajalca je dolžan neposredno sodelovati s predstavnikom naročnika ves čas veljavnosti okvirnega sporazuma.</w:t>
      </w:r>
    </w:p>
    <w:p w14:paraId="216296E0" w14:textId="4F5C99A7" w:rsidR="001064DA" w:rsidRDefault="001064DA" w:rsidP="00F46974">
      <w:pPr>
        <w:keepNext/>
        <w:keepLines/>
        <w:jc w:val="both"/>
        <w:rPr>
          <w:rFonts w:ascii="Tahoma" w:hAnsi="Tahoma" w:cs="Tahoma"/>
        </w:rPr>
      </w:pPr>
    </w:p>
    <w:p w14:paraId="2E7F701D" w14:textId="763F4C9A" w:rsidR="0081495C" w:rsidRDefault="0081495C" w:rsidP="00F46974">
      <w:pPr>
        <w:keepNext/>
        <w:keepLines/>
        <w:jc w:val="both"/>
        <w:rPr>
          <w:rFonts w:ascii="Tahoma" w:hAnsi="Tahoma" w:cs="Tahoma"/>
        </w:rPr>
      </w:pPr>
    </w:p>
    <w:p w14:paraId="756AB9BC" w14:textId="641C01FE" w:rsidR="0081495C" w:rsidRDefault="0081495C" w:rsidP="00F46974">
      <w:pPr>
        <w:keepNext/>
        <w:keepLines/>
        <w:jc w:val="both"/>
        <w:rPr>
          <w:rFonts w:ascii="Tahoma" w:hAnsi="Tahoma" w:cs="Tahoma"/>
        </w:rPr>
      </w:pPr>
    </w:p>
    <w:p w14:paraId="21854BE9" w14:textId="3241F09B" w:rsidR="0081495C" w:rsidRDefault="0081495C" w:rsidP="00F46974">
      <w:pPr>
        <w:keepNext/>
        <w:keepLines/>
        <w:jc w:val="both"/>
        <w:rPr>
          <w:rFonts w:ascii="Tahoma" w:hAnsi="Tahoma" w:cs="Tahoma"/>
        </w:rPr>
      </w:pPr>
    </w:p>
    <w:p w14:paraId="26B83C82" w14:textId="6EB0071A" w:rsidR="0081495C" w:rsidRDefault="0081495C" w:rsidP="00F46974">
      <w:pPr>
        <w:keepNext/>
        <w:keepLines/>
        <w:jc w:val="both"/>
        <w:rPr>
          <w:rFonts w:ascii="Tahoma" w:hAnsi="Tahoma" w:cs="Tahoma"/>
        </w:rPr>
      </w:pPr>
    </w:p>
    <w:p w14:paraId="720D64A8" w14:textId="77777777" w:rsidR="0081495C" w:rsidRPr="000D063B" w:rsidRDefault="0081495C" w:rsidP="00F46974">
      <w:pPr>
        <w:keepNext/>
        <w:keepLines/>
        <w:jc w:val="both"/>
        <w:rPr>
          <w:rFonts w:ascii="Tahoma" w:hAnsi="Tahoma" w:cs="Tahoma"/>
        </w:rPr>
      </w:pPr>
    </w:p>
    <w:p w14:paraId="5E42CA1E"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rPr>
        <w:t xml:space="preserve"> </w:t>
      </w:r>
      <w:r w:rsidRPr="000D063B">
        <w:rPr>
          <w:rFonts w:ascii="Tahoma" w:hAnsi="Tahoma" w:cs="Tahoma"/>
          <w:color w:val="000000"/>
        </w:rPr>
        <w:t>člen</w:t>
      </w:r>
    </w:p>
    <w:p w14:paraId="4350CA53" w14:textId="77777777" w:rsidR="001064DA" w:rsidRPr="000D063B" w:rsidRDefault="001064DA" w:rsidP="00F46974">
      <w:pPr>
        <w:keepNext/>
        <w:keepLines/>
        <w:jc w:val="both"/>
        <w:rPr>
          <w:rFonts w:ascii="Tahoma" w:hAnsi="Tahoma" w:cs="Tahoma"/>
        </w:rPr>
      </w:pPr>
    </w:p>
    <w:p w14:paraId="0D6E9B70" w14:textId="77777777" w:rsidR="001064DA" w:rsidRPr="000D063B" w:rsidRDefault="001064DA" w:rsidP="00F46974">
      <w:pPr>
        <w:keepNext/>
        <w:keepLines/>
        <w:jc w:val="both"/>
        <w:rPr>
          <w:rFonts w:ascii="Tahoma" w:hAnsi="Tahoma" w:cs="Tahoma"/>
        </w:rPr>
      </w:pPr>
      <w:r w:rsidRPr="000D063B">
        <w:rPr>
          <w:rFonts w:ascii="Tahoma" w:hAnsi="Tahoma" w:cs="Tahoma"/>
        </w:rPr>
        <w:t>Stranki okvirnega sporazuma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674DBD86" w14:textId="77777777" w:rsidR="001064DA" w:rsidRPr="000D063B" w:rsidRDefault="001064DA" w:rsidP="00F46974">
      <w:pPr>
        <w:keepNext/>
        <w:keepLines/>
        <w:tabs>
          <w:tab w:val="left" w:pos="567"/>
          <w:tab w:val="left" w:pos="1418"/>
          <w:tab w:val="left" w:pos="1702"/>
        </w:tabs>
        <w:jc w:val="both"/>
        <w:rPr>
          <w:rFonts w:ascii="Tahoma" w:hAnsi="Tahoma" w:cs="Tahoma"/>
        </w:rPr>
      </w:pPr>
    </w:p>
    <w:p w14:paraId="2C6CB378"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bCs/>
          <w:sz w:val="22"/>
          <w:szCs w:val="22"/>
        </w:rPr>
        <w:t>ODPOVED IN ODSTOP OD OKVIRNEGA SPORAZUMA</w:t>
      </w:r>
    </w:p>
    <w:p w14:paraId="612DCABF" w14:textId="77777777" w:rsidR="001064DA" w:rsidRPr="000D063B" w:rsidRDefault="001064DA" w:rsidP="00F46974">
      <w:pPr>
        <w:keepNext/>
        <w:keepLines/>
        <w:tabs>
          <w:tab w:val="left" w:pos="851"/>
          <w:tab w:val="left" w:pos="1702"/>
        </w:tabs>
        <w:jc w:val="center"/>
        <w:rPr>
          <w:rFonts w:ascii="Tahoma" w:hAnsi="Tahoma" w:cs="Tahoma"/>
        </w:rPr>
      </w:pPr>
    </w:p>
    <w:p w14:paraId="34C7FE85"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77BF4D4" w14:textId="77777777" w:rsidR="001064DA" w:rsidRPr="000D063B" w:rsidRDefault="001064DA" w:rsidP="00F46974">
      <w:pPr>
        <w:keepNext/>
        <w:keepLines/>
        <w:jc w:val="both"/>
        <w:rPr>
          <w:rFonts w:ascii="Tahoma" w:hAnsi="Tahoma" w:cs="Tahoma"/>
        </w:rPr>
      </w:pPr>
    </w:p>
    <w:p w14:paraId="696C51EA" w14:textId="77777777" w:rsidR="001064DA" w:rsidRPr="000D063B" w:rsidRDefault="001064DA" w:rsidP="00F46974">
      <w:pPr>
        <w:keepNext/>
        <w:keepLines/>
        <w:jc w:val="both"/>
        <w:rPr>
          <w:rFonts w:ascii="Tahoma" w:hAnsi="Tahoma" w:cs="Tahoma"/>
        </w:rPr>
      </w:pPr>
      <w:r w:rsidRPr="000D063B">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B8F633C" w14:textId="77777777" w:rsidR="001064DA" w:rsidRPr="000D063B" w:rsidRDefault="001064DA" w:rsidP="00F46974">
      <w:pPr>
        <w:keepNext/>
        <w:keepLines/>
        <w:jc w:val="both"/>
        <w:rPr>
          <w:rFonts w:ascii="Tahoma" w:hAnsi="Tahoma" w:cs="Tahoma"/>
        </w:rPr>
      </w:pPr>
    </w:p>
    <w:p w14:paraId="46DEDDD9" w14:textId="77777777" w:rsidR="001064DA" w:rsidRPr="000D063B" w:rsidRDefault="001064DA" w:rsidP="00F46974">
      <w:pPr>
        <w:keepNext/>
        <w:keepLines/>
        <w:jc w:val="both"/>
        <w:rPr>
          <w:rFonts w:ascii="Tahoma" w:hAnsi="Tahoma" w:cs="Tahoma"/>
        </w:rPr>
      </w:pPr>
      <w:r w:rsidRPr="000D063B">
        <w:rPr>
          <w:rFonts w:ascii="Tahoma" w:hAnsi="Tahoma" w:cs="Tahoma"/>
        </w:rPr>
        <w:t xml:space="preserve">Stranki okvirnega sporazuma se v času odpovedi medsebojnega razmerja po okvirnem sporazumu obvezujeta izpolnjevati svoje obveznosti do izteka odpovednega roka, pri čemer se naročnik in izvajalec lahko pisno sporazumeta za drugačen odpovedni rok.  </w:t>
      </w:r>
    </w:p>
    <w:p w14:paraId="6EF19AC8" w14:textId="77777777" w:rsidR="001064DA" w:rsidRPr="000D063B" w:rsidRDefault="001064DA" w:rsidP="00F46974">
      <w:pPr>
        <w:keepNext/>
        <w:keepLines/>
        <w:tabs>
          <w:tab w:val="left" w:pos="851"/>
          <w:tab w:val="left" w:pos="1702"/>
        </w:tabs>
        <w:rPr>
          <w:rFonts w:ascii="Tahoma" w:hAnsi="Tahoma" w:cs="Tahoma"/>
        </w:rPr>
      </w:pPr>
    </w:p>
    <w:p w14:paraId="45CBD966"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386009E1" w14:textId="77777777" w:rsidR="001064DA" w:rsidRPr="000D063B" w:rsidRDefault="001064DA" w:rsidP="00F46974">
      <w:pPr>
        <w:keepNext/>
        <w:keepLines/>
        <w:jc w:val="both"/>
        <w:rPr>
          <w:rFonts w:ascii="Tahoma" w:hAnsi="Tahoma" w:cs="Tahoma"/>
        </w:rPr>
      </w:pPr>
    </w:p>
    <w:p w14:paraId="5767BED3" w14:textId="77777777" w:rsidR="001064DA" w:rsidRPr="000D063B" w:rsidRDefault="001064DA" w:rsidP="00F46974">
      <w:pPr>
        <w:keepNext/>
        <w:keepLines/>
        <w:jc w:val="both"/>
        <w:rPr>
          <w:rFonts w:ascii="Tahoma" w:hAnsi="Tahoma" w:cs="Tahoma"/>
        </w:rPr>
      </w:pPr>
      <w:r w:rsidRPr="000D063B">
        <w:rPr>
          <w:rFonts w:ascii="Tahoma" w:hAnsi="Tahoma" w:cs="Tahoma"/>
        </w:rPr>
        <w:t>Naročnik lahko odstopi od okvirnega sporazuma, z obvestilom, poslanim s priporočeno pošiljko po pošti, brez obveznosti do izvajalca, če izvajalec:</w:t>
      </w:r>
    </w:p>
    <w:p w14:paraId="4210866F" w14:textId="77777777" w:rsidR="001064DA" w:rsidRPr="000D063B" w:rsidRDefault="001064DA" w:rsidP="00F46974">
      <w:pPr>
        <w:keepNext/>
        <w:keepLines/>
        <w:numPr>
          <w:ilvl w:val="0"/>
          <w:numId w:val="28"/>
        </w:numPr>
        <w:ind w:left="284" w:hanging="284"/>
        <w:jc w:val="both"/>
        <w:rPr>
          <w:rFonts w:ascii="Tahoma" w:hAnsi="Tahoma" w:cs="Tahoma"/>
        </w:rPr>
      </w:pPr>
      <w:r w:rsidRPr="000D063B">
        <w:rPr>
          <w:rFonts w:ascii="Tahoma" w:hAnsi="Tahoma" w:cs="Tahoma"/>
        </w:rPr>
        <w:t>ne dobavi naročenega blaga, niti v s strani naročnika naknadno določenem roku;</w:t>
      </w:r>
    </w:p>
    <w:p w14:paraId="0F022BBD" w14:textId="77777777" w:rsidR="001064DA" w:rsidRPr="000D063B" w:rsidRDefault="001064DA" w:rsidP="00F46974">
      <w:pPr>
        <w:keepNext/>
        <w:keepLines/>
        <w:numPr>
          <w:ilvl w:val="0"/>
          <w:numId w:val="28"/>
        </w:numPr>
        <w:ind w:left="284" w:hanging="284"/>
        <w:jc w:val="both"/>
        <w:rPr>
          <w:rFonts w:ascii="Tahoma" w:hAnsi="Tahoma" w:cs="Tahoma"/>
        </w:rPr>
      </w:pPr>
      <w:r w:rsidRPr="000D063B">
        <w:rPr>
          <w:rFonts w:ascii="Tahoma" w:hAnsi="Tahoma" w:cs="Tahoma"/>
        </w:rPr>
        <w:t>ne izpolnjuje ali nepravilno izpolnjuje svoje obveznosti,</w:t>
      </w:r>
    </w:p>
    <w:p w14:paraId="6154BC36" w14:textId="77777777" w:rsidR="001064DA" w:rsidRDefault="001064DA" w:rsidP="00F46974">
      <w:pPr>
        <w:keepNext/>
        <w:keepLines/>
        <w:numPr>
          <w:ilvl w:val="0"/>
          <w:numId w:val="28"/>
        </w:numPr>
        <w:ind w:left="284" w:hanging="284"/>
        <w:jc w:val="both"/>
        <w:rPr>
          <w:rFonts w:ascii="Tahoma" w:hAnsi="Tahoma" w:cs="Tahoma"/>
        </w:rPr>
      </w:pPr>
      <w:r w:rsidRPr="000D063B">
        <w:rPr>
          <w:rFonts w:ascii="Tahoma" w:hAnsi="Tahoma" w:cs="Tahoma"/>
        </w:rPr>
        <w:t>ne dobavi naročenega blaga v zahtevani kvaliteti oz. kvaliteta dobavljenega blaga ni v skladu z vzorci, ki jih je naročniku predložil izvajalec oz. obstoječimi standardi in deklarirano kvaliteto na embalaži blaga oziroma spremljajočih dokumentih;</w:t>
      </w:r>
    </w:p>
    <w:p w14:paraId="0AC5598F" w14:textId="34ACB60E" w:rsidR="001064DA" w:rsidRPr="009A2AB5" w:rsidRDefault="001064DA" w:rsidP="00F46974">
      <w:pPr>
        <w:keepNext/>
        <w:keepLines/>
        <w:numPr>
          <w:ilvl w:val="0"/>
          <w:numId w:val="28"/>
        </w:numPr>
        <w:ind w:left="284" w:hanging="284"/>
        <w:jc w:val="both"/>
        <w:rPr>
          <w:rFonts w:ascii="Tahoma" w:hAnsi="Tahoma" w:cs="Tahoma"/>
        </w:rPr>
      </w:pPr>
      <w:r w:rsidRPr="009A2AB5">
        <w:rPr>
          <w:rFonts w:ascii="Tahoma" w:hAnsi="Tahoma" w:cs="Tahoma"/>
        </w:rPr>
        <w:t>poviša cene v času veljavnosti okvirnega sporazuma</w:t>
      </w:r>
      <w:r w:rsidR="00387E6E">
        <w:rPr>
          <w:rFonts w:ascii="Tahoma" w:hAnsi="Tahoma" w:cs="Tahoma"/>
        </w:rPr>
        <w:t xml:space="preserve"> v nasprotju z določili tega okvirnega sporazuma</w:t>
      </w:r>
      <w:r w:rsidRPr="009A2AB5">
        <w:rPr>
          <w:rFonts w:ascii="Tahoma" w:hAnsi="Tahoma" w:cs="Tahoma"/>
        </w:rPr>
        <w:t>;</w:t>
      </w:r>
    </w:p>
    <w:p w14:paraId="500972AE" w14:textId="77777777" w:rsidR="001064DA" w:rsidRPr="000D063B" w:rsidRDefault="001064DA" w:rsidP="00F46974">
      <w:pPr>
        <w:keepNext/>
        <w:keepLines/>
        <w:numPr>
          <w:ilvl w:val="0"/>
          <w:numId w:val="28"/>
        </w:numPr>
        <w:ind w:left="284" w:hanging="284"/>
        <w:jc w:val="both"/>
        <w:rPr>
          <w:rFonts w:ascii="Tahoma" w:hAnsi="Tahoma" w:cs="Tahoma"/>
        </w:rPr>
      </w:pPr>
      <w:r w:rsidRPr="000D063B">
        <w:rPr>
          <w:rFonts w:ascii="Tahoma" w:hAnsi="Tahoma" w:cs="Tahoma"/>
        </w:rPr>
        <w:t>ne obvesti naročnika o znižanju cen;</w:t>
      </w:r>
    </w:p>
    <w:p w14:paraId="15814BBD" w14:textId="77777777" w:rsidR="001064DA" w:rsidRPr="000D063B" w:rsidRDefault="001064DA" w:rsidP="00F46974">
      <w:pPr>
        <w:keepNext/>
        <w:keepLines/>
        <w:numPr>
          <w:ilvl w:val="0"/>
          <w:numId w:val="28"/>
        </w:numPr>
        <w:ind w:left="284" w:hanging="284"/>
        <w:jc w:val="both"/>
        <w:rPr>
          <w:rFonts w:ascii="Tahoma" w:hAnsi="Tahoma" w:cs="Tahoma"/>
        </w:rPr>
      </w:pPr>
      <w:r w:rsidRPr="000D063B">
        <w:rPr>
          <w:rFonts w:ascii="Tahoma" w:hAnsi="Tahoma" w:cs="Tahoma"/>
        </w:rPr>
        <w:t>preda izvedbo obveznosti po tem okvirnem sporazumu tretji osebi brez predhodnega pisnega soglasja naročnika;</w:t>
      </w:r>
    </w:p>
    <w:p w14:paraId="1C4352ED" w14:textId="77777777" w:rsidR="001064DA" w:rsidRPr="000D063B" w:rsidRDefault="001064DA" w:rsidP="00F46974">
      <w:pPr>
        <w:keepNext/>
        <w:keepLines/>
        <w:numPr>
          <w:ilvl w:val="0"/>
          <w:numId w:val="28"/>
        </w:numPr>
        <w:ind w:left="284" w:hanging="284"/>
        <w:jc w:val="both"/>
        <w:rPr>
          <w:rFonts w:ascii="Tahoma" w:hAnsi="Tahoma" w:cs="Tahoma"/>
        </w:rPr>
      </w:pPr>
      <w:r w:rsidRPr="000D063B">
        <w:rPr>
          <w:rFonts w:ascii="Tahoma" w:hAnsi="Tahoma" w:cs="Tahoma"/>
        </w:rPr>
        <w:t>prekine z dobavo blaga brez predhodnega pisnega soglasja naročnika.</w:t>
      </w:r>
    </w:p>
    <w:p w14:paraId="5DD10997" w14:textId="77777777" w:rsidR="001064DA" w:rsidRPr="000D063B" w:rsidRDefault="001064DA" w:rsidP="00F46974">
      <w:pPr>
        <w:keepNext/>
        <w:keepLines/>
        <w:tabs>
          <w:tab w:val="left" w:pos="709"/>
          <w:tab w:val="left" w:pos="1702"/>
        </w:tabs>
        <w:ind w:left="1701" w:hanging="1701"/>
        <w:jc w:val="both"/>
        <w:rPr>
          <w:rFonts w:ascii="Tahoma" w:hAnsi="Tahoma" w:cs="Tahoma"/>
        </w:rPr>
      </w:pPr>
    </w:p>
    <w:p w14:paraId="3769C83D" w14:textId="0E2A9644" w:rsidR="001064DA" w:rsidRDefault="001064DA" w:rsidP="00174D8D">
      <w:pPr>
        <w:keepNext/>
        <w:keepLines/>
        <w:tabs>
          <w:tab w:val="left" w:pos="284"/>
          <w:tab w:val="left" w:pos="1702"/>
        </w:tabs>
        <w:jc w:val="both"/>
        <w:rPr>
          <w:rFonts w:ascii="Tahoma" w:hAnsi="Tahoma" w:cs="Tahoma"/>
        </w:rPr>
      </w:pPr>
      <w:r w:rsidRPr="000D063B">
        <w:rPr>
          <w:rFonts w:ascii="Tahoma" w:hAnsi="Tahoma" w:cs="Tahoma"/>
        </w:rPr>
        <w:t>V primerih iz tega člena lahko naročnik takoj unovči finančn</w:t>
      </w:r>
      <w:r w:rsidR="002868F7">
        <w:rPr>
          <w:rFonts w:ascii="Tahoma" w:hAnsi="Tahoma" w:cs="Tahoma"/>
        </w:rPr>
        <w:t>o</w:t>
      </w:r>
      <w:r w:rsidRPr="000D063B">
        <w:rPr>
          <w:rFonts w:ascii="Tahoma" w:hAnsi="Tahoma" w:cs="Tahoma"/>
        </w:rPr>
        <w:t xml:space="preserve"> zavarovanj</w:t>
      </w:r>
      <w:r w:rsidR="002868F7">
        <w:rPr>
          <w:rFonts w:ascii="Tahoma" w:hAnsi="Tahoma" w:cs="Tahoma"/>
        </w:rPr>
        <w:t>e za zavarovanje dobre izvedbe obveznosti iz okvirnega sporazuma</w:t>
      </w:r>
      <w:r w:rsidRPr="000D063B">
        <w:rPr>
          <w:rFonts w:ascii="Tahoma" w:hAnsi="Tahoma" w:cs="Tahoma"/>
        </w:rPr>
        <w:t>.</w:t>
      </w:r>
    </w:p>
    <w:p w14:paraId="70339297" w14:textId="77777777" w:rsidR="001064DA" w:rsidRPr="000D063B" w:rsidRDefault="001064DA" w:rsidP="00F46974">
      <w:pPr>
        <w:keepNext/>
        <w:keepLines/>
        <w:tabs>
          <w:tab w:val="left" w:pos="709"/>
          <w:tab w:val="left" w:pos="1702"/>
        </w:tabs>
        <w:ind w:left="1701" w:hanging="1701"/>
        <w:jc w:val="both"/>
        <w:rPr>
          <w:rFonts w:ascii="Tahoma" w:hAnsi="Tahoma" w:cs="Tahoma"/>
        </w:rPr>
      </w:pPr>
    </w:p>
    <w:p w14:paraId="058BA12C"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58B2C144" w14:textId="77777777" w:rsidR="001064DA" w:rsidRPr="000D063B" w:rsidRDefault="001064DA" w:rsidP="00F46974">
      <w:pPr>
        <w:keepNext/>
        <w:keepLines/>
        <w:tabs>
          <w:tab w:val="left" w:pos="284"/>
          <w:tab w:val="left" w:pos="1702"/>
        </w:tabs>
        <w:jc w:val="both"/>
        <w:rPr>
          <w:rFonts w:ascii="Tahoma" w:hAnsi="Tahoma" w:cs="Tahoma"/>
        </w:rPr>
      </w:pPr>
    </w:p>
    <w:p w14:paraId="5CAD34F4" w14:textId="77777777" w:rsidR="001064DA" w:rsidRPr="000D063B" w:rsidRDefault="001064DA" w:rsidP="00F46974">
      <w:pPr>
        <w:keepNext/>
        <w:keepLines/>
        <w:tabs>
          <w:tab w:val="left" w:pos="284"/>
          <w:tab w:val="left" w:pos="1702"/>
        </w:tabs>
        <w:jc w:val="both"/>
        <w:rPr>
          <w:rFonts w:ascii="Tahoma" w:hAnsi="Tahoma" w:cs="Tahoma"/>
        </w:rPr>
      </w:pPr>
      <w:r w:rsidRPr="000D063B">
        <w:rPr>
          <w:rFonts w:ascii="Tahoma" w:hAnsi="Tahoma" w:cs="Tahoma"/>
        </w:rPr>
        <w:t>Med veljavnostjo okvirnega sporazuma lahko naročnik, ne glede na določbe zakona, ki ureja obligacijska razmerja, odstopi od okvirnega sporazuma tudi v primerih iz 96. člena ZJN-3.</w:t>
      </w:r>
    </w:p>
    <w:p w14:paraId="7BD55A04" w14:textId="77777777" w:rsidR="001064DA" w:rsidRPr="000D063B" w:rsidRDefault="001064DA" w:rsidP="00F46974">
      <w:pPr>
        <w:keepNext/>
        <w:keepLines/>
        <w:tabs>
          <w:tab w:val="left" w:pos="284"/>
          <w:tab w:val="left" w:pos="1702"/>
        </w:tabs>
        <w:jc w:val="both"/>
        <w:rPr>
          <w:rFonts w:ascii="Tahoma" w:hAnsi="Tahoma" w:cs="Tahoma"/>
        </w:rPr>
      </w:pPr>
    </w:p>
    <w:p w14:paraId="42EB4270"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5660AD9C" w14:textId="77777777" w:rsidR="001064DA" w:rsidRPr="000D063B" w:rsidRDefault="001064DA" w:rsidP="00F46974">
      <w:pPr>
        <w:keepNext/>
        <w:keepLines/>
        <w:jc w:val="both"/>
        <w:rPr>
          <w:rFonts w:ascii="Tahoma" w:hAnsi="Tahoma" w:cs="Tahoma"/>
        </w:rPr>
      </w:pPr>
    </w:p>
    <w:p w14:paraId="55F11B3A" w14:textId="77777777" w:rsidR="001064DA" w:rsidRPr="000D063B" w:rsidRDefault="001064DA" w:rsidP="00F46974">
      <w:pPr>
        <w:keepNext/>
        <w:keepLines/>
        <w:jc w:val="both"/>
        <w:rPr>
          <w:rFonts w:ascii="Tahoma" w:hAnsi="Tahoma" w:cs="Tahoma"/>
        </w:rPr>
      </w:pPr>
      <w:r w:rsidRPr="000D063B">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1DAE6CF2" w14:textId="77777777" w:rsidR="001064DA" w:rsidRDefault="001064DA" w:rsidP="00F46974">
      <w:pPr>
        <w:keepNext/>
        <w:keepLines/>
        <w:jc w:val="both"/>
        <w:rPr>
          <w:rFonts w:ascii="Tahoma" w:hAnsi="Tahoma" w:cs="Tahoma"/>
        </w:rPr>
      </w:pPr>
    </w:p>
    <w:p w14:paraId="47963078" w14:textId="77777777" w:rsidR="001405EB" w:rsidRDefault="001405EB" w:rsidP="00F46974">
      <w:pPr>
        <w:keepNext/>
        <w:keepLines/>
        <w:jc w:val="both"/>
        <w:rPr>
          <w:rFonts w:ascii="Tahoma" w:hAnsi="Tahoma" w:cs="Tahoma"/>
        </w:rPr>
      </w:pPr>
    </w:p>
    <w:p w14:paraId="67CE3A0B" w14:textId="77777777" w:rsidR="001405EB" w:rsidRDefault="001405EB" w:rsidP="00F46974">
      <w:pPr>
        <w:keepNext/>
        <w:keepLines/>
        <w:jc w:val="both"/>
        <w:rPr>
          <w:rFonts w:ascii="Tahoma" w:hAnsi="Tahoma" w:cs="Tahoma"/>
        </w:rPr>
      </w:pPr>
    </w:p>
    <w:p w14:paraId="3B8DA71A"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 xml:space="preserve"> SESTAVNI DELI OKVIRNEGA SPORAZUMA</w:t>
      </w:r>
    </w:p>
    <w:p w14:paraId="445070E1" w14:textId="77777777" w:rsidR="001064DA" w:rsidRPr="000D063B" w:rsidRDefault="001064DA" w:rsidP="00F46974">
      <w:pPr>
        <w:keepNext/>
        <w:keepLines/>
        <w:suppressAutoHyphens/>
        <w:jc w:val="center"/>
        <w:rPr>
          <w:rFonts w:ascii="Tahoma" w:hAnsi="Tahoma" w:cs="Tahoma"/>
        </w:rPr>
      </w:pPr>
    </w:p>
    <w:p w14:paraId="5D0738CF"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91B4B91" w14:textId="77777777" w:rsidR="001064DA" w:rsidRPr="000D063B" w:rsidRDefault="001064DA" w:rsidP="00F46974">
      <w:pPr>
        <w:keepNext/>
        <w:keepLines/>
        <w:jc w:val="center"/>
        <w:rPr>
          <w:rFonts w:ascii="Tahoma" w:hAnsi="Tahoma" w:cs="Tahoma"/>
        </w:rPr>
      </w:pPr>
    </w:p>
    <w:p w14:paraId="272EE8DF" w14:textId="77777777" w:rsidR="001064DA" w:rsidRPr="000D063B" w:rsidRDefault="001064DA" w:rsidP="00F46974">
      <w:pPr>
        <w:keepNext/>
        <w:keepLines/>
        <w:jc w:val="both"/>
        <w:rPr>
          <w:rFonts w:ascii="Tahoma" w:hAnsi="Tahoma" w:cs="Tahoma"/>
        </w:rPr>
      </w:pPr>
      <w:r w:rsidRPr="000D063B">
        <w:rPr>
          <w:rFonts w:ascii="Tahoma" w:hAnsi="Tahoma" w:cs="Tahoma"/>
        </w:rPr>
        <w:t>Pri tolmačenju tega okvirnega sporazuma in reševanju morebitnih sporov se poleg okvirnega sporazuma ter Obligacijskega zakonika upošteva še:</w:t>
      </w:r>
    </w:p>
    <w:p w14:paraId="4DA87BC4" w14:textId="5B09B1E4" w:rsidR="001064DA" w:rsidRPr="000D063B" w:rsidRDefault="001064DA" w:rsidP="00F46974">
      <w:pPr>
        <w:pStyle w:val="Odstavekseznama"/>
        <w:keepNext/>
        <w:keepLines/>
        <w:numPr>
          <w:ilvl w:val="0"/>
          <w:numId w:val="27"/>
        </w:numPr>
        <w:jc w:val="both"/>
        <w:rPr>
          <w:rFonts w:ascii="Tahoma" w:hAnsi="Tahoma" w:cs="Tahoma"/>
        </w:rPr>
      </w:pPr>
      <w:r w:rsidRPr="000D063B">
        <w:rPr>
          <w:rFonts w:ascii="Tahoma" w:hAnsi="Tahoma" w:cs="Tahoma"/>
        </w:rPr>
        <w:t>razpisna dokumentacija št. LPP-</w:t>
      </w:r>
      <w:r w:rsidR="0081495C">
        <w:rPr>
          <w:rFonts w:ascii="Tahoma" w:hAnsi="Tahoma" w:cs="Tahoma"/>
        </w:rPr>
        <w:t>65/23</w:t>
      </w:r>
      <w:r w:rsidRPr="000D063B">
        <w:rPr>
          <w:rFonts w:ascii="Tahoma" w:hAnsi="Tahoma" w:cs="Tahoma"/>
        </w:rPr>
        <w:t xml:space="preserve">, </w:t>
      </w:r>
    </w:p>
    <w:p w14:paraId="53A0F65A" w14:textId="77777777" w:rsidR="001064DA" w:rsidRPr="000D063B" w:rsidRDefault="001064DA" w:rsidP="00F46974">
      <w:pPr>
        <w:pStyle w:val="Odstavekseznama"/>
        <w:keepNext/>
        <w:keepLines/>
        <w:numPr>
          <w:ilvl w:val="0"/>
          <w:numId w:val="27"/>
        </w:numPr>
        <w:jc w:val="both"/>
        <w:rPr>
          <w:rFonts w:ascii="Tahoma" w:hAnsi="Tahoma" w:cs="Tahoma"/>
        </w:rPr>
      </w:pPr>
      <w:r w:rsidRPr="000D063B">
        <w:rPr>
          <w:rFonts w:ascii="Tahoma" w:hAnsi="Tahoma" w:cs="Tahoma"/>
        </w:rPr>
        <w:t>tehnična specifikacija,</w:t>
      </w:r>
    </w:p>
    <w:p w14:paraId="6117C6F7" w14:textId="77777777" w:rsidR="001064DA" w:rsidRPr="000D063B" w:rsidRDefault="001064DA" w:rsidP="00F46974">
      <w:pPr>
        <w:keepNext/>
        <w:keepLines/>
        <w:numPr>
          <w:ilvl w:val="0"/>
          <w:numId w:val="27"/>
        </w:numPr>
        <w:jc w:val="both"/>
        <w:rPr>
          <w:rFonts w:ascii="Tahoma" w:hAnsi="Tahoma" w:cs="Tahoma"/>
        </w:rPr>
      </w:pPr>
      <w:r w:rsidRPr="000D063B">
        <w:rPr>
          <w:rFonts w:ascii="Tahoma" w:hAnsi="Tahoma" w:cs="Tahoma"/>
        </w:rPr>
        <w:t>ponudba izvajalca št. __________ z dne _________,</w:t>
      </w:r>
    </w:p>
    <w:p w14:paraId="6838DDA0" w14:textId="77777777" w:rsidR="001064DA" w:rsidRDefault="001064DA" w:rsidP="00F46974">
      <w:pPr>
        <w:keepNext/>
        <w:keepLines/>
        <w:numPr>
          <w:ilvl w:val="0"/>
          <w:numId w:val="27"/>
        </w:numPr>
        <w:jc w:val="both"/>
        <w:rPr>
          <w:rFonts w:ascii="Tahoma" w:hAnsi="Tahoma" w:cs="Tahoma"/>
        </w:rPr>
      </w:pPr>
      <w:r w:rsidRPr="000D063B">
        <w:rPr>
          <w:rFonts w:ascii="Tahoma" w:hAnsi="Tahoma" w:cs="Tahoma"/>
        </w:rPr>
        <w:t xml:space="preserve">ponudbeni predračun izvajalca z dne _______________, </w:t>
      </w:r>
    </w:p>
    <w:p w14:paraId="689B328B" w14:textId="77777777" w:rsidR="001064DA" w:rsidRDefault="001064DA" w:rsidP="00F46974">
      <w:pPr>
        <w:keepNext/>
        <w:keepLines/>
        <w:numPr>
          <w:ilvl w:val="0"/>
          <w:numId w:val="27"/>
        </w:numPr>
        <w:jc w:val="both"/>
        <w:rPr>
          <w:rFonts w:ascii="Tahoma" w:hAnsi="Tahoma" w:cs="Tahoma"/>
        </w:rPr>
      </w:pPr>
      <w:r w:rsidRPr="000D063B">
        <w:rPr>
          <w:rFonts w:ascii="Tahoma" w:hAnsi="Tahoma" w:cs="Tahoma"/>
        </w:rPr>
        <w:t xml:space="preserve">seznam </w:t>
      </w:r>
      <w:r>
        <w:rPr>
          <w:rFonts w:ascii="Tahoma" w:hAnsi="Tahoma" w:cs="Tahoma"/>
        </w:rPr>
        <w:t>srajc in bluz</w:t>
      </w:r>
      <w:r w:rsidRPr="000D063B">
        <w:rPr>
          <w:rFonts w:ascii="Tahoma" w:hAnsi="Tahoma" w:cs="Tahoma"/>
        </w:rPr>
        <w:t>,</w:t>
      </w:r>
    </w:p>
    <w:p w14:paraId="24EEDC29" w14:textId="77777777" w:rsidR="001064DA" w:rsidRDefault="001064DA" w:rsidP="00F46974">
      <w:pPr>
        <w:keepNext/>
        <w:keepLines/>
        <w:numPr>
          <w:ilvl w:val="0"/>
          <w:numId w:val="27"/>
        </w:numPr>
        <w:jc w:val="both"/>
        <w:rPr>
          <w:rFonts w:ascii="Tahoma" w:hAnsi="Tahoma" w:cs="Tahoma"/>
        </w:rPr>
      </w:pPr>
      <w:r w:rsidRPr="005468DA">
        <w:rPr>
          <w:rFonts w:ascii="Tahoma" w:hAnsi="Tahoma" w:cs="Tahoma"/>
        </w:rPr>
        <w:t>pisni sporazum o skupnih ukrepih za zagotavljanje varnosti in zdravja pri delu na skupnih deloviščih</w:t>
      </w:r>
      <w:r>
        <w:rPr>
          <w:rFonts w:ascii="Tahoma" w:hAnsi="Tahoma" w:cs="Tahoma"/>
        </w:rPr>
        <w:t>,</w:t>
      </w:r>
    </w:p>
    <w:p w14:paraId="7A80C651" w14:textId="77777777" w:rsidR="001064DA" w:rsidRPr="000D063B" w:rsidRDefault="001064DA" w:rsidP="00F46974">
      <w:pPr>
        <w:keepNext/>
        <w:keepLines/>
        <w:numPr>
          <w:ilvl w:val="0"/>
          <w:numId w:val="27"/>
        </w:numPr>
        <w:jc w:val="both"/>
        <w:rPr>
          <w:rFonts w:ascii="Tahoma" w:hAnsi="Tahoma" w:cs="Tahoma"/>
        </w:rPr>
      </w:pPr>
      <w:r w:rsidRPr="005468DA">
        <w:rPr>
          <w:rFonts w:ascii="Tahoma" w:hAnsi="Tahoma" w:cs="Tahoma"/>
        </w:rPr>
        <w:t>Posebni sporazum o obdelavi osebnih podatkov</w:t>
      </w:r>
      <w:r>
        <w:rPr>
          <w:rFonts w:ascii="Tahoma" w:hAnsi="Tahoma" w:cs="Tahoma"/>
        </w:rPr>
        <w:t>,</w:t>
      </w:r>
    </w:p>
    <w:p w14:paraId="3944FED2" w14:textId="77777777" w:rsidR="001064DA" w:rsidRPr="000D063B" w:rsidRDefault="001064DA" w:rsidP="00F46974">
      <w:pPr>
        <w:keepNext/>
        <w:keepLines/>
        <w:numPr>
          <w:ilvl w:val="0"/>
          <w:numId w:val="27"/>
        </w:numPr>
        <w:jc w:val="both"/>
        <w:rPr>
          <w:rFonts w:ascii="Tahoma" w:hAnsi="Tahoma" w:cs="Tahoma"/>
        </w:rPr>
      </w:pPr>
      <w:r w:rsidRPr="000D063B">
        <w:rPr>
          <w:rFonts w:ascii="Tahoma" w:hAnsi="Tahoma" w:cs="Tahoma"/>
        </w:rPr>
        <w:t>ostala relevantna dokumentacija.</w:t>
      </w:r>
    </w:p>
    <w:p w14:paraId="26F09F9F" w14:textId="77777777" w:rsidR="001064DA" w:rsidRPr="000D063B" w:rsidRDefault="001064DA" w:rsidP="00F46974">
      <w:pPr>
        <w:keepNext/>
        <w:keepLines/>
        <w:tabs>
          <w:tab w:val="left" w:pos="993"/>
          <w:tab w:val="left" w:pos="1560"/>
        </w:tabs>
        <w:jc w:val="both"/>
        <w:rPr>
          <w:rFonts w:ascii="Tahoma" w:hAnsi="Tahoma" w:cs="Tahoma"/>
        </w:rPr>
      </w:pPr>
    </w:p>
    <w:p w14:paraId="78286EB9" w14:textId="77777777" w:rsidR="001064DA" w:rsidRPr="000D063B" w:rsidRDefault="001064DA" w:rsidP="00F46974">
      <w:pPr>
        <w:keepNext/>
        <w:keepLines/>
        <w:jc w:val="both"/>
        <w:rPr>
          <w:rFonts w:ascii="Tahoma" w:hAnsi="Tahoma" w:cs="Tahoma"/>
        </w:rPr>
      </w:pPr>
      <w:r w:rsidRPr="000D063B">
        <w:rPr>
          <w:rFonts w:ascii="Tahoma" w:hAnsi="Tahoma" w:cs="Tahoma"/>
        </w:rPr>
        <w:t>Stranki okvirnega sporazuma sta sporazumni, da je dokumentacija iz prejšnjega odstavka tega člena sestavni del okvirnega sporazuma.</w:t>
      </w:r>
    </w:p>
    <w:p w14:paraId="422CB8DA" w14:textId="77777777" w:rsidR="001064DA" w:rsidRPr="000D063B" w:rsidRDefault="001064DA" w:rsidP="00F46974">
      <w:pPr>
        <w:keepNext/>
        <w:keepLines/>
        <w:jc w:val="both"/>
        <w:rPr>
          <w:rFonts w:ascii="Tahoma" w:hAnsi="Tahoma" w:cs="Tahoma"/>
        </w:rPr>
      </w:pPr>
    </w:p>
    <w:p w14:paraId="48BC5099" w14:textId="77777777" w:rsidR="001064DA" w:rsidRPr="000D063B" w:rsidRDefault="001064DA" w:rsidP="00F46974">
      <w:pPr>
        <w:keepNext/>
        <w:keepLines/>
        <w:jc w:val="both"/>
        <w:rPr>
          <w:rFonts w:ascii="Tahoma" w:hAnsi="Tahoma" w:cs="Tahoma"/>
        </w:rPr>
      </w:pPr>
      <w:r w:rsidRPr="000D063B">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B6CC968" w14:textId="77777777" w:rsidR="001064DA" w:rsidRPr="000D063B" w:rsidRDefault="001064DA" w:rsidP="00F46974">
      <w:pPr>
        <w:keepNext/>
        <w:keepLines/>
        <w:jc w:val="both"/>
        <w:rPr>
          <w:rFonts w:ascii="Tahoma" w:hAnsi="Tahoma" w:cs="Tahoma"/>
          <w:color w:val="000000"/>
        </w:rPr>
      </w:pPr>
    </w:p>
    <w:p w14:paraId="17779418"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PROTIKORUPCIJSKA KLAVZULA</w:t>
      </w:r>
      <w:r w:rsidRPr="000D063B">
        <w:rPr>
          <w:rFonts w:ascii="Tahoma" w:hAnsi="Tahoma" w:cs="Tahoma"/>
          <w:b/>
        </w:rPr>
        <w:t xml:space="preserve"> </w:t>
      </w:r>
    </w:p>
    <w:p w14:paraId="61791331" w14:textId="77777777" w:rsidR="001064DA" w:rsidRPr="000D063B" w:rsidRDefault="001064DA" w:rsidP="00F46974">
      <w:pPr>
        <w:keepNext/>
        <w:keepLines/>
        <w:jc w:val="center"/>
        <w:rPr>
          <w:rFonts w:ascii="Tahoma" w:hAnsi="Tahoma" w:cs="Tahoma"/>
        </w:rPr>
      </w:pPr>
    </w:p>
    <w:p w14:paraId="7CE21AA9"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0925B9C3" w14:textId="77777777" w:rsidR="001064DA" w:rsidRPr="000D063B" w:rsidRDefault="001064DA" w:rsidP="00F46974">
      <w:pPr>
        <w:keepNext/>
        <w:keepLines/>
        <w:jc w:val="both"/>
        <w:rPr>
          <w:rFonts w:ascii="Tahoma" w:hAnsi="Tahoma" w:cs="Tahoma"/>
          <w:color w:val="000000"/>
        </w:rPr>
      </w:pPr>
    </w:p>
    <w:p w14:paraId="075424C4" w14:textId="77777777" w:rsidR="001064DA" w:rsidRPr="000D063B" w:rsidRDefault="001064DA" w:rsidP="00F46974">
      <w:pPr>
        <w:keepNext/>
        <w:keepLines/>
        <w:jc w:val="both"/>
        <w:rPr>
          <w:rFonts w:ascii="Tahoma" w:hAnsi="Tahoma" w:cs="Tahoma"/>
          <w:szCs w:val="28"/>
        </w:rPr>
      </w:pPr>
      <w:r w:rsidRPr="000D063B">
        <w:rPr>
          <w:rFonts w:ascii="Tahoma" w:hAnsi="Tahoma" w:cs="Tahoma"/>
          <w:szCs w:val="28"/>
        </w:rPr>
        <w:t xml:space="preserve">V primeru, da se ugotovi, da je pri izvedbi javnega naročila, na podlagi katerega je sklenjen ta okvirni sporazum ali pri izvajanju </w:t>
      </w:r>
      <w:r w:rsidRPr="000D063B">
        <w:rPr>
          <w:rFonts w:ascii="Tahoma" w:eastAsia="Calibri" w:hAnsi="Tahoma" w:cs="Tahoma"/>
        </w:rPr>
        <w:t>tega okvirnega sporazuma,</w:t>
      </w:r>
      <w:r w:rsidRPr="000D063B">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2132C26" w14:textId="77777777" w:rsidR="001064DA" w:rsidRPr="000D063B" w:rsidRDefault="001064DA" w:rsidP="00F46974">
      <w:pPr>
        <w:keepNext/>
        <w:keepLines/>
        <w:jc w:val="both"/>
        <w:rPr>
          <w:rFonts w:ascii="Tahoma" w:hAnsi="Tahoma" w:cs="Tahoma"/>
          <w:szCs w:val="28"/>
        </w:rPr>
      </w:pPr>
    </w:p>
    <w:p w14:paraId="74918970" w14:textId="77777777" w:rsidR="001064DA" w:rsidRPr="003C2B40" w:rsidRDefault="001064DA" w:rsidP="00F46974">
      <w:pPr>
        <w:keepNext/>
        <w:keepLines/>
        <w:jc w:val="both"/>
        <w:rPr>
          <w:rFonts w:ascii="Tahoma" w:hAnsi="Tahoma" w:cs="Tahoma"/>
          <w:szCs w:val="28"/>
        </w:rPr>
      </w:pPr>
      <w:r w:rsidRPr="000D063B">
        <w:rPr>
          <w:rFonts w:ascii="Tahoma" w:hAnsi="Tahoma" w:cs="Tahoma"/>
          <w:szCs w:val="28"/>
        </w:rPr>
        <w:t xml:space="preserve">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w:t>
      </w:r>
      <w:r w:rsidRPr="003C2B40">
        <w:rPr>
          <w:rFonts w:ascii="Tahoma" w:hAnsi="Tahoma" w:cs="Tahoma"/>
          <w:szCs w:val="28"/>
        </w:rPr>
        <w:t>prejšnjega odstavka tega člena oziroma z drugimi ukrepi v skladu s predpisi Republike Slovenije.</w:t>
      </w:r>
    </w:p>
    <w:p w14:paraId="0E529383" w14:textId="77777777" w:rsidR="001064DA" w:rsidRPr="003C2B40" w:rsidRDefault="001064DA" w:rsidP="00F46974">
      <w:pPr>
        <w:keepNext/>
        <w:keepLines/>
        <w:jc w:val="both"/>
        <w:rPr>
          <w:rFonts w:ascii="Tahoma" w:hAnsi="Tahoma" w:cs="Tahoma"/>
          <w:color w:val="000000"/>
        </w:rPr>
      </w:pPr>
    </w:p>
    <w:p w14:paraId="10F1CBF4" w14:textId="77777777" w:rsidR="001064DA" w:rsidRPr="003C2B40" w:rsidRDefault="001064DA" w:rsidP="00F46974">
      <w:pPr>
        <w:pStyle w:val="Odstavekseznama"/>
        <w:keepNext/>
        <w:keepLines/>
        <w:numPr>
          <w:ilvl w:val="0"/>
          <w:numId w:val="31"/>
        </w:numPr>
        <w:ind w:left="567" w:hanging="567"/>
        <w:rPr>
          <w:rFonts w:ascii="Tahoma" w:hAnsi="Tahoma" w:cs="Tahoma"/>
          <w:b/>
          <w:sz w:val="22"/>
          <w:szCs w:val="22"/>
        </w:rPr>
      </w:pPr>
      <w:r w:rsidRPr="003C2B40">
        <w:rPr>
          <w:rFonts w:ascii="Tahoma" w:hAnsi="Tahoma" w:cs="Tahoma"/>
          <w:b/>
          <w:sz w:val="22"/>
          <w:szCs w:val="22"/>
        </w:rPr>
        <w:t>RAZVEZNI POGOJ</w:t>
      </w:r>
    </w:p>
    <w:p w14:paraId="272A0E6F" w14:textId="77777777" w:rsidR="001064DA" w:rsidRPr="003C2B40" w:rsidRDefault="001064DA" w:rsidP="00F46974">
      <w:pPr>
        <w:keepNext/>
        <w:keepLines/>
        <w:numPr>
          <w:ilvl w:val="0"/>
          <w:numId w:val="35"/>
        </w:numPr>
        <w:suppressAutoHyphens/>
        <w:ind w:left="426" w:hanging="426"/>
        <w:jc w:val="center"/>
        <w:rPr>
          <w:rFonts w:ascii="Tahoma" w:hAnsi="Tahoma" w:cs="Tahoma"/>
          <w:color w:val="000000"/>
        </w:rPr>
      </w:pPr>
      <w:r w:rsidRPr="003C2B40">
        <w:rPr>
          <w:rFonts w:ascii="Tahoma" w:hAnsi="Tahoma" w:cs="Tahoma"/>
          <w:color w:val="000000"/>
        </w:rPr>
        <w:t>člen</w:t>
      </w:r>
    </w:p>
    <w:p w14:paraId="1378740C" w14:textId="77777777" w:rsidR="001064DA" w:rsidRPr="003C2B40" w:rsidRDefault="001064DA" w:rsidP="00F46974">
      <w:pPr>
        <w:keepNext/>
        <w:keepLines/>
        <w:jc w:val="both"/>
        <w:rPr>
          <w:rFonts w:ascii="Tahoma" w:hAnsi="Tahoma" w:cs="Tahoma"/>
          <w:color w:val="000000"/>
        </w:rPr>
      </w:pPr>
    </w:p>
    <w:p w14:paraId="0F089AEC" w14:textId="77777777" w:rsidR="00287F43" w:rsidRPr="003C2B40" w:rsidRDefault="001064DA" w:rsidP="00F46974">
      <w:pPr>
        <w:keepNext/>
        <w:keepLines/>
        <w:ind w:right="-1"/>
        <w:jc w:val="both"/>
        <w:outlineLvl w:val="1"/>
        <w:rPr>
          <w:rFonts w:ascii="Tahoma" w:hAnsi="Tahoma" w:cs="Tahoma"/>
          <w:lang w:eastAsia="en-US"/>
        </w:rPr>
      </w:pPr>
      <w:r w:rsidRPr="003C2B40">
        <w:rPr>
          <w:rFonts w:ascii="Tahoma" w:hAnsi="Tahoma" w:cs="Tahoma"/>
        </w:rPr>
        <w:t xml:space="preserve">Ta okvirni sporazum je sklenjen </w:t>
      </w:r>
      <w:r w:rsidR="00287F43" w:rsidRPr="003C2B40">
        <w:rPr>
          <w:rFonts w:ascii="Tahoma" w:hAnsi="Tahoma" w:cs="Tahoma"/>
          <w:lang w:eastAsia="en-US"/>
        </w:rPr>
        <w:t>pod razveznim pogojem, ki se uresniči v primeru izpolnitve ene od naslednjih okoliščin:</w:t>
      </w:r>
    </w:p>
    <w:p w14:paraId="582C09CD" w14:textId="77777777" w:rsidR="00287F43" w:rsidRPr="003C2B40" w:rsidRDefault="00287F43" w:rsidP="00F46974">
      <w:pPr>
        <w:keepNext/>
        <w:keepLines/>
        <w:numPr>
          <w:ilvl w:val="0"/>
          <w:numId w:val="42"/>
        </w:numPr>
        <w:tabs>
          <w:tab w:val="left" w:pos="1418"/>
          <w:tab w:val="left" w:pos="1702"/>
        </w:tabs>
        <w:jc w:val="both"/>
        <w:rPr>
          <w:rFonts w:ascii="Tahoma" w:hAnsi="Tahoma" w:cs="Tahoma"/>
        </w:rPr>
      </w:pPr>
      <w:r w:rsidRPr="003C2B40">
        <w:rPr>
          <w:rFonts w:ascii="Tahoma" w:hAnsi="Tahoma" w:cs="Tahoma"/>
        </w:rPr>
        <w:t>če bo naročnik seznanjen, da je sodišče s pravnomočno odločitvijo ugotovilo kršitev obveznosti iz drugega odstavka 3. člena ZJN-3 s strani izvajalca ali njegovega podizvajalca ali</w:t>
      </w:r>
    </w:p>
    <w:p w14:paraId="2C80F4E9" w14:textId="77777777" w:rsidR="00287F43" w:rsidRPr="003C2B40" w:rsidRDefault="00287F43" w:rsidP="00F46974">
      <w:pPr>
        <w:keepNext/>
        <w:keepLines/>
        <w:numPr>
          <w:ilvl w:val="0"/>
          <w:numId w:val="42"/>
        </w:numPr>
        <w:tabs>
          <w:tab w:val="left" w:pos="1418"/>
          <w:tab w:val="left" w:pos="1702"/>
        </w:tabs>
        <w:jc w:val="both"/>
        <w:rPr>
          <w:rFonts w:ascii="Tahoma" w:hAnsi="Tahoma" w:cs="Tahoma"/>
        </w:rPr>
      </w:pPr>
      <w:r w:rsidRPr="003C2B40">
        <w:rPr>
          <w:rFonts w:ascii="Tahoma" w:hAnsi="Tahoma" w:cs="Tahoma"/>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A4056A6" w14:textId="3303874D" w:rsidR="00287F43" w:rsidRPr="003C2B40" w:rsidRDefault="00287F43" w:rsidP="00F46974">
      <w:pPr>
        <w:keepNext/>
        <w:keepLines/>
        <w:ind w:right="7"/>
        <w:jc w:val="both"/>
        <w:rPr>
          <w:rFonts w:ascii="Tahoma" w:hAnsi="Tahoma" w:cs="Tahoma"/>
        </w:rPr>
      </w:pPr>
      <w:r w:rsidRPr="003C2B40">
        <w:rPr>
          <w:rFonts w:ascii="Tahoma" w:hAnsi="Tahoma" w:cs="Tahoma"/>
        </w:rPr>
        <w:t>V primeru seznanitve naročnika s kršitvijo</w:t>
      </w:r>
      <w:r w:rsidR="002868F7" w:rsidRPr="003C2B40">
        <w:rPr>
          <w:rFonts w:ascii="Tahoma" w:hAnsi="Tahoma" w:cs="Tahoma"/>
        </w:rPr>
        <w:t>,</w:t>
      </w:r>
      <w:r w:rsidRPr="003C2B40">
        <w:rPr>
          <w:rFonts w:ascii="Tahoma" w:hAnsi="Tahoma" w:cs="Tahoma"/>
        </w:rPr>
        <w:t xml:space="preserve"> bo naročnik o tem obvestil izvajalca v desetih (10) dneh. 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1490D80" w14:textId="77777777" w:rsidR="00287F43" w:rsidRPr="003C2B40" w:rsidRDefault="00287F43" w:rsidP="00F46974">
      <w:pPr>
        <w:pStyle w:val="Odstavekseznama"/>
        <w:keepNext/>
        <w:keepLines/>
        <w:numPr>
          <w:ilvl w:val="12"/>
          <w:numId w:val="42"/>
        </w:numPr>
        <w:ind w:right="7"/>
        <w:jc w:val="both"/>
        <w:rPr>
          <w:rFonts w:ascii="Tahoma" w:hAnsi="Tahoma" w:cs="Tahoma"/>
        </w:rPr>
      </w:pPr>
    </w:p>
    <w:p w14:paraId="2A97B042" w14:textId="5A2C4245" w:rsidR="00287F43" w:rsidRPr="003C2B40" w:rsidRDefault="00287F43" w:rsidP="00F46974">
      <w:pPr>
        <w:keepNext/>
        <w:keepLines/>
        <w:ind w:right="7"/>
        <w:jc w:val="both"/>
        <w:rPr>
          <w:rFonts w:ascii="Tahoma" w:hAnsi="Tahoma" w:cs="Tahoma"/>
        </w:rPr>
      </w:pPr>
      <w:r w:rsidRPr="003C2B40">
        <w:rPr>
          <w:rFonts w:ascii="Tahoma" w:hAnsi="Tahoma" w:cs="Tahoma"/>
        </w:rPr>
        <w:t>Če izvajalec ne predloži dokazov za podizvajalca ali če jih je, pa naročnik oceni, da ti ukrepi ne zadoščajo, lahko izvajalec zamenja podizvajalca v roku, ki ga določi naročnik in ne sme biti daljši od petnajst (15) dni v skladu s 94. členom ZJN-3, ali sam prevzame del</w:t>
      </w:r>
      <w:r w:rsidR="00174D8D" w:rsidRPr="003C2B40">
        <w:rPr>
          <w:rFonts w:ascii="Tahoma" w:hAnsi="Tahoma" w:cs="Tahoma"/>
        </w:rPr>
        <w:t>a</w:t>
      </w:r>
      <w:r w:rsidRPr="003C2B40">
        <w:rPr>
          <w:rFonts w:ascii="Tahoma" w:hAnsi="Tahoma" w:cs="Tahoma"/>
        </w:rPr>
        <w:t xml:space="preserve">, ki </w:t>
      </w:r>
      <w:r w:rsidR="00174D8D" w:rsidRPr="003C2B40">
        <w:rPr>
          <w:rFonts w:ascii="Tahoma" w:hAnsi="Tahoma" w:cs="Tahoma"/>
        </w:rPr>
        <w:t>jih</w:t>
      </w:r>
      <w:r w:rsidRPr="003C2B40">
        <w:rPr>
          <w:rFonts w:ascii="Tahoma" w:hAnsi="Tahoma" w:cs="Tahoma"/>
        </w:rPr>
        <w:t xml:space="preserve"> je oddal v podizvajanje temu podizvajalcu, če ta zamenjava ali prevzem ne pomeni bistvene spremembe okvirnega sporazuma. </w:t>
      </w:r>
    </w:p>
    <w:p w14:paraId="185195C4" w14:textId="77777777" w:rsidR="00287F43" w:rsidRPr="003C2B40" w:rsidRDefault="00287F43" w:rsidP="00F46974">
      <w:pPr>
        <w:pStyle w:val="Odstavekseznama"/>
        <w:keepNext/>
        <w:keepLines/>
        <w:tabs>
          <w:tab w:val="left" w:pos="1418"/>
          <w:tab w:val="left" w:pos="1702"/>
        </w:tabs>
        <w:ind w:left="284"/>
        <w:jc w:val="both"/>
        <w:rPr>
          <w:rFonts w:ascii="Tahoma" w:hAnsi="Tahoma" w:cs="Tahoma"/>
        </w:rPr>
      </w:pPr>
    </w:p>
    <w:p w14:paraId="0CEB461D" w14:textId="7E753D31" w:rsidR="00287F43" w:rsidRPr="003C2B40" w:rsidRDefault="00287F43" w:rsidP="00F46974">
      <w:pPr>
        <w:pStyle w:val="Odstavekseznama"/>
        <w:keepNext/>
        <w:keepLines/>
        <w:ind w:left="0" w:right="7"/>
        <w:jc w:val="both"/>
        <w:rPr>
          <w:rFonts w:ascii="Tahoma" w:hAnsi="Tahoma" w:cs="Tahoma"/>
        </w:rPr>
      </w:pPr>
      <w:r w:rsidRPr="003C2B40">
        <w:rPr>
          <w:rFonts w:ascii="Tahoma" w:hAnsi="Tahoma" w:cs="Tahoma"/>
        </w:rPr>
        <w:t>Če izvajalec ne predloži dokazov zase ali za podizvajalca ali če jih je, pa naročnik oceni, da ti ukrepi ne zadoščajo, ali če izvajalec ne prevzame del</w:t>
      </w:r>
      <w:r w:rsidR="00174D8D" w:rsidRPr="003C2B40">
        <w:rPr>
          <w:rFonts w:ascii="Tahoma" w:hAnsi="Tahoma" w:cs="Tahoma"/>
        </w:rPr>
        <w:t>a</w:t>
      </w:r>
      <w:r w:rsidRPr="003C2B40">
        <w:rPr>
          <w:rFonts w:ascii="Tahoma" w:hAnsi="Tahoma" w:cs="Tahoma"/>
        </w:rPr>
        <w:t xml:space="preserve">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8ED8C12" w14:textId="77777777" w:rsidR="00287F43" w:rsidRPr="003C2B40" w:rsidRDefault="00287F43" w:rsidP="00F46974">
      <w:pPr>
        <w:pStyle w:val="Odstavekseznama"/>
        <w:keepNext/>
        <w:keepLines/>
        <w:numPr>
          <w:ilvl w:val="12"/>
          <w:numId w:val="42"/>
        </w:numPr>
        <w:ind w:right="7"/>
        <w:jc w:val="both"/>
        <w:rPr>
          <w:rFonts w:ascii="Tahoma" w:hAnsi="Tahoma" w:cs="Tahoma"/>
        </w:rPr>
      </w:pPr>
    </w:p>
    <w:p w14:paraId="0C235799" w14:textId="70802AB7" w:rsidR="00287F43" w:rsidRPr="00287F43" w:rsidRDefault="00287F43" w:rsidP="00F46974">
      <w:pPr>
        <w:keepNext/>
        <w:keepLines/>
        <w:ind w:right="7"/>
        <w:jc w:val="both"/>
        <w:rPr>
          <w:rFonts w:ascii="Tahoma" w:hAnsi="Tahoma" w:cs="Tahoma"/>
        </w:rPr>
      </w:pPr>
      <w:r w:rsidRPr="003C2B40">
        <w:rPr>
          <w:rFonts w:ascii="Tahoma" w:hAnsi="Tahoma" w:cs="Tahoma"/>
        </w:rPr>
        <w:t>V primeru izpolnitve razveznega pogoja se šteje, da je okvirni sporazum razvezan z dnem sklenitve novega okvirnega sporazuma</w:t>
      </w:r>
      <w:r w:rsidR="00174D8D" w:rsidRPr="003C2B40">
        <w:rPr>
          <w:rFonts w:ascii="Tahoma" w:hAnsi="Tahoma" w:cs="Tahoma"/>
        </w:rPr>
        <w:t xml:space="preserve"> o</w:t>
      </w:r>
      <w:r w:rsidRPr="003C2B40">
        <w:rPr>
          <w:rFonts w:ascii="Tahoma" w:hAnsi="Tahoma" w:cs="Tahoma"/>
        </w:rPr>
        <w:t xml:space="preserve">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w:t>
      </w:r>
      <w:r w:rsidR="00A64C7F" w:rsidRPr="003C2B40">
        <w:rPr>
          <w:rFonts w:ascii="Tahoma" w:hAnsi="Tahoma" w:cs="Tahoma"/>
        </w:rPr>
        <w:t>.</w:t>
      </w:r>
      <w:r w:rsidRPr="003C2B40">
        <w:rPr>
          <w:rFonts w:ascii="Tahoma" w:hAnsi="Tahoma" w:cs="Tahoma"/>
        </w:rPr>
        <w:t>) dan od seznanitve s kršitvijo.</w:t>
      </w:r>
    </w:p>
    <w:p w14:paraId="42E43FE1" w14:textId="77777777" w:rsidR="00287F43" w:rsidRPr="000D063B" w:rsidRDefault="00287F43" w:rsidP="00F46974">
      <w:pPr>
        <w:keepNext/>
        <w:keepLines/>
        <w:rPr>
          <w:rFonts w:ascii="Tahoma" w:hAnsi="Tahoma" w:cs="Tahoma"/>
          <w:b/>
        </w:rPr>
      </w:pPr>
    </w:p>
    <w:p w14:paraId="49737686" w14:textId="77777777" w:rsidR="00287F43" w:rsidRPr="000D063B" w:rsidRDefault="00287F43" w:rsidP="00F46974">
      <w:pPr>
        <w:keepNext/>
        <w:keepLines/>
        <w:rPr>
          <w:rFonts w:ascii="Tahoma" w:hAnsi="Tahoma" w:cs="Tahoma"/>
          <w:b/>
        </w:rPr>
      </w:pPr>
    </w:p>
    <w:p w14:paraId="6D96E013"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ODSTOP OZIROMA CESIJA DENARNIH TERJATEV</w:t>
      </w:r>
    </w:p>
    <w:p w14:paraId="501F1A3C" w14:textId="77777777" w:rsidR="001064DA" w:rsidRPr="000D063B" w:rsidRDefault="001064DA" w:rsidP="00F46974">
      <w:pPr>
        <w:pStyle w:val="Telobesedila"/>
        <w:keepNext/>
        <w:keepLines/>
        <w:widowControl/>
        <w:numPr>
          <w:ilvl w:val="12"/>
          <w:numId w:val="0"/>
        </w:numPr>
        <w:jc w:val="center"/>
        <w:rPr>
          <w:rFonts w:ascii="Tahoma" w:hAnsi="Tahoma" w:cs="Tahoma"/>
          <w:sz w:val="22"/>
          <w:szCs w:val="22"/>
        </w:rPr>
      </w:pPr>
    </w:p>
    <w:p w14:paraId="543E47D6"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456C6FD" w14:textId="77777777" w:rsidR="001064DA" w:rsidRPr="000D063B" w:rsidRDefault="001064DA" w:rsidP="00F46974">
      <w:pPr>
        <w:keepNext/>
        <w:keepLines/>
        <w:tabs>
          <w:tab w:val="left" w:pos="4820"/>
        </w:tabs>
        <w:jc w:val="center"/>
        <w:rPr>
          <w:rFonts w:ascii="Tahoma" w:hAnsi="Tahoma" w:cs="Tahoma"/>
          <w:b/>
        </w:rPr>
      </w:pPr>
    </w:p>
    <w:p w14:paraId="401CC77B" w14:textId="77777777" w:rsidR="001064DA" w:rsidRPr="000D063B" w:rsidRDefault="001064DA" w:rsidP="00F46974">
      <w:pPr>
        <w:keepNext/>
        <w:keepLines/>
        <w:jc w:val="both"/>
        <w:rPr>
          <w:rFonts w:ascii="Tahoma" w:hAnsi="Tahoma" w:cs="Tahoma"/>
        </w:rPr>
      </w:pPr>
      <w:r w:rsidRPr="000D063B">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B1D7EFE" w14:textId="77777777" w:rsidR="001064DA" w:rsidRPr="000D063B" w:rsidRDefault="001064DA" w:rsidP="00F46974">
      <w:pPr>
        <w:keepNext/>
        <w:keepLines/>
        <w:jc w:val="both"/>
        <w:rPr>
          <w:rFonts w:ascii="Tahoma" w:hAnsi="Tahoma" w:cs="Tahoma"/>
          <w:color w:val="000000"/>
        </w:rPr>
      </w:pPr>
    </w:p>
    <w:p w14:paraId="259DB0CA"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REŠEVANJE SPOROV</w:t>
      </w:r>
    </w:p>
    <w:p w14:paraId="2D93F90B" w14:textId="77777777" w:rsidR="001064DA" w:rsidRPr="000D063B" w:rsidRDefault="001064DA" w:rsidP="00F46974">
      <w:pPr>
        <w:keepNext/>
        <w:keepLines/>
        <w:jc w:val="center"/>
        <w:rPr>
          <w:rFonts w:ascii="Tahoma" w:hAnsi="Tahoma" w:cs="Tahoma"/>
        </w:rPr>
      </w:pPr>
    </w:p>
    <w:p w14:paraId="20C5F5A9"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656E25FD" w14:textId="77777777" w:rsidR="001064DA" w:rsidRPr="000D063B" w:rsidRDefault="001064DA" w:rsidP="00F46974">
      <w:pPr>
        <w:keepNext/>
        <w:keepLines/>
        <w:jc w:val="both"/>
        <w:rPr>
          <w:rFonts w:ascii="Tahoma" w:hAnsi="Tahoma" w:cs="Tahoma"/>
        </w:rPr>
      </w:pPr>
    </w:p>
    <w:p w14:paraId="4DB453B2" w14:textId="77777777" w:rsidR="001064DA" w:rsidRPr="000D063B" w:rsidRDefault="001064DA" w:rsidP="00F46974">
      <w:pPr>
        <w:pStyle w:val="tekst1"/>
        <w:keepNext/>
        <w:keepLines/>
        <w:spacing w:before="0" w:line="240" w:lineRule="auto"/>
        <w:rPr>
          <w:rFonts w:ascii="Tahoma" w:eastAsia="Calibri" w:hAnsi="Tahoma" w:cs="Tahoma"/>
          <w:sz w:val="20"/>
          <w:szCs w:val="22"/>
          <w:lang w:eastAsia="en-US"/>
        </w:rPr>
      </w:pPr>
      <w:r w:rsidRPr="000D063B">
        <w:rPr>
          <w:rFonts w:ascii="Tahoma" w:eastAsia="Calibri" w:hAnsi="Tahoma" w:cs="Tahoma"/>
          <w:sz w:val="20"/>
          <w:szCs w:val="22"/>
          <w:lang w:eastAsia="en-US"/>
        </w:rPr>
        <w:t>Morebitne spore, ki bi nastali v zvezi z izvajanjem tega okvirnega sporazuma, bosta stranki skušali rešiti sporazumno.</w:t>
      </w:r>
    </w:p>
    <w:p w14:paraId="19FBA603" w14:textId="77777777" w:rsidR="001064DA" w:rsidRPr="000D063B" w:rsidRDefault="001064DA" w:rsidP="00F46974">
      <w:pPr>
        <w:pStyle w:val="tekst1"/>
        <w:keepNext/>
        <w:keepLines/>
        <w:spacing w:before="0" w:line="240" w:lineRule="auto"/>
        <w:rPr>
          <w:rFonts w:ascii="Tahoma" w:eastAsia="Calibri" w:hAnsi="Tahoma" w:cs="Tahoma"/>
          <w:sz w:val="20"/>
          <w:szCs w:val="22"/>
          <w:lang w:eastAsia="en-US"/>
        </w:rPr>
      </w:pPr>
    </w:p>
    <w:p w14:paraId="661C8C77" w14:textId="77777777" w:rsidR="001064DA" w:rsidRDefault="001064DA" w:rsidP="00F46974">
      <w:pPr>
        <w:pStyle w:val="tekst1"/>
        <w:keepNext/>
        <w:keepLines/>
        <w:spacing w:before="0" w:line="240" w:lineRule="auto"/>
        <w:rPr>
          <w:rFonts w:ascii="Tahoma" w:eastAsia="Calibri" w:hAnsi="Tahoma" w:cs="Tahoma"/>
          <w:sz w:val="20"/>
          <w:szCs w:val="22"/>
          <w:lang w:eastAsia="en-US"/>
        </w:rPr>
      </w:pPr>
      <w:r w:rsidRPr="000D063B">
        <w:rPr>
          <w:rFonts w:ascii="Tahoma" w:eastAsia="Calibri" w:hAnsi="Tahoma" w:cs="Tahoma"/>
          <w:sz w:val="20"/>
          <w:szCs w:val="22"/>
          <w:lang w:eastAsia="en-US"/>
        </w:rPr>
        <w:t>Če spora ne bo možno rešiti sporazumno, lahko vsaka stranka okvirnega sporazuma sproži postopek za rešitev spora pri stvarno pristojnem sodišču v Ljubljani.</w:t>
      </w:r>
    </w:p>
    <w:p w14:paraId="7045A717" w14:textId="77777777" w:rsidR="001064DA" w:rsidRDefault="001064DA" w:rsidP="00F46974">
      <w:pPr>
        <w:pStyle w:val="tekst1"/>
        <w:keepNext/>
        <w:keepLines/>
        <w:spacing w:before="0" w:line="240" w:lineRule="auto"/>
        <w:rPr>
          <w:rFonts w:ascii="Tahoma" w:eastAsia="Calibri" w:hAnsi="Tahoma" w:cs="Tahoma"/>
          <w:sz w:val="20"/>
          <w:szCs w:val="22"/>
          <w:lang w:eastAsia="en-US"/>
        </w:rPr>
      </w:pPr>
    </w:p>
    <w:p w14:paraId="3B2812D8" w14:textId="77777777" w:rsidR="001064DA" w:rsidRDefault="001064DA" w:rsidP="00F46974">
      <w:pPr>
        <w:pStyle w:val="tekst1"/>
        <w:keepNext/>
        <w:keepLines/>
        <w:spacing w:before="0" w:line="240" w:lineRule="auto"/>
        <w:rPr>
          <w:rFonts w:ascii="Tahoma" w:eastAsia="Calibri" w:hAnsi="Tahoma" w:cs="Tahoma"/>
          <w:sz w:val="20"/>
          <w:szCs w:val="22"/>
          <w:lang w:eastAsia="en-US"/>
        </w:rPr>
      </w:pPr>
    </w:p>
    <w:p w14:paraId="0B67BB1E" w14:textId="77777777" w:rsidR="001064DA" w:rsidRPr="009A2AB5" w:rsidRDefault="001064DA" w:rsidP="00F46974">
      <w:pPr>
        <w:pStyle w:val="Odstavekseznama"/>
        <w:keepNext/>
        <w:keepLines/>
        <w:numPr>
          <w:ilvl w:val="0"/>
          <w:numId w:val="31"/>
        </w:numPr>
        <w:ind w:left="567" w:hanging="567"/>
        <w:rPr>
          <w:rFonts w:ascii="Tahoma" w:hAnsi="Tahoma" w:cs="Tahoma"/>
          <w:b/>
          <w:sz w:val="22"/>
          <w:szCs w:val="22"/>
        </w:rPr>
      </w:pPr>
      <w:r w:rsidRPr="009A2AB5">
        <w:rPr>
          <w:rFonts w:ascii="Tahoma" w:hAnsi="Tahoma" w:cs="Tahoma"/>
          <w:b/>
          <w:sz w:val="22"/>
          <w:szCs w:val="22"/>
        </w:rPr>
        <w:t>VARSTVO IN OBDELAVA OSEBNIH PODATKOV</w:t>
      </w:r>
    </w:p>
    <w:p w14:paraId="25822ECA" w14:textId="77777777" w:rsidR="001064DA" w:rsidRPr="009A2AB5" w:rsidRDefault="001064DA" w:rsidP="00F46974">
      <w:pPr>
        <w:pStyle w:val="Odstavekseznama"/>
        <w:keepNext/>
        <w:keepLines/>
        <w:ind w:left="567"/>
        <w:rPr>
          <w:rFonts w:ascii="Tahoma" w:hAnsi="Tahoma" w:cs="Tahoma"/>
          <w:b/>
          <w:sz w:val="22"/>
          <w:szCs w:val="22"/>
        </w:rPr>
      </w:pPr>
    </w:p>
    <w:p w14:paraId="0E49BA67" w14:textId="77777777" w:rsidR="001064DA" w:rsidRPr="009A2AB5" w:rsidRDefault="001064DA" w:rsidP="00F46974">
      <w:pPr>
        <w:keepNext/>
        <w:keepLines/>
        <w:numPr>
          <w:ilvl w:val="0"/>
          <w:numId w:val="35"/>
        </w:numPr>
        <w:suppressAutoHyphens/>
        <w:ind w:left="426" w:hanging="426"/>
        <w:jc w:val="center"/>
        <w:rPr>
          <w:rFonts w:ascii="Tahoma" w:hAnsi="Tahoma" w:cs="Tahoma"/>
          <w:color w:val="000000"/>
        </w:rPr>
      </w:pPr>
      <w:r w:rsidRPr="009A2AB5">
        <w:rPr>
          <w:rFonts w:ascii="Tahoma" w:hAnsi="Tahoma" w:cs="Tahoma"/>
          <w:color w:val="000000"/>
        </w:rPr>
        <w:t>člen</w:t>
      </w:r>
    </w:p>
    <w:p w14:paraId="3D80ABAE" w14:textId="77777777" w:rsidR="001064DA" w:rsidRPr="009A2AB5" w:rsidRDefault="001064DA" w:rsidP="00F46974">
      <w:pPr>
        <w:keepNext/>
        <w:keepLines/>
        <w:tabs>
          <w:tab w:val="left" w:pos="567"/>
          <w:tab w:val="left" w:pos="1418"/>
          <w:tab w:val="left" w:pos="1702"/>
        </w:tabs>
        <w:jc w:val="both"/>
        <w:rPr>
          <w:rFonts w:ascii="Tahoma" w:hAnsi="Tahoma" w:cs="Tahoma"/>
          <w:bCs/>
        </w:rPr>
      </w:pPr>
    </w:p>
    <w:p w14:paraId="0C46F6C6" w14:textId="77777777" w:rsidR="001064DA" w:rsidRPr="009A2AB5" w:rsidRDefault="001064DA" w:rsidP="00F46974">
      <w:pPr>
        <w:keepNext/>
        <w:keepLines/>
        <w:jc w:val="both"/>
        <w:rPr>
          <w:rFonts w:ascii="Tahoma" w:hAnsi="Tahoma" w:cs="Tahoma"/>
        </w:rPr>
      </w:pPr>
      <w:r w:rsidRPr="009A2AB5">
        <w:rPr>
          <w:rFonts w:ascii="Tahoma" w:hAnsi="Tahoma" w:cs="Tahoma"/>
        </w:rPr>
        <w:t>Izvajalec se zaveda, da bo pri opravljanju dobav in meritev iz tega okvirnega sporazuma dobil dostop do osebnih in drugih zaupnih podatkov, katerih uporaba je zakonsko regulirana in bi njihova zloraba ali malomarno ravnanje z njimi lahko povzročilo veliko materialno in moralno škodo naročniku oziroma njegovim zaposlenim kot uporabnikom dobavljenega blaga. Izvajalec se zavezuje, da bo vse podatke skrbno varoval in jih uporabljal izključno za potrebe izvajanja tega okvirnega sporazuma.</w:t>
      </w:r>
    </w:p>
    <w:p w14:paraId="1975C520" w14:textId="77777777" w:rsidR="001064DA" w:rsidRPr="009A2AB5" w:rsidRDefault="001064DA" w:rsidP="00F46974">
      <w:pPr>
        <w:keepNext/>
        <w:keepLines/>
        <w:jc w:val="both"/>
        <w:rPr>
          <w:rFonts w:ascii="Tahoma" w:hAnsi="Tahoma" w:cs="Tahoma"/>
        </w:rPr>
      </w:pPr>
    </w:p>
    <w:p w14:paraId="56182322" w14:textId="77777777" w:rsidR="001064DA" w:rsidRPr="009A2AB5" w:rsidRDefault="001064DA" w:rsidP="00F46974">
      <w:pPr>
        <w:keepNext/>
        <w:keepLines/>
        <w:jc w:val="both"/>
        <w:rPr>
          <w:rFonts w:ascii="Tahoma" w:hAnsi="Tahoma" w:cs="Tahoma"/>
        </w:rPr>
      </w:pPr>
      <w:r w:rsidRPr="009A2AB5">
        <w:rPr>
          <w:rFonts w:ascii="Tahoma" w:hAnsi="Tahoma" w:cs="Tahoma"/>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pogodbeni stranki soglašata, da osebnih podatkov ne bosta uporabljali v nasprotju z določili Uredbe GDPR in predpisi, ki urejajo varstvo osebnih podatkov. </w:t>
      </w:r>
    </w:p>
    <w:p w14:paraId="7708A644" w14:textId="77777777" w:rsidR="001064DA" w:rsidRPr="009A2AB5" w:rsidRDefault="001064DA" w:rsidP="00F46974">
      <w:pPr>
        <w:keepNext/>
        <w:keepLines/>
        <w:jc w:val="both"/>
        <w:rPr>
          <w:rFonts w:ascii="Tahoma" w:hAnsi="Tahoma" w:cs="Tahoma"/>
        </w:rPr>
      </w:pPr>
    </w:p>
    <w:p w14:paraId="21DF7385" w14:textId="77777777" w:rsidR="001064DA" w:rsidRPr="009A2AB5" w:rsidRDefault="001064DA" w:rsidP="00F46974">
      <w:pPr>
        <w:keepNext/>
        <w:keepLines/>
        <w:jc w:val="both"/>
        <w:rPr>
          <w:rFonts w:ascii="Tahoma" w:hAnsi="Tahoma" w:cs="Tahoma"/>
        </w:rPr>
      </w:pPr>
      <w:r w:rsidRPr="009A2AB5">
        <w:rPr>
          <w:rFonts w:ascii="Tahoma" w:hAnsi="Tahoma" w:cs="Tahoma"/>
        </w:rPr>
        <w:t>Stranki okvirnega sporazuma bosta zagotavljali pogoje in ukrepe za varstvo osebnih podatkov in preprečevali zlorabe v smislu določil Uredbe GDPR in predpisov, ki urejajo varstvo osebnih podatkov.</w:t>
      </w:r>
    </w:p>
    <w:p w14:paraId="145F6FB0" w14:textId="77777777" w:rsidR="001064DA" w:rsidRPr="009A2AB5" w:rsidRDefault="001064DA" w:rsidP="00F46974">
      <w:pPr>
        <w:keepNext/>
        <w:keepLines/>
        <w:jc w:val="both"/>
        <w:rPr>
          <w:rFonts w:ascii="Tahoma" w:hAnsi="Tahoma" w:cs="Tahoma"/>
        </w:rPr>
      </w:pPr>
      <w:r w:rsidRPr="009A2AB5">
        <w:rPr>
          <w:rFonts w:ascii="Tahoma" w:hAnsi="Tahoma" w:cs="Tahoma"/>
        </w:rPr>
        <w:t xml:space="preserve">   </w:t>
      </w:r>
    </w:p>
    <w:p w14:paraId="2C4C7985" w14:textId="77777777" w:rsidR="001064DA" w:rsidRPr="009A2AB5" w:rsidRDefault="001064DA" w:rsidP="00F46974">
      <w:pPr>
        <w:keepNext/>
        <w:keepLines/>
        <w:jc w:val="both"/>
        <w:rPr>
          <w:rFonts w:ascii="Tahoma" w:hAnsi="Tahoma" w:cs="Tahoma"/>
        </w:rPr>
      </w:pPr>
      <w:r w:rsidRPr="009A2AB5">
        <w:rPr>
          <w:rFonts w:ascii="Tahoma" w:hAnsi="Tahoma" w:cs="Tahoma"/>
        </w:rPr>
        <w:t>Stranki okvirnega sporazuma sta soglasni, da bosta hkrati s sklenitvijo tega okvirnega sporazuma sklenili tudi Posebni sporazum o obdelavi osebnih podatkov, ki je kot priloga sestavni del tega okvirnega sporazuma.</w:t>
      </w:r>
    </w:p>
    <w:p w14:paraId="0CDEC134" w14:textId="77777777" w:rsidR="001064DA" w:rsidRPr="009A2AB5" w:rsidRDefault="001064DA" w:rsidP="00F46974">
      <w:pPr>
        <w:keepNext/>
        <w:keepLines/>
        <w:jc w:val="both"/>
        <w:rPr>
          <w:rFonts w:ascii="Tahoma" w:hAnsi="Tahoma" w:cs="Tahoma"/>
        </w:rPr>
      </w:pPr>
      <w:r w:rsidRPr="009A2AB5">
        <w:rPr>
          <w:rFonts w:ascii="Tahoma" w:hAnsi="Tahoma" w:cs="Tahoma"/>
        </w:rPr>
        <w:t xml:space="preserve"> </w:t>
      </w:r>
    </w:p>
    <w:p w14:paraId="58A6B238" w14:textId="77777777" w:rsidR="001064DA" w:rsidRDefault="001064DA" w:rsidP="00F46974">
      <w:pPr>
        <w:keepNext/>
        <w:keepLines/>
        <w:jc w:val="both"/>
        <w:rPr>
          <w:rFonts w:ascii="Tahoma" w:hAnsi="Tahoma" w:cs="Tahoma"/>
        </w:rPr>
      </w:pPr>
      <w:r w:rsidRPr="009A2AB5">
        <w:rPr>
          <w:rFonts w:ascii="Tahoma" w:hAnsi="Tahoma" w:cs="Tahoma"/>
        </w:rPr>
        <w:t>Za varovanje osebnih podatkov v zvezi z opravljanjem dobav, ki so predmet tega okvirnega sporazuma, je izvajalec odškodninsko odgovoren, morebitna zloraba podatkov pa pomeni tudi kazensko odgovornost kršitelja.</w:t>
      </w:r>
    </w:p>
    <w:p w14:paraId="0E0FEF61" w14:textId="77777777" w:rsidR="001064DA" w:rsidRDefault="001064DA" w:rsidP="00F46974">
      <w:pPr>
        <w:keepNext/>
        <w:keepLines/>
        <w:jc w:val="both"/>
        <w:rPr>
          <w:rFonts w:ascii="Tahoma" w:hAnsi="Tahoma" w:cs="Tahoma"/>
        </w:rPr>
      </w:pPr>
    </w:p>
    <w:p w14:paraId="145F1855" w14:textId="77777777" w:rsidR="001064DA" w:rsidRPr="0006315B" w:rsidRDefault="001064DA" w:rsidP="00F46974">
      <w:pPr>
        <w:keepNext/>
        <w:keepLines/>
        <w:jc w:val="both"/>
        <w:rPr>
          <w:rFonts w:ascii="Tahoma" w:hAnsi="Tahoma" w:cs="Tahoma"/>
        </w:rPr>
      </w:pPr>
    </w:p>
    <w:p w14:paraId="1F354248" w14:textId="77777777" w:rsidR="001064DA" w:rsidRPr="000D063B" w:rsidRDefault="001064DA" w:rsidP="00F46974">
      <w:pPr>
        <w:pStyle w:val="Odstavekseznama"/>
        <w:keepNext/>
        <w:keepLines/>
        <w:numPr>
          <w:ilvl w:val="0"/>
          <w:numId w:val="31"/>
        </w:numPr>
        <w:ind w:left="567" w:hanging="567"/>
        <w:rPr>
          <w:rFonts w:ascii="Tahoma" w:hAnsi="Tahoma" w:cs="Tahoma"/>
          <w:b/>
          <w:sz w:val="22"/>
          <w:szCs w:val="22"/>
        </w:rPr>
      </w:pPr>
      <w:r w:rsidRPr="000D063B">
        <w:rPr>
          <w:rFonts w:ascii="Tahoma" w:hAnsi="Tahoma" w:cs="Tahoma"/>
          <w:b/>
          <w:sz w:val="22"/>
          <w:szCs w:val="22"/>
        </w:rPr>
        <w:t>OSTALE DOLOČBE</w:t>
      </w:r>
    </w:p>
    <w:p w14:paraId="593C8FFC" w14:textId="77777777" w:rsidR="001064DA" w:rsidRPr="000D063B" w:rsidRDefault="001064DA" w:rsidP="00F46974">
      <w:pPr>
        <w:keepNext/>
        <w:keepLines/>
        <w:jc w:val="center"/>
        <w:rPr>
          <w:rFonts w:ascii="Tahoma" w:hAnsi="Tahoma" w:cs="Tahoma"/>
          <w:color w:val="000000"/>
        </w:rPr>
      </w:pPr>
    </w:p>
    <w:p w14:paraId="036C897F"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5E38388" w14:textId="77777777" w:rsidR="001064DA" w:rsidRPr="000D063B" w:rsidRDefault="001064DA" w:rsidP="00F46974">
      <w:pPr>
        <w:keepNext/>
        <w:keepLines/>
        <w:jc w:val="both"/>
        <w:rPr>
          <w:rFonts w:ascii="Tahoma" w:hAnsi="Tahoma" w:cs="Tahoma"/>
        </w:rPr>
      </w:pPr>
    </w:p>
    <w:p w14:paraId="3439F3AA" w14:textId="77777777" w:rsidR="001064DA" w:rsidRPr="000D063B" w:rsidRDefault="001064DA" w:rsidP="00F46974">
      <w:pPr>
        <w:keepNext/>
        <w:keepLines/>
        <w:tabs>
          <w:tab w:val="left" w:pos="4820"/>
        </w:tabs>
        <w:jc w:val="both"/>
        <w:rPr>
          <w:rFonts w:ascii="Tahoma" w:hAnsi="Tahoma" w:cs="Tahoma"/>
        </w:rPr>
      </w:pPr>
      <w:r w:rsidRPr="000D063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E4592F5" w14:textId="77777777" w:rsidR="001064DA" w:rsidRPr="000D063B" w:rsidRDefault="001064DA" w:rsidP="00F46974">
      <w:pPr>
        <w:keepNext/>
        <w:keepLines/>
        <w:tabs>
          <w:tab w:val="left" w:pos="4820"/>
        </w:tabs>
        <w:jc w:val="both"/>
        <w:rPr>
          <w:rFonts w:ascii="Tahoma" w:hAnsi="Tahoma" w:cs="Tahoma"/>
        </w:rPr>
      </w:pPr>
    </w:p>
    <w:p w14:paraId="3E237E72"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2B6B327" w14:textId="77777777" w:rsidR="001064DA" w:rsidRPr="000D063B" w:rsidRDefault="001064DA" w:rsidP="00F46974">
      <w:pPr>
        <w:keepNext/>
        <w:keepLines/>
        <w:tabs>
          <w:tab w:val="left" w:pos="4820"/>
        </w:tabs>
        <w:jc w:val="both"/>
        <w:rPr>
          <w:rFonts w:ascii="Tahoma" w:hAnsi="Tahoma" w:cs="Tahoma"/>
        </w:rPr>
      </w:pPr>
    </w:p>
    <w:p w14:paraId="6603D3E7" w14:textId="77777777" w:rsidR="001064DA" w:rsidRPr="000D063B" w:rsidRDefault="001064DA" w:rsidP="00F46974">
      <w:pPr>
        <w:keepNext/>
        <w:keepLines/>
        <w:tabs>
          <w:tab w:val="left" w:pos="4820"/>
        </w:tabs>
        <w:jc w:val="both"/>
        <w:rPr>
          <w:rFonts w:ascii="Tahoma" w:hAnsi="Tahoma" w:cs="Tahoma"/>
        </w:rPr>
      </w:pPr>
      <w:r w:rsidRPr="000D063B">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3BE5451F" w14:textId="77777777" w:rsidR="001064DA" w:rsidRPr="000D063B" w:rsidRDefault="001064DA" w:rsidP="00F46974">
      <w:pPr>
        <w:keepNext/>
        <w:keepLines/>
        <w:tabs>
          <w:tab w:val="left" w:pos="4820"/>
        </w:tabs>
        <w:jc w:val="both"/>
        <w:rPr>
          <w:rFonts w:ascii="Tahoma" w:hAnsi="Tahoma" w:cs="Tahoma"/>
        </w:rPr>
      </w:pPr>
    </w:p>
    <w:p w14:paraId="659987EE" w14:textId="77777777" w:rsidR="001064DA" w:rsidRPr="000D063B" w:rsidRDefault="001064DA" w:rsidP="00F46974">
      <w:pPr>
        <w:keepNext/>
        <w:keepLines/>
        <w:tabs>
          <w:tab w:val="left" w:pos="4820"/>
        </w:tabs>
        <w:jc w:val="both"/>
        <w:rPr>
          <w:rFonts w:ascii="Tahoma" w:hAnsi="Tahoma" w:cs="Tahoma"/>
        </w:rPr>
      </w:pPr>
      <w:r w:rsidRPr="000D063B">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E00B537" w14:textId="77777777" w:rsidR="001064DA" w:rsidRPr="000D063B" w:rsidRDefault="001064DA" w:rsidP="00F46974">
      <w:pPr>
        <w:keepNext/>
        <w:keepLines/>
        <w:tabs>
          <w:tab w:val="left" w:pos="4820"/>
        </w:tabs>
        <w:jc w:val="both"/>
        <w:rPr>
          <w:rFonts w:ascii="Tahoma" w:hAnsi="Tahoma" w:cs="Tahoma"/>
        </w:rPr>
      </w:pPr>
    </w:p>
    <w:p w14:paraId="0C34CD36" w14:textId="77777777" w:rsidR="001064DA" w:rsidRDefault="001064DA" w:rsidP="00F46974">
      <w:pPr>
        <w:keepNext/>
        <w:keepLines/>
        <w:tabs>
          <w:tab w:val="left" w:pos="4820"/>
        </w:tabs>
        <w:jc w:val="both"/>
        <w:rPr>
          <w:rFonts w:ascii="Tahoma" w:hAnsi="Tahoma" w:cs="Tahoma"/>
        </w:rPr>
      </w:pPr>
      <w:r w:rsidRPr="000D063B">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w:t>
      </w:r>
    </w:p>
    <w:p w14:paraId="60B13601" w14:textId="77777777" w:rsidR="001064DA" w:rsidRDefault="001064DA" w:rsidP="00F46974">
      <w:pPr>
        <w:keepNext/>
        <w:keepLines/>
        <w:tabs>
          <w:tab w:val="left" w:pos="4820"/>
        </w:tabs>
        <w:jc w:val="both"/>
        <w:rPr>
          <w:rFonts w:ascii="Tahoma" w:hAnsi="Tahoma" w:cs="Tahoma"/>
        </w:rPr>
      </w:pPr>
    </w:p>
    <w:p w14:paraId="545464EB" w14:textId="77777777" w:rsidR="001064DA" w:rsidRDefault="001064DA" w:rsidP="00F46974">
      <w:pPr>
        <w:keepNext/>
        <w:keepLines/>
        <w:tabs>
          <w:tab w:val="left" w:pos="4820"/>
        </w:tabs>
        <w:jc w:val="both"/>
        <w:rPr>
          <w:rFonts w:ascii="Tahoma" w:hAnsi="Tahoma" w:cs="Tahoma"/>
        </w:rPr>
      </w:pPr>
    </w:p>
    <w:p w14:paraId="44B07CD0"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41B1118D" w14:textId="77777777" w:rsidR="001064DA" w:rsidRPr="000D063B" w:rsidRDefault="001064DA" w:rsidP="00F46974">
      <w:pPr>
        <w:keepNext/>
        <w:keepLines/>
        <w:tabs>
          <w:tab w:val="left" w:pos="4820"/>
        </w:tabs>
        <w:jc w:val="both"/>
        <w:rPr>
          <w:rFonts w:ascii="Tahoma" w:hAnsi="Tahoma" w:cs="Tahoma"/>
        </w:rPr>
      </w:pPr>
    </w:p>
    <w:p w14:paraId="40FB2DD5" w14:textId="77777777" w:rsidR="001064DA" w:rsidRDefault="001064DA" w:rsidP="00F46974">
      <w:pPr>
        <w:keepNext/>
        <w:keepLines/>
        <w:tabs>
          <w:tab w:val="left" w:pos="4820"/>
        </w:tabs>
        <w:jc w:val="both"/>
        <w:rPr>
          <w:rFonts w:ascii="Tahoma" w:hAnsi="Tahoma" w:cs="Tahoma"/>
        </w:rPr>
      </w:pPr>
      <w:r w:rsidRPr="000D063B">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7F1A1586" w14:textId="77777777" w:rsidR="001064DA" w:rsidRDefault="001064DA" w:rsidP="00F46974">
      <w:pPr>
        <w:keepNext/>
        <w:keepLines/>
        <w:tabs>
          <w:tab w:val="left" w:pos="4820"/>
        </w:tabs>
        <w:jc w:val="both"/>
        <w:rPr>
          <w:rFonts w:ascii="Tahoma" w:hAnsi="Tahoma" w:cs="Tahoma"/>
        </w:rPr>
      </w:pPr>
    </w:p>
    <w:p w14:paraId="26B8AB05" w14:textId="77777777" w:rsidR="001064DA" w:rsidRDefault="001064DA" w:rsidP="00F46974">
      <w:pPr>
        <w:keepNext/>
        <w:keepLines/>
        <w:tabs>
          <w:tab w:val="left" w:pos="4820"/>
        </w:tabs>
        <w:jc w:val="both"/>
        <w:rPr>
          <w:rFonts w:ascii="Tahoma" w:hAnsi="Tahoma" w:cs="Tahoma"/>
        </w:rPr>
      </w:pPr>
    </w:p>
    <w:p w14:paraId="1585A3AE" w14:textId="77777777" w:rsidR="001064DA" w:rsidRDefault="001064DA" w:rsidP="00F46974">
      <w:pPr>
        <w:keepNext/>
        <w:keepLines/>
        <w:numPr>
          <w:ilvl w:val="0"/>
          <w:numId w:val="35"/>
        </w:numPr>
        <w:suppressAutoHyphens/>
        <w:ind w:left="426" w:hanging="426"/>
        <w:jc w:val="center"/>
        <w:rPr>
          <w:rFonts w:ascii="Tahoma" w:hAnsi="Tahoma" w:cs="Tahoma"/>
          <w:color w:val="000000"/>
        </w:rPr>
      </w:pPr>
      <w:r>
        <w:rPr>
          <w:rFonts w:ascii="Tahoma" w:hAnsi="Tahoma" w:cs="Tahoma"/>
          <w:color w:val="000000"/>
        </w:rPr>
        <w:t>č</w:t>
      </w:r>
      <w:r w:rsidRPr="000D063B">
        <w:rPr>
          <w:rFonts w:ascii="Tahoma" w:hAnsi="Tahoma" w:cs="Tahoma"/>
          <w:color w:val="000000"/>
        </w:rPr>
        <w:t>len</w:t>
      </w:r>
    </w:p>
    <w:p w14:paraId="42E4FAEA" w14:textId="77777777" w:rsidR="001064DA" w:rsidRPr="000D063B" w:rsidRDefault="001064DA" w:rsidP="00F46974">
      <w:pPr>
        <w:keepNext/>
        <w:keepLines/>
        <w:tabs>
          <w:tab w:val="left" w:pos="4820"/>
        </w:tabs>
        <w:jc w:val="both"/>
        <w:rPr>
          <w:rFonts w:ascii="Tahoma" w:hAnsi="Tahoma" w:cs="Tahoma"/>
        </w:rPr>
      </w:pPr>
    </w:p>
    <w:p w14:paraId="657ABF64" w14:textId="0F7953F7" w:rsidR="001064DA" w:rsidRDefault="001064DA" w:rsidP="00F46974">
      <w:pPr>
        <w:keepNext/>
        <w:keepLines/>
        <w:tabs>
          <w:tab w:val="left" w:pos="4820"/>
        </w:tabs>
        <w:jc w:val="both"/>
        <w:rPr>
          <w:rFonts w:ascii="Tahoma" w:hAnsi="Tahoma" w:cs="Tahoma"/>
        </w:rPr>
      </w:pPr>
      <w:r w:rsidRPr="000D063B">
        <w:rPr>
          <w:rFonts w:ascii="Tahoma" w:hAnsi="Tahoma" w:cs="Tahoma"/>
        </w:rPr>
        <w:t>Za urejanje razmerij, ki niso urejena s tem okvirnim sporazumom, se uporabljajo določila Obligacijskega zakonika.</w:t>
      </w:r>
    </w:p>
    <w:p w14:paraId="3C96F669" w14:textId="2FF1B441" w:rsidR="0081495C" w:rsidRDefault="0081495C" w:rsidP="00F46974">
      <w:pPr>
        <w:keepNext/>
        <w:keepLines/>
        <w:tabs>
          <w:tab w:val="left" w:pos="4820"/>
        </w:tabs>
        <w:jc w:val="both"/>
        <w:rPr>
          <w:rFonts w:ascii="Tahoma" w:hAnsi="Tahoma" w:cs="Tahoma"/>
        </w:rPr>
      </w:pPr>
    </w:p>
    <w:p w14:paraId="669CF708" w14:textId="77777777" w:rsidR="0081495C" w:rsidRPr="000D063B" w:rsidRDefault="0081495C" w:rsidP="00F46974">
      <w:pPr>
        <w:keepNext/>
        <w:keepLines/>
        <w:tabs>
          <w:tab w:val="left" w:pos="4820"/>
        </w:tabs>
        <w:jc w:val="both"/>
        <w:rPr>
          <w:rFonts w:ascii="Tahoma" w:hAnsi="Tahoma" w:cs="Tahoma"/>
        </w:rPr>
      </w:pPr>
    </w:p>
    <w:p w14:paraId="2D8D9798" w14:textId="0F5FF90C" w:rsidR="00174D8D" w:rsidRPr="000D063B" w:rsidRDefault="001064DA" w:rsidP="00F46974">
      <w:pPr>
        <w:keepNext/>
        <w:keepLines/>
        <w:tabs>
          <w:tab w:val="left" w:pos="4820"/>
        </w:tabs>
        <w:jc w:val="both"/>
        <w:rPr>
          <w:rFonts w:ascii="Tahoma" w:hAnsi="Tahoma" w:cs="Tahoma"/>
        </w:rPr>
      </w:pPr>
      <w:r w:rsidRPr="000D063B">
        <w:rPr>
          <w:rFonts w:ascii="Tahoma" w:hAnsi="Tahoma" w:cs="Tahoma"/>
        </w:rPr>
        <w:t xml:space="preserve"> </w:t>
      </w:r>
    </w:p>
    <w:p w14:paraId="68E01888"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781A1ABB" w14:textId="77777777" w:rsidR="001064DA" w:rsidRPr="000D063B" w:rsidRDefault="001064DA" w:rsidP="00F46974">
      <w:pPr>
        <w:keepNext/>
        <w:keepLines/>
        <w:tabs>
          <w:tab w:val="left" w:pos="4820"/>
        </w:tabs>
        <w:jc w:val="both"/>
        <w:rPr>
          <w:rFonts w:ascii="Tahoma" w:hAnsi="Tahoma" w:cs="Tahoma"/>
        </w:rPr>
      </w:pPr>
    </w:p>
    <w:p w14:paraId="1C806568" w14:textId="77777777" w:rsidR="001064DA" w:rsidRPr="000D063B" w:rsidRDefault="001064DA" w:rsidP="00F46974">
      <w:pPr>
        <w:keepNext/>
        <w:keepLines/>
        <w:tabs>
          <w:tab w:val="left" w:pos="4820"/>
        </w:tabs>
        <w:jc w:val="both"/>
        <w:rPr>
          <w:rFonts w:ascii="Tahoma" w:hAnsi="Tahoma" w:cs="Tahoma"/>
        </w:rPr>
      </w:pPr>
      <w:r w:rsidRPr="000D063B">
        <w:rPr>
          <w:rFonts w:ascii="Tahoma" w:hAnsi="Tahoma" w:cs="Tahoma"/>
        </w:rPr>
        <w:t>Priloge so neločljivi sestavni del tega okvirnega sporazuma.</w:t>
      </w:r>
    </w:p>
    <w:p w14:paraId="04BF08CC" w14:textId="77777777" w:rsidR="001064DA" w:rsidRPr="000D063B" w:rsidRDefault="001064DA" w:rsidP="00F46974">
      <w:pPr>
        <w:keepNext/>
        <w:keepLines/>
        <w:tabs>
          <w:tab w:val="left" w:pos="4820"/>
        </w:tabs>
        <w:jc w:val="both"/>
        <w:rPr>
          <w:rFonts w:ascii="Tahoma" w:hAnsi="Tahoma" w:cs="Tahoma"/>
        </w:rPr>
      </w:pPr>
    </w:p>
    <w:p w14:paraId="2FC12E8F" w14:textId="77777777" w:rsidR="001064DA" w:rsidRPr="000D063B" w:rsidRDefault="001064DA" w:rsidP="00F46974">
      <w:pPr>
        <w:keepNext/>
        <w:keepLines/>
        <w:numPr>
          <w:ilvl w:val="0"/>
          <w:numId w:val="35"/>
        </w:numPr>
        <w:suppressAutoHyphens/>
        <w:ind w:left="426" w:hanging="426"/>
        <w:jc w:val="center"/>
        <w:rPr>
          <w:rFonts w:ascii="Tahoma" w:hAnsi="Tahoma" w:cs="Tahoma"/>
          <w:color w:val="000000"/>
        </w:rPr>
      </w:pPr>
      <w:r w:rsidRPr="000D063B">
        <w:rPr>
          <w:rFonts w:ascii="Tahoma" w:hAnsi="Tahoma" w:cs="Tahoma"/>
          <w:color w:val="000000"/>
        </w:rPr>
        <w:t>člen</w:t>
      </w:r>
    </w:p>
    <w:p w14:paraId="2124037C" w14:textId="77777777" w:rsidR="001064DA" w:rsidRPr="000D063B" w:rsidRDefault="001064DA" w:rsidP="00F46974">
      <w:pPr>
        <w:keepNext/>
        <w:keepLines/>
        <w:tabs>
          <w:tab w:val="left" w:pos="4820"/>
        </w:tabs>
        <w:jc w:val="both"/>
        <w:rPr>
          <w:rFonts w:ascii="Tahoma" w:hAnsi="Tahoma" w:cs="Tahoma"/>
        </w:rPr>
      </w:pPr>
    </w:p>
    <w:p w14:paraId="7DA67639" w14:textId="0D4E6C4F" w:rsidR="001064DA" w:rsidRPr="000D063B" w:rsidRDefault="001064DA" w:rsidP="00F46974">
      <w:pPr>
        <w:keepNext/>
        <w:keepLines/>
        <w:tabs>
          <w:tab w:val="left" w:pos="4820"/>
        </w:tabs>
        <w:jc w:val="both"/>
        <w:rPr>
          <w:rFonts w:ascii="Tahoma" w:hAnsi="Tahoma" w:cs="Tahoma"/>
        </w:rPr>
      </w:pPr>
      <w:r w:rsidRPr="000D063B">
        <w:rPr>
          <w:rFonts w:ascii="Tahoma" w:hAnsi="Tahoma" w:cs="Tahoma"/>
        </w:rPr>
        <w:t>Okvirni sporazu</w:t>
      </w:r>
      <w:r w:rsidR="00174D8D">
        <w:rPr>
          <w:rFonts w:ascii="Tahoma" w:hAnsi="Tahoma" w:cs="Tahoma"/>
        </w:rPr>
        <w:t>m je sestavljen in podpisan v treh (3</w:t>
      </w:r>
      <w:r w:rsidRPr="000D063B">
        <w:rPr>
          <w:rFonts w:ascii="Tahoma" w:hAnsi="Tahoma" w:cs="Tahoma"/>
        </w:rPr>
        <w:t>) enakih izvodih,</w:t>
      </w:r>
      <w:r w:rsidR="00174D8D">
        <w:rPr>
          <w:rFonts w:ascii="Tahoma" w:hAnsi="Tahoma" w:cs="Tahoma"/>
        </w:rPr>
        <w:t xml:space="preserve"> od katerih prejme naročnik dva </w:t>
      </w:r>
      <w:r w:rsidRPr="000D063B">
        <w:rPr>
          <w:rFonts w:ascii="Tahoma" w:hAnsi="Tahoma" w:cs="Tahoma"/>
        </w:rPr>
        <w:t>(</w:t>
      </w:r>
      <w:r w:rsidR="00174D8D">
        <w:rPr>
          <w:rFonts w:ascii="Tahoma" w:hAnsi="Tahoma" w:cs="Tahoma"/>
        </w:rPr>
        <w:t>2</w:t>
      </w:r>
      <w:r w:rsidRPr="000D063B">
        <w:rPr>
          <w:rFonts w:ascii="Tahoma" w:hAnsi="Tahoma" w:cs="Tahoma"/>
        </w:rPr>
        <w:t>) izvod</w:t>
      </w:r>
      <w:r w:rsidR="00174D8D">
        <w:rPr>
          <w:rFonts w:ascii="Tahoma" w:hAnsi="Tahoma" w:cs="Tahoma"/>
        </w:rPr>
        <w:t>a</w:t>
      </w:r>
      <w:r w:rsidRPr="000D063B">
        <w:rPr>
          <w:rFonts w:ascii="Tahoma" w:hAnsi="Tahoma" w:cs="Tahoma"/>
        </w:rPr>
        <w:t xml:space="preserve"> in izvajalec </w:t>
      </w:r>
      <w:r w:rsidR="00174D8D">
        <w:rPr>
          <w:rFonts w:ascii="Tahoma" w:hAnsi="Tahoma" w:cs="Tahoma"/>
        </w:rPr>
        <w:t>en (1</w:t>
      </w:r>
      <w:r w:rsidRPr="000D063B">
        <w:rPr>
          <w:rFonts w:ascii="Tahoma" w:hAnsi="Tahoma" w:cs="Tahoma"/>
        </w:rPr>
        <w:t xml:space="preserve">) izvod. </w:t>
      </w:r>
    </w:p>
    <w:p w14:paraId="7612622A" w14:textId="77777777" w:rsidR="001064DA" w:rsidRDefault="001064DA" w:rsidP="00F46974">
      <w:pPr>
        <w:keepNext/>
        <w:keepLines/>
        <w:tabs>
          <w:tab w:val="left" w:pos="1134"/>
          <w:tab w:val="left" w:pos="4820"/>
        </w:tabs>
        <w:jc w:val="both"/>
        <w:rPr>
          <w:rFonts w:ascii="Tahoma" w:hAnsi="Tahoma" w:cs="Tahoma"/>
        </w:rPr>
      </w:pPr>
    </w:p>
    <w:p w14:paraId="3A4CD008" w14:textId="77777777" w:rsidR="001064DA" w:rsidRDefault="001064DA" w:rsidP="00F46974">
      <w:pPr>
        <w:keepNext/>
        <w:keepLines/>
        <w:tabs>
          <w:tab w:val="left" w:pos="1134"/>
          <w:tab w:val="left" w:pos="4820"/>
        </w:tabs>
        <w:jc w:val="both"/>
        <w:rPr>
          <w:rFonts w:ascii="Tahoma" w:hAnsi="Tahoma" w:cs="Tahoma"/>
        </w:rPr>
      </w:pPr>
    </w:p>
    <w:p w14:paraId="2FD5969A" w14:textId="77777777" w:rsidR="001064DA" w:rsidRDefault="001064DA" w:rsidP="00F46974">
      <w:pPr>
        <w:keepNext/>
        <w:keepLines/>
        <w:tabs>
          <w:tab w:val="left" w:pos="1134"/>
          <w:tab w:val="left" w:pos="4820"/>
        </w:tabs>
        <w:jc w:val="both"/>
        <w:rPr>
          <w:rFonts w:ascii="Tahoma" w:hAnsi="Tahoma" w:cs="Tahoma"/>
        </w:rPr>
      </w:pPr>
    </w:p>
    <w:p w14:paraId="2FFF67AA" w14:textId="77777777" w:rsidR="001064DA" w:rsidRDefault="001064DA" w:rsidP="00F46974">
      <w:pPr>
        <w:keepNext/>
        <w:keepLines/>
        <w:tabs>
          <w:tab w:val="left" w:pos="1134"/>
          <w:tab w:val="left" w:pos="4820"/>
        </w:tabs>
        <w:jc w:val="both"/>
        <w:rPr>
          <w:rFonts w:ascii="Tahoma" w:hAnsi="Tahoma" w:cs="Tahoma"/>
        </w:rPr>
      </w:pPr>
    </w:p>
    <w:p w14:paraId="7438B6CD" w14:textId="77777777" w:rsidR="001064DA" w:rsidRDefault="001064DA" w:rsidP="00F46974">
      <w:pPr>
        <w:keepNext/>
        <w:keepLines/>
        <w:tabs>
          <w:tab w:val="left" w:pos="1134"/>
          <w:tab w:val="left" w:pos="4820"/>
        </w:tabs>
        <w:jc w:val="both"/>
        <w:rPr>
          <w:rFonts w:ascii="Tahoma" w:hAnsi="Tahoma" w:cs="Tahoma"/>
        </w:rPr>
      </w:pPr>
    </w:p>
    <w:p w14:paraId="3EC9D2B4" w14:textId="77777777" w:rsidR="001064DA" w:rsidRDefault="001064DA" w:rsidP="00F46974">
      <w:pPr>
        <w:keepNext/>
        <w:keepLines/>
        <w:tabs>
          <w:tab w:val="left" w:pos="1134"/>
          <w:tab w:val="left" w:pos="4820"/>
        </w:tabs>
        <w:jc w:val="both"/>
        <w:rPr>
          <w:rFonts w:ascii="Tahoma" w:hAnsi="Tahoma" w:cs="Tahoma"/>
        </w:rPr>
      </w:pPr>
    </w:p>
    <w:p w14:paraId="5FA52386" w14:textId="77777777" w:rsidR="001064DA" w:rsidRPr="000D063B" w:rsidRDefault="001064DA" w:rsidP="00F46974">
      <w:pPr>
        <w:keepNext/>
        <w:keepLines/>
        <w:tabs>
          <w:tab w:val="left" w:pos="1134"/>
          <w:tab w:val="left" w:pos="4820"/>
        </w:tabs>
        <w:jc w:val="both"/>
        <w:rPr>
          <w:rFonts w:ascii="Tahoma" w:hAnsi="Tahoma" w:cs="Tahoma"/>
        </w:rPr>
      </w:pPr>
    </w:p>
    <w:p w14:paraId="5D50A73E" w14:textId="77777777" w:rsidR="001064DA" w:rsidRPr="000D063B" w:rsidRDefault="001064DA" w:rsidP="00F46974">
      <w:pPr>
        <w:keepNext/>
        <w:keepLines/>
        <w:tabs>
          <w:tab w:val="left" w:pos="5387"/>
        </w:tabs>
        <w:jc w:val="both"/>
        <w:rPr>
          <w:rFonts w:ascii="Tahoma" w:hAnsi="Tahoma" w:cs="Tahoma"/>
        </w:rPr>
      </w:pPr>
      <w:r w:rsidRPr="000D063B">
        <w:rPr>
          <w:rFonts w:ascii="Tahoma" w:hAnsi="Tahoma" w:cs="Tahoma"/>
        </w:rPr>
        <w:t>_______________, dne ___________</w:t>
      </w:r>
      <w:r w:rsidRPr="000D063B">
        <w:rPr>
          <w:rFonts w:ascii="Tahoma" w:hAnsi="Tahoma" w:cs="Tahoma"/>
        </w:rPr>
        <w:tab/>
        <w:t>Ljubljana, dne __________</w:t>
      </w:r>
    </w:p>
    <w:p w14:paraId="7A2CCE03" w14:textId="77777777" w:rsidR="001064DA" w:rsidRDefault="001064DA" w:rsidP="00F46974">
      <w:pPr>
        <w:keepNext/>
        <w:keepLines/>
        <w:tabs>
          <w:tab w:val="left" w:pos="4820"/>
        </w:tabs>
        <w:jc w:val="both"/>
        <w:rPr>
          <w:rFonts w:ascii="Tahoma" w:hAnsi="Tahoma" w:cs="Tahoma"/>
        </w:rPr>
      </w:pPr>
    </w:p>
    <w:p w14:paraId="23E836C9" w14:textId="77777777" w:rsidR="001064DA" w:rsidRDefault="001064DA" w:rsidP="00F46974">
      <w:pPr>
        <w:keepNext/>
        <w:keepLines/>
        <w:tabs>
          <w:tab w:val="left" w:pos="4820"/>
        </w:tabs>
        <w:jc w:val="both"/>
        <w:rPr>
          <w:rFonts w:ascii="Tahoma" w:hAnsi="Tahoma" w:cs="Tahoma"/>
        </w:rPr>
      </w:pPr>
    </w:p>
    <w:p w14:paraId="1E8A93DD" w14:textId="77777777" w:rsidR="001064DA" w:rsidRPr="000D063B" w:rsidRDefault="001064DA" w:rsidP="00F46974">
      <w:pPr>
        <w:keepNext/>
        <w:keepLines/>
        <w:tabs>
          <w:tab w:val="left" w:pos="5387"/>
        </w:tabs>
        <w:jc w:val="both"/>
        <w:rPr>
          <w:rFonts w:ascii="Tahoma" w:hAnsi="Tahoma" w:cs="Tahoma"/>
        </w:rPr>
      </w:pPr>
    </w:p>
    <w:p w14:paraId="45574CC4" w14:textId="77777777" w:rsidR="001064DA" w:rsidRPr="000D063B" w:rsidRDefault="001064DA" w:rsidP="00F46974">
      <w:pPr>
        <w:keepNext/>
        <w:keepLines/>
        <w:tabs>
          <w:tab w:val="left" w:pos="5387"/>
        </w:tabs>
        <w:jc w:val="both"/>
        <w:rPr>
          <w:rFonts w:ascii="Tahoma" w:hAnsi="Tahoma" w:cs="Tahoma"/>
        </w:rPr>
      </w:pPr>
      <w:r w:rsidRPr="000D063B">
        <w:rPr>
          <w:rFonts w:ascii="Tahoma" w:hAnsi="Tahoma" w:cs="Tahoma"/>
        </w:rPr>
        <w:t>IZVAJALEC:</w:t>
      </w:r>
      <w:r w:rsidRPr="000D063B">
        <w:rPr>
          <w:rFonts w:ascii="Tahoma" w:hAnsi="Tahoma" w:cs="Tahoma"/>
        </w:rPr>
        <w:tab/>
        <w:t>NAROČNIK:</w:t>
      </w:r>
      <w:r w:rsidRPr="000D063B">
        <w:rPr>
          <w:rFonts w:ascii="Tahoma" w:hAnsi="Tahoma" w:cs="Tahoma"/>
        </w:rPr>
        <w:tab/>
      </w:r>
    </w:p>
    <w:p w14:paraId="4128DFFB" w14:textId="77777777" w:rsidR="001064DA" w:rsidRPr="000D063B" w:rsidRDefault="001064DA" w:rsidP="00F46974">
      <w:pPr>
        <w:keepNext/>
        <w:keepLines/>
        <w:tabs>
          <w:tab w:val="left" w:pos="5387"/>
        </w:tabs>
        <w:ind w:right="-851"/>
        <w:jc w:val="both"/>
        <w:rPr>
          <w:rFonts w:ascii="Tahoma" w:hAnsi="Tahoma" w:cs="Tahoma"/>
        </w:rPr>
      </w:pPr>
      <w:r w:rsidRPr="000D063B">
        <w:rPr>
          <w:rFonts w:ascii="Tahoma" w:hAnsi="Tahoma" w:cs="Tahoma"/>
        </w:rPr>
        <w:tab/>
      </w:r>
    </w:p>
    <w:p w14:paraId="296A6F43" w14:textId="77777777" w:rsidR="002868F7" w:rsidRDefault="001064DA" w:rsidP="001064DA">
      <w:pPr>
        <w:keepNext/>
        <w:keepLines/>
        <w:tabs>
          <w:tab w:val="left" w:pos="5387"/>
        </w:tabs>
        <w:ind w:left="5387"/>
        <w:jc w:val="both"/>
        <w:rPr>
          <w:rFonts w:ascii="Tahoma" w:hAnsi="Tahoma" w:cs="Tahoma"/>
        </w:rPr>
      </w:pPr>
      <w:r w:rsidRPr="000D063B">
        <w:rPr>
          <w:rFonts w:ascii="Tahoma" w:hAnsi="Tahoma" w:cs="Tahoma"/>
        </w:rPr>
        <w:t xml:space="preserve">JAVNO PODJETJE LJUBLJANSKI </w:t>
      </w:r>
    </w:p>
    <w:p w14:paraId="582585C9" w14:textId="77777777" w:rsidR="001064DA" w:rsidRPr="000D063B" w:rsidRDefault="001064DA" w:rsidP="001064DA">
      <w:pPr>
        <w:keepNext/>
        <w:keepLines/>
        <w:tabs>
          <w:tab w:val="left" w:pos="5387"/>
        </w:tabs>
        <w:ind w:left="5387"/>
        <w:jc w:val="both"/>
        <w:rPr>
          <w:rFonts w:ascii="Tahoma" w:hAnsi="Tahoma" w:cs="Tahoma"/>
        </w:rPr>
      </w:pPr>
      <w:r w:rsidRPr="000D063B">
        <w:rPr>
          <w:rFonts w:ascii="Tahoma" w:hAnsi="Tahoma" w:cs="Tahoma"/>
        </w:rPr>
        <w:t>POTNIŠKI PROMET, d.o.o.</w:t>
      </w:r>
    </w:p>
    <w:p w14:paraId="328A558C" w14:textId="77777777" w:rsidR="001064DA" w:rsidRPr="000D063B" w:rsidRDefault="001064DA" w:rsidP="001064DA">
      <w:pPr>
        <w:keepNext/>
        <w:keepLines/>
        <w:tabs>
          <w:tab w:val="left" w:pos="5387"/>
        </w:tabs>
        <w:jc w:val="both"/>
        <w:rPr>
          <w:rFonts w:ascii="Tahoma" w:hAnsi="Tahoma" w:cs="Tahoma"/>
        </w:rPr>
      </w:pPr>
    </w:p>
    <w:p w14:paraId="0000BA6C" w14:textId="77777777" w:rsidR="001064DA" w:rsidRDefault="001064DA" w:rsidP="001064DA">
      <w:pPr>
        <w:keepNext/>
        <w:keepLines/>
        <w:tabs>
          <w:tab w:val="left" w:pos="5387"/>
        </w:tabs>
        <w:jc w:val="both"/>
        <w:rPr>
          <w:rFonts w:ascii="Tahoma" w:hAnsi="Tahoma" w:cs="Tahoma"/>
        </w:rPr>
      </w:pPr>
      <w:r w:rsidRPr="000D063B">
        <w:rPr>
          <w:rFonts w:ascii="Tahoma" w:hAnsi="Tahoma" w:cs="Tahoma"/>
        </w:rPr>
        <w:tab/>
        <w:t>Direktor:</w:t>
      </w:r>
      <w:r w:rsidRPr="000D063B">
        <w:rPr>
          <w:rFonts w:ascii="Tahoma" w:hAnsi="Tahoma" w:cs="Tahoma"/>
        </w:rPr>
        <w:tab/>
      </w:r>
    </w:p>
    <w:p w14:paraId="36FC7D8D" w14:textId="77777777" w:rsidR="001064DA" w:rsidRPr="000D063B" w:rsidRDefault="001064DA" w:rsidP="001064DA">
      <w:pPr>
        <w:keepNext/>
        <w:keepLines/>
        <w:tabs>
          <w:tab w:val="left" w:pos="5387"/>
        </w:tabs>
        <w:jc w:val="both"/>
        <w:rPr>
          <w:rFonts w:ascii="Tahoma" w:hAnsi="Tahoma" w:cs="Tahoma"/>
        </w:rPr>
      </w:pPr>
    </w:p>
    <w:p w14:paraId="0F696C89" w14:textId="77777777" w:rsidR="001064DA" w:rsidRPr="000D063B" w:rsidRDefault="001064DA" w:rsidP="001064DA">
      <w:pPr>
        <w:keepNext/>
        <w:keepLines/>
        <w:tabs>
          <w:tab w:val="left" w:pos="5387"/>
        </w:tabs>
        <w:jc w:val="both"/>
        <w:rPr>
          <w:rFonts w:ascii="Tahoma" w:hAnsi="Tahoma" w:cs="Tahoma"/>
        </w:rPr>
      </w:pPr>
      <w:r w:rsidRPr="000D063B">
        <w:rPr>
          <w:rFonts w:ascii="Tahoma" w:hAnsi="Tahoma" w:cs="Tahoma"/>
        </w:rPr>
        <w:tab/>
        <w:t>Peter Horvat</w:t>
      </w:r>
    </w:p>
    <w:p w14:paraId="5A756AA8" w14:textId="77777777" w:rsidR="001064DA" w:rsidRPr="000D063B" w:rsidRDefault="001064DA" w:rsidP="001064DA">
      <w:pPr>
        <w:keepNext/>
        <w:keepLines/>
        <w:tabs>
          <w:tab w:val="left" w:pos="5387"/>
        </w:tabs>
        <w:jc w:val="both"/>
        <w:rPr>
          <w:rFonts w:ascii="Tahoma" w:hAnsi="Tahoma" w:cs="Tahoma"/>
        </w:rPr>
      </w:pPr>
    </w:p>
    <w:p w14:paraId="65899349" w14:textId="77777777" w:rsidR="001064DA" w:rsidRPr="000D063B" w:rsidRDefault="001064DA" w:rsidP="001064DA">
      <w:pPr>
        <w:keepNext/>
        <w:keepLines/>
        <w:tabs>
          <w:tab w:val="left" w:pos="4962"/>
        </w:tabs>
        <w:rPr>
          <w:rFonts w:ascii="Tahoma" w:hAnsi="Tahoma" w:cs="Tahoma"/>
          <w:b/>
        </w:rPr>
      </w:pPr>
    </w:p>
    <w:p w14:paraId="69E432B4" w14:textId="77777777" w:rsidR="001064DA" w:rsidRDefault="001064DA" w:rsidP="001064DA">
      <w:pPr>
        <w:keepNext/>
        <w:keepLines/>
        <w:tabs>
          <w:tab w:val="left" w:pos="4962"/>
        </w:tabs>
        <w:rPr>
          <w:rFonts w:ascii="Tahoma" w:hAnsi="Tahoma" w:cs="Tahoma"/>
          <w:b/>
        </w:rPr>
      </w:pPr>
    </w:p>
    <w:p w14:paraId="727A25C3" w14:textId="77777777" w:rsidR="001064DA" w:rsidRDefault="001064DA" w:rsidP="001064DA">
      <w:pPr>
        <w:keepNext/>
        <w:keepLines/>
        <w:tabs>
          <w:tab w:val="left" w:pos="4962"/>
        </w:tabs>
        <w:rPr>
          <w:rFonts w:ascii="Tahoma" w:hAnsi="Tahoma" w:cs="Tahoma"/>
          <w:b/>
        </w:rPr>
      </w:pPr>
    </w:p>
    <w:p w14:paraId="5307AC24" w14:textId="77777777" w:rsidR="001064DA" w:rsidRDefault="001064DA" w:rsidP="001064DA">
      <w:pPr>
        <w:keepNext/>
        <w:keepLines/>
        <w:tabs>
          <w:tab w:val="left" w:pos="4962"/>
        </w:tabs>
        <w:rPr>
          <w:rFonts w:ascii="Tahoma" w:hAnsi="Tahoma" w:cs="Tahoma"/>
          <w:b/>
        </w:rPr>
      </w:pPr>
    </w:p>
    <w:p w14:paraId="6863B61F" w14:textId="77777777" w:rsidR="001064DA" w:rsidRDefault="001064DA" w:rsidP="001064DA">
      <w:pPr>
        <w:keepNext/>
        <w:keepLines/>
        <w:tabs>
          <w:tab w:val="left" w:pos="4962"/>
        </w:tabs>
        <w:rPr>
          <w:rFonts w:ascii="Tahoma" w:hAnsi="Tahoma" w:cs="Tahoma"/>
          <w:b/>
        </w:rPr>
      </w:pPr>
    </w:p>
    <w:p w14:paraId="544EA352" w14:textId="77777777" w:rsidR="001064DA" w:rsidRDefault="001064DA" w:rsidP="001064DA">
      <w:pPr>
        <w:keepNext/>
        <w:keepLines/>
        <w:tabs>
          <w:tab w:val="left" w:pos="4962"/>
        </w:tabs>
        <w:rPr>
          <w:rFonts w:ascii="Tahoma" w:hAnsi="Tahoma" w:cs="Tahoma"/>
          <w:b/>
        </w:rPr>
      </w:pPr>
    </w:p>
    <w:p w14:paraId="67DC5562" w14:textId="77777777" w:rsidR="00350F00" w:rsidRDefault="00350F00" w:rsidP="00B856AD">
      <w:pPr>
        <w:keepNext/>
        <w:keepLines/>
        <w:tabs>
          <w:tab w:val="left" w:pos="1134"/>
          <w:tab w:val="left" w:pos="4820"/>
        </w:tabs>
        <w:rPr>
          <w:rFonts w:ascii="Tahoma" w:hAnsi="Tahoma" w:cs="Tahoma"/>
        </w:rPr>
      </w:pPr>
    </w:p>
    <w:p w14:paraId="0AC46D37" w14:textId="77777777" w:rsidR="001064DA" w:rsidRDefault="001064DA" w:rsidP="00B856AD">
      <w:pPr>
        <w:keepNext/>
        <w:keepLines/>
        <w:tabs>
          <w:tab w:val="left" w:pos="1134"/>
          <w:tab w:val="left" w:pos="4820"/>
        </w:tabs>
        <w:rPr>
          <w:rFonts w:ascii="Tahoma" w:hAnsi="Tahoma" w:cs="Tahoma"/>
        </w:rPr>
      </w:pPr>
    </w:p>
    <w:p w14:paraId="2C9E9DF0" w14:textId="77777777" w:rsidR="001064DA" w:rsidRDefault="001064DA" w:rsidP="00B856AD">
      <w:pPr>
        <w:keepNext/>
        <w:keepLines/>
        <w:tabs>
          <w:tab w:val="left" w:pos="1134"/>
          <w:tab w:val="left" w:pos="4820"/>
        </w:tabs>
        <w:rPr>
          <w:rFonts w:ascii="Tahoma" w:hAnsi="Tahoma" w:cs="Tahoma"/>
        </w:rPr>
      </w:pPr>
    </w:p>
    <w:p w14:paraId="5C1DDA8D" w14:textId="77777777" w:rsidR="001064DA" w:rsidRDefault="001064DA" w:rsidP="00B856AD">
      <w:pPr>
        <w:keepNext/>
        <w:keepLines/>
        <w:tabs>
          <w:tab w:val="left" w:pos="1134"/>
          <w:tab w:val="left" w:pos="4820"/>
        </w:tabs>
        <w:rPr>
          <w:rFonts w:ascii="Tahoma" w:hAnsi="Tahoma" w:cs="Tahoma"/>
        </w:rPr>
      </w:pPr>
    </w:p>
    <w:p w14:paraId="00562F50" w14:textId="77777777" w:rsidR="001064DA" w:rsidRDefault="001064DA" w:rsidP="00B856AD">
      <w:pPr>
        <w:keepNext/>
        <w:keepLines/>
        <w:tabs>
          <w:tab w:val="left" w:pos="1134"/>
          <w:tab w:val="left" w:pos="4820"/>
        </w:tabs>
        <w:rPr>
          <w:rFonts w:ascii="Tahoma" w:hAnsi="Tahoma" w:cs="Tahoma"/>
        </w:rPr>
      </w:pPr>
    </w:p>
    <w:p w14:paraId="0561CC9C" w14:textId="77777777" w:rsidR="001064DA" w:rsidRDefault="001064DA" w:rsidP="00B856AD">
      <w:pPr>
        <w:keepNext/>
        <w:keepLines/>
        <w:tabs>
          <w:tab w:val="left" w:pos="1134"/>
          <w:tab w:val="left" w:pos="4820"/>
        </w:tabs>
        <w:rPr>
          <w:rFonts w:ascii="Tahoma" w:hAnsi="Tahoma" w:cs="Tahoma"/>
        </w:rPr>
      </w:pPr>
    </w:p>
    <w:p w14:paraId="13F32729" w14:textId="77777777" w:rsidR="001064DA" w:rsidRDefault="001064DA" w:rsidP="00B856AD">
      <w:pPr>
        <w:keepNext/>
        <w:keepLines/>
        <w:tabs>
          <w:tab w:val="left" w:pos="1134"/>
          <w:tab w:val="left" w:pos="4820"/>
        </w:tabs>
        <w:rPr>
          <w:rFonts w:ascii="Tahoma" w:hAnsi="Tahoma" w:cs="Tahoma"/>
        </w:rPr>
      </w:pPr>
    </w:p>
    <w:p w14:paraId="7232115D" w14:textId="77777777" w:rsidR="001064DA" w:rsidRDefault="001064DA" w:rsidP="00B856AD">
      <w:pPr>
        <w:keepNext/>
        <w:keepLines/>
        <w:tabs>
          <w:tab w:val="left" w:pos="1134"/>
          <w:tab w:val="left" w:pos="4820"/>
        </w:tabs>
        <w:rPr>
          <w:rFonts w:ascii="Tahoma" w:hAnsi="Tahoma" w:cs="Tahoma"/>
        </w:rPr>
      </w:pPr>
    </w:p>
    <w:p w14:paraId="05D12306" w14:textId="77777777" w:rsidR="00350F00" w:rsidRDefault="00350F00" w:rsidP="00B856AD">
      <w:pPr>
        <w:keepNext/>
        <w:keepLines/>
        <w:tabs>
          <w:tab w:val="left" w:pos="1134"/>
          <w:tab w:val="left" w:pos="4820"/>
        </w:tabs>
        <w:rPr>
          <w:rFonts w:ascii="Tahoma" w:hAnsi="Tahoma" w:cs="Tahoma"/>
        </w:rPr>
      </w:pPr>
    </w:p>
    <w:p w14:paraId="43394D35" w14:textId="77777777" w:rsidR="00350F00" w:rsidRDefault="00350F00" w:rsidP="00B856AD">
      <w:pPr>
        <w:keepNext/>
        <w:keepLines/>
        <w:tabs>
          <w:tab w:val="left" w:pos="1134"/>
          <w:tab w:val="left" w:pos="4820"/>
        </w:tabs>
        <w:rPr>
          <w:rFonts w:ascii="Tahoma" w:hAnsi="Tahoma" w:cs="Tahoma"/>
        </w:rPr>
      </w:pPr>
    </w:p>
    <w:p w14:paraId="0853D4A8" w14:textId="77777777" w:rsidR="00350F00" w:rsidRDefault="00350F00" w:rsidP="00B856AD">
      <w:pPr>
        <w:keepNext/>
        <w:keepLines/>
        <w:tabs>
          <w:tab w:val="left" w:pos="1134"/>
          <w:tab w:val="left" w:pos="4820"/>
        </w:tabs>
        <w:rPr>
          <w:rFonts w:ascii="Tahoma" w:hAnsi="Tahoma" w:cs="Tahoma"/>
        </w:rPr>
      </w:pPr>
    </w:p>
    <w:p w14:paraId="1311E1D0" w14:textId="77777777" w:rsidR="00350F00" w:rsidRDefault="00350F00" w:rsidP="00B856AD">
      <w:pPr>
        <w:keepNext/>
        <w:keepLines/>
        <w:tabs>
          <w:tab w:val="left" w:pos="1134"/>
          <w:tab w:val="left" w:pos="4820"/>
        </w:tabs>
        <w:rPr>
          <w:rFonts w:ascii="Tahoma" w:hAnsi="Tahoma" w:cs="Tahoma"/>
        </w:rPr>
      </w:pPr>
    </w:p>
    <w:p w14:paraId="3010A58E" w14:textId="77777777" w:rsidR="00350F00" w:rsidRDefault="00350F00" w:rsidP="00B856AD">
      <w:pPr>
        <w:keepNext/>
        <w:keepLines/>
        <w:tabs>
          <w:tab w:val="left" w:pos="1134"/>
          <w:tab w:val="left" w:pos="4820"/>
        </w:tabs>
        <w:rPr>
          <w:rFonts w:ascii="Tahoma" w:hAnsi="Tahoma" w:cs="Tahoma"/>
        </w:rPr>
      </w:pPr>
    </w:p>
    <w:p w14:paraId="09AC0CE2" w14:textId="77777777" w:rsidR="00350F00" w:rsidRDefault="00350F00" w:rsidP="00B856AD">
      <w:pPr>
        <w:keepNext/>
        <w:keepLines/>
        <w:tabs>
          <w:tab w:val="left" w:pos="1134"/>
          <w:tab w:val="left" w:pos="4820"/>
        </w:tabs>
        <w:rPr>
          <w:rFonts w:ascii="Tahoma" w:hAnsi="Tahoma" w:cs="Tahoma"/>
        </w:rPr>
      </w:pPr>
    </w:p>
    <w:p w14:paraId="2876FAD7" w14:textId="5669042F" w:rsidR="00350F00" w:rsidRDefault="00350F00" w:rsidP="00B856AD">
      <w:pPr>
        <w:keepNext/>
        <w:keepLines/>
        <w:tabs>
          <w:tab w:val="left" w:pos="1134"/>
          <w:tab w:val="left" w:pos="4820"/>
        </w:tabs>
        <w:rPr>
          <w:rFonts w:ascii="Tahoma" w:hAnsi="Tahoma" w:cs="Tahoma"/>
        </w:rPr>
      </w:pPr>
    </w:p>
    <w:p w14:paraId="15D265BB" w14:textId="25FF6FA4" w:rsidR="0081495C" w:rsidRDefault="0081495C" w:rsidP="00B856AD">
      <w:pPr>
        <w:keepNext/>
        <w:keepLines/>
        <w:tabs>
          <w:tab w:val="left" w:pos="1134"/>
          <w:tab w:val="left" w:pos="4820"/>
        </w:tabs>
        <w:rPr>
          <w:rFonts w:ascii="Tahoma" w:hAnsi="Tahoma" w:cs="Tahoma"/>
        </w:rPr>
      </w:pPr>
    </w:p>
    <w:p w14:paraId="536AA392" w14:textId="5876CBAD" w:rsidR="0081495C" w:rsidRDefault="0081495C" w:rsidP="00B856AD">
      <w:pPr>
        <w:keepNext/>
        <w:keepLines/>
        <w:tabs>
          <w:tab w:val="left" w:pos="1134"/>
          <w:tab w:val="left" w:pos="4820"/>
        </w:tabs>
        <w:rPr>
          <w:rFonts w:ascii="Tahoma" w:hAnsi="Tahoma" w:cs="Tahoma"/>
        </w:rPr>
      </w:pPr>
    </w:p>
    <w:p w14:paraId="60709B30" w14:textId="77777777" w:rsidR="0081495C" w:rsidRDefault="0081495C" w:rsidP="00B856AD">
      <w:pPr>
        <w:keepNext/>
        <w:keepLines/>
        <w:tabs>
          <w:tab w:val="left" w:pos="1134"/>
          <w:tab w:val="left" w:pos="4820"/>
        </w:tabs>
        <w:rPr>
          <w:rFonts w:ascii="Tahoma" w:hAnsi="Tahoma" w:cs="Tahoma"/>
        </w:rPr>
      </w:pPr>
    </w:p>
    <w:p w14:paraId="7781E18B" w14:textId="77777777" w:rsidR="00350F00" w:rsidRDefault="00350F00" w:rsidP="00B856AD">
      <w:pPr>
        <w:keepNext/>
        <w:keepLines/>
        <w:tabs>
          <w:tab w:val="left" w:pos="1134"/>
          <w:tab w:val="left" w:pos="4820"/>
        </w:tabs>
        <w:rPr>
          <w:rFonts w:ascii="Tahoma" w:hAnsi="Tahoma" w:cs="Tahoma"/>
        </w:rPr>
      </w:pPr>
    </w:p>
    <w:p w14:paraId="4CB690B9" w14:textId="77777777" w:rsidR="00350F00" w:rsidRDefault="00350F00" w:rsidP="00B856AD">
      <w:pPr>
        <w:keepNext/>
        <w:keepLines/>
        <w:tabs>
          <w:tab w:val="left" w:pos="1134"/>
          <w:tab w:val="left" w:pos="4820"/>
        </w:tabs>
        <w:rPr>
          <w:rFonts w:ascii="Tahoma" w:hAnsi="Tahoma" w:cs="Tahoma"/>
        </w:rPr>
      </w:pPr>
    </w:p>
    <w:p w14:paraId="3E4DF785" w14:textId="77777777" w:rsidR="00350F00" w:rsidRDefault="00350F00" w:rsidP="00B856AD">
      <w:pPr>
        <w:keepNext/>
        <w:keepLines/>
        <w:tabs>
          <w:tab w:val="left" w:pos="1134"/>
          <w:tab w:val="left" w:pos="4820"/>
        </w:tab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483554" w:rsidRPr="000D063B" w14:paraId="57E0420B" w14:textId="77777777" w:rsidTr="00C92776">
        <w:tc>
          <w:tcPr>
            <w:tcW w:w="8292" w:type="dxa"/>
            <w:tcBorders>
              <w:top w:val="single" w:sz="4" w:space="0" w:color="auto"/>
              <w:bottom w:val="single" w:sz="4" w:space="0" w:color="auto"/>
            </w:tcBorders>
          </w:tcPr>
          <w:p w14:paraId="1968F602" w14:textId="0B00A73D" w:rsidR="00483554" w:rsidRPr="000D063B" w:rsidRDefault="00483554" w:rsidP="00C92776">
            <w:pPr>
              <w:keepNext/>
              <w:ind w:left="567"/>
              <w:jc w:val="both"/>
              <w:rPr>
                <w:rFonts w:ascii="Tahoma" w:hAnsi="Tahoma" w:cs="Tahoma"/>
              </w:rPr>
            </w:pPr>
            <w:r w:rsidRPr="000D063B">
              <w:rPr>
                <w:rFonts w:ascii="Tahoma" w:hAnsi="Tahoma" w:cs="Tahoma"/>
              </w:rPr>
              <w:t>TEHNIČNA SPECIFI</w:t>
            </w:r>
            <w:r w:rsidR="00FB3C4F">
              <w:rPr>
                <w:rFonts w:ascii="Tahoma" w:hAnsi="Tahoma" w:cs="Tahoma"/>
              </w:rPr>
              <w:t xml:space="preserve">KACIJA </w:t>
            </w:r>
          </w:p>
        </w:tc>
        <w:tc>
          <w:tcPr>
            <w:tcW w:w="1423" w:type="dxa"/>
            <w:tcBorders>
              <w:top w:val="single" w:sz="4" w:space="0" w:color="auto"/>
              <w:bottom w:val="single" w:sz="4" w:space="0" w:color="auto"/>
            </w:tcBorders>
          </w:tcPr>
          <w:p w14:paraId="6AB25E80" w14:textId="715A4CCB" w:rsidR="00483554" w:rsidRPr="000D063B" w:rsidRDefault="00A60C41" w:rsidP="00C92776">
            <w:pPr>
              <w:keepNext/>
              <w:jc w:val="both"/>
              <w:rPr>
                <w:rFonts w:ascii="Tahoma" w:hAnsi="Tahoma" w:cs="Tahoma"/>
                <w:b/>
                <w:bCs/>
                <w:i/>
                <w:iCs/>
              </w:rPr>
            </w:pPr>
            <w:r>
              <w:rPr>
                <w:rFonts w:ascii="Tahoma" w:hAnsi="Tahoma" w:cs="Tahoma"/>
                <w:b/>
                <w:bCs/>
                <w:i/>
                <w:iCs/>
              </w:rPr>
              <w:t>Priloga 6</w:t>
            </w:r>
          </w:p>
        </w:tc>
      </w:tr>
    </w:tbl>
    <w:p w14:paraId="51528F44" w14:textId="77777777" w:rsidR="00483554" w:rsidRPr="000D063B" w:rsidRDefault="00483554" w:rsidP="00483554">
      <w:pPr>
        <w:jc w:val="both"/>
        <w:rPr>
          <w:rFonts w:ascii="Tahoma" w:hAnsi="Tahoma" w:cs="Tahoma"/>
        </w:rPr>
      </w:pPr>
    </w:p>
    <w:p w14:paraId="674EF36D" w14:textId="77777777" w:rsidR="00483554" w:rsidRPr="000D063B" w:rsidRDefault="00483554" w:rsidP="00483554">
      <w:pPr>
        <w:jc w:val="both"/>
        <w:rPr>
          <w:rFonts w:ascii="Tahoma" w:hAnsi="Tahoma" w:cs="Tahoma"/>
        </w:rPr>
      </w:pPr>
      <w:r w:rsidRPr="000D063B">
        <w:rPr>
          <w:rFonts w:ascii="Tahoma" w:hAnsi="Tahoma" w:cs="Tahoma"/>
        </w:rPr>
        <w:t>Natančen opis predmeta javnega naroč</w:t>
      </w:r>
      <w:r>
        <w:rPr>
          <w:rFonts w:ascii="Tahoma" w:hAnsi="Tahoma" w:cs="Tahoma"/>
        </w:rPr>
        <w:t>ila je razviden tudi iz priloge</w:t>
      </w:r>
      <w:r w:rsidRPr="000D063B">
        <w:rPr>
          <w:rFonts w:ascii="Tahoma" w:hAnsi="Tahoma" w:cs="Tahoma"/>
        </w:rPr>
        <w:t xml:space="preserve"> Dodatka 1 k razpisni dokumentaciji,  ki je ponudnikom na voljo v ločenem dokumentu in je kot priloga sestavni del razpisne dokumentacije.</w:t>
      </w:r>
    </w:p>
    <w:p w14:paraId="5ADD80A0" w14:textId="77777777" w:rsidR="00483554" w:rsidRPr="000D063B" w:rsidRDefault="00483554" w:rsidP="00483554">
      <w:pPr>
        <w:rPr>
          <w:rFonts w:ascii="Tahoma" w:hAnsi="Tahoma" w:cs="Tahoma"/>
        </w:rPr>
      </w:pPr>
    </w:p>
    <w:p w14:paraId="7E9C66C4" w14:textId="77777777" w:rsidR="00483554" w:rsidRPr="000D063B" w:rsidRDefault="00483554" w:rsidP="00483554">
      <w:pPr>
        <w:jc w:val="both"/>
        <w:rPr>
          <w:rFonts w:ascii="Tahoma" w:hAnsi="Tahoma" w:cs="Tahoma"/>
          <w:i/>
        </w:rPr>
      </w:pPr>
      <w:r w:rsidRPr="000D063B">
        <w:rPr>
          <w:rFonts w:ascii="Tahoma" w:hAnsi="Tahoma" w:cs="Tahoma"/>
          <w:i/>
        </w:rPr>
        <w:t xml:space="preserve">Dokumentacija je ponudnikom na voljo na naročnikovi spletni strani </w:t>
      </w:r>
      <w:hyperlink r:id="rId24" w:history="1">
        <w:r w:rsidRPr="000D063B">
          <w:rPr>
            <w:rFonts w:ascii="Tahoma" w:hAnsi="Tahoma" w:cs="Tahoma"/>
            <w:i/>
            <w:u w:val="single"/>
          </w:rPr>
          <w:t>http://www.jhl.si/javna-narocila-iz-podjetij</w:t>
        </w:r>
      </w:hyperlink>
      <w:r w:rsidRPr="000D063B">
        <w:rPr>
          <w:rFonts w:ascii="Tahoma" w:hAnsi="Tahoma" w:cs="Tahoma"/>
          <w:i/>
        </w:rPr>
        <w:t>, na mestu, kjer je objavljena razpisna dokumentacija ter na portalu javnih naročil, kjer je objava predmetnega javnega naročila.</w:t>
      </w:r>
    </w:p>
    <w:p w14:paraId="511F7BF1" w14:textId="77777777" w:rsidR="00483554" w:rsidRPr="000D063B" w:rsidRDefault="00483554" w:rsidP="00483554">
      <w:pPr>
        <w:tabs>
          <w:tab w:val="left" w:pos="284"/>
        </w:tabs>
        <w:jc w:val="both"/>
        <w:rPr>
          <w:rFonts w:ascii="Tahoma" w:hAnsi="Tahoma" w:cs="Tahoma"/>
          <w:b/>
        </w:rPr>
      </w:pPr>
    </w:p>
    <w:p w14:paraId="3FE2A770" w14:textId="1A3C7278" w:rsidR="00483554" w:rsidRPr="000D063B" w:rsidRDefault="00483554" w:rsidP="00483554">
      <w:pPr>
        <w:jc w:val="both"/>
        <w:rPr>
          <w:rFonts w:ascii="Tahoma" w:hAnsi="Tahoma" w:cs="Tahoma"/>
        </w:rPr>
      </w:pPr>
      <w:r w:rsidRPr="000D063B">
        <w:rPr>
          <w:rFonts w:ascii="Tahoma" w:hAnsi="Tahoma" w:cs="Tahoma"/>
        </w:rPr>
        <w:t>Ponudn</w:t>
      </w:r>
      <w:r w:rsidR="00FB3C4F">
        <w:rPr>
          <w:rFonts w:ascii="Tahoma" w:hAnsi="Tahoma" w:cs="Tahoma"/>
        </w:rPr>
        <w:t>ik mora v ponudbo, pod prilogo 6</w:t>
      </w:r>
      <w:r w:rsidRPr="000D063B">
        <w:rPr>
          <w:rFonts w:ascii="Tahoma" w:hAnsi="Tahoma" w:cs="Tahoma"/>
        </w:rPr>
        <w:t>, priložiti tehnično specifikacijo o ponujenih tkaninah, uporabljenih za vsako posamezno službeno obleko posebej.</w:t>
      </w:r>
    </w:p>
    <w:p w14:paraId="753E5A30" w14:textId="77777777" w:rsidR="00483554" w:rsidRPr="000D063B" w:rsidRDefault="00483554" w:rsidP="00483554">
      <w:pPr>
        <w:jc w:val="both"/>
        <w:rPr>
          <w:rFonts w:ascii="Tahoma" w:hAnsi="Tahoma" w:cs="Tahoma"/>
        </w:rPr>
      </w:pPr>
    </w:p>
    <w:p w14:paraId="7416CFDB" w14:textId="77777777" w:rsidR="00483554" w:rsidRPr="000D063B" w:rsidRDefault="00483554" w:rsidP="00483554">
      <w:pPr>
        <w:jc w:val="both"/>
        <w:rPr>
          <w:rFonts w:ascii="Tahoma" w:hAnsi="Tahoma" w:cs="Tahoma"/>
        </w:rPr>
      </w:pPr>
      <w:r w:rsidRPr="000D063B">
        <w:rPr>
          <w:rFonts w:ascii="Tahoma" w:hAnsi="Tahoma" w:cs="Tahoma"/>
        </w:rPr>
        <w:t xml:space="preserve">Ponudnik tehnične podatke o ponujenih tkaninah vpiše v razpredelnice tehnične specifikacije v sivo pobarvan stolpec (kakovostni parametri tkanine). </w:t>
      </w:r>
    </w:p>
    <w:p w14:paraId="2A30FE78" w14:textId="77777777" w:rsidR="00483554" w:rsidRPr="000D063B" w:rsidRDefault="00483554" w:rsidP="00483554">
      <w:pPr>
        <w:rPr>
          <w:rFonts w:ascii="Tahoma" w:hAnsi="Tahoma" w:cs="Tahoma"/>
        </w:rPr>
      </w:pPr>
    </w:p>
    <w:p w14:paraId="349F0973" w14:textId="592CEE5F" w:rsidR="00483554" w:rsidRPr="000D063B" w:rsidRDefault="00483554" w:rsidP="00483554">
      <w:pPr>
        <w:jc w:val="both"/>
        <w:rPr>
          <w:rFonts w:ascii="Tahoma" w:hAnsi="Tahoma" w:cs="Tahoma"/>
        </w:rPr>
      </w:pPr>
      <w:r w:rsidRPr="000D063B">
        <w:rPr>
          <w:rFonts w:ascii="Tahoma" w:hAnsi="Tahoma" w:cs="Tahoma"/>
        </w:rPr>
        <w:t xml:space="preserve">Ponudnik je dolžan za vse tkanine priložiti tudi tehnične liste </w:t>
      </w:r>
      <w:r w:rsidR="00136F70">
        <w:rPr>
          <w:rFonts w:ascii="Tahoma" w:hAnsi="Tahoma" w:cs="Tahoma"/>
        </w:rPr>
        <w:t>ali</w:t>
      </w:r>
      <w:r w:rsidRPr="000D063B">
        <w:rPr>
          <w:rFonts w:ascii="Tahoma" w:hAnsi="Tahoma" w:cs="Tahoma"/>
        </w:rPr>
        <w:t xml:space="preserve"> laboratorijska poročila proizvajalcev tkanine ali poročilo neodvisnega testnega laboratorija. Priloženi tehnični listi morajo biti ustrezno označeni na katero obleko se nanašajo. </w:t>
      </w:r>
    </w:p>
    <w:p w14:paraId="543A6209" w14:textId="77777777" w:rsidR="00483554" w:rsidRPr="000D063B" w:rsidRDefault="00483554" w:rsidP="00483554">
      <w:pPr>
        <w:jc w:val="both"/>
        <w:rPr>
          <w:rFonts w:ascii="Tahoma" w:hAnsi="Tahoma" w:cs="Tahoma"/>
          <w:i/>
        </w:rPr>
      </w:pPr>
    </w:p>
    <w:p w14:paraId="5ECFC444" w14:textId="77777777" w:rsidR="00483554" w:rsidRPr="000D063B" w:rsidRDefault="00483554" w:rsidP="00483554">
      <w:pPr>
        <w:jc w:val="both"/>
        <w:rPr>
          <w:rFonts w:ascii="Tahoma" w:hAnsi="Tahoma" w:cs="Tahoma"/>
          <w:i/>
        </w:rPr>
      </w:pPr>
    </w:p>
    <w:p w14:paraId="63A94C1A" w14:textId="77777777" w:rsidR="00483554" w:rsidRPr="000D063B" w:rsidRDefault="00483554" w:rsidP="00483554">
      <w:pPr>
        <w:jc w:val="both"/>
        <w:rPr>
          <w:rFonts w:ascii="Tahoma" w:hAnsi="Tahoma" w:cs="Tahoma"/>
          <w:i/>
        </w:rPr>
      </w:pPr>
    </w:p>
    <w:p w14:paraId="70D974C2" w14:textId="77777777" w:rsidR="00483554" w:rsidRPr="000D063B" w:rsidRDefault="00483554" w:rsidP="00483554">
      <w:pPr>
        <w:jc w:val="both"/>
        <w:rPr>
          <w:rFonts w:ascii="Tahoma" w:hAnsi="Tahoma" w:cs="Tahoma"/>
          <w:i/>
        </w:rPr>
      </w:pPr>
    </w:p>
    <w:p w14:paraId="61612538" w14:textId="77777777" w:rsidR="00483554" w:rsidRPr="000D063B" w:rsidRDefault="00483554" w:rsidP="00483554">
      <w:pPr>
        <w:jc w:val="both"/>
        <w:rPr>
          <w:rFonts w:ascii="Tahoma" w:hAnsi="Tahoma" w:cs="Tahoma"/>
          <w:i/>
        </w:rPr>
      </w:pPr>
    </w:p>
    <w:p w14:paraId="66DDC12A" w14:textId="77777777" w:rsidR="00483554" w:rsidRPr="000D063B" w:rsidRDefault="00483554" w:rsidP="00483554">
      <w:pPr>
        <w:jc w:val="both"/>
        <w:rPr>
          <w:rFonts w:ascii="Tahoma" w:hAnsi="Tahoma" w:cs="Tahoma"/>
          <w:i/>
        </w:rPr>
      </w:pPr>
    </w:p>
    <w:p w14:paraId="644850B5" w14:textId="77777777" w:rsidR="00483554" w:rsidRPr="000D063B" w:rsidRDefault="00483554" w:rsidP="00483554">
      <w:pPr>
        <w:jc w:val="both"/>
        <w:rPr>
          <w:rFonts w:ascii="Tahoma" w:hAnsi="Tahoma" w:cs="Tahoma"/>
          <w:i/>
        </w:rPr>
      </w:pPr>
    </w:p>
    <w:p w14:paraId="454D1189" w14:textId="77777777" w:rsidR="00483554" w:rsidRPr="000D063B" w:rsidRDefault="00483554" w:rsidP="00483554">
      <w:pPr>
        <w:jc w:val="both"/>
        <w:rPr>
          <w:rFonts w:ascii="Tahoma" w:hAnsi="Tahoma" w:cs="Tahoma"/>
          <w:i/>
        </w:rPr>
      </w:pPr>
    </w:p>
    <w:p w14:paraId="38A6902F" w14:textId="77777777" w:rsidR="00483554" w:rsidRPr="000D063B" w:rsidRDefault="00483554" w:rsidP="00483554">
      <w:pPr>
        <w:jc w:val="both"/>
        <w:rPr>
          <w:rFonts w:ascii="Tahoma" w:hAnsi="Tahoma" w:cs="Tahoma"/>
          <w:i/>
        </w:rPr>
      </w:pPr>
    </w:p>
    <w:p w14:paraId="68F625A0" w14:textId="77777777" w:rsidR="00483554" w:rsidRPr="000D063B" w:rsidRDefault="00483554" w:rsidP="00483554">
      <w:pPr>
        <w:jc w:val="both"/>
        <w:rPr>
          <w:rFonts w:ascii="Tahoma" w:hAnsi="Tahoma" w:cs="Tahoma"/>
          <w:i/>
        </w:rPr>
      </w:pPr>
    </w:p>
    <w:p w14:paraId="460E6110" w14:textId="77777777" w:rsidR="00483554" w:rsidRPr="000D063B" w:rsidRDefault="00483554" w:rsidP="00483554">
      <w:pPr>
        <w:jc w:val="both"/>
        <w:rPr>
          <w:rFonts w:ascii="Tahoma" w:hAnsi="Tahoma" w:cs="Tahoma"/>
          <w:i/>
        </w:rPr>
      </w:pPr>
    </w:p>
    <w:p w14:paraId="30AE78E8" w14:textId="77777777" w:rsidR="00483554" w:rsidRPr="000D063B" w:rsidRDefault="00483554" w:rsidP="00483554">
      <w:pPr>
        <w:jc w:val="both"/>
        <w:rPr>
          <w:rFonts w:ascii="Tahoma" w:hAnsi="Tahoma" w:cs="Tahoma"/>
          <w:i/>
        </w:rPr>
      </w:pPr>
    </w:p>
    <w:p w14:paraId="30612ACF" w14:textId="77777777" w:rsidR="00483554" w:rsidRPr="000D063B" w:rsidRDefault="00483554" w:rsidP="00483554">
      <w:pPr>
        <w:jc w:val="both"/>
        <w:rPr>
          <w:rFonts w:ascii="Tahoma" w:hAnsi="Tahoma" w:cs="Tahoma"/>
          <w:i/>
        </w:rPr>
      </w:pPr>
    </w:p>
    <w:p w14:paraId="1AB40877" w14:textId="77777777" w:rsidR="00483554" w:rsidRPr="000D063B" w:rsidRDefault="00483554" w:rsidP="00483554">
      <w:pPr>
        <w:jc w:val="both"/>
        <w:rPr>
          <w:rFonts w:ascii="Tahoma" w:hAnsi="Tahoma" w:cs="Tahoma"/>
          <w:i/>
        </w:rPr>
      </w:pPr>
    </w:p>
    <w:p w14:paraId="07B578BA" w14:textId="77777777" w:rsidR="00483554" w:rsidRPr="000D063B" w:rsidRDefault="00483554" w:rsidP="00483554">
      <w:pPr>
        <w:jc w:val="both"/>
        <w:rPr>
          <w:rFonts w:ascii="Tahoma" w:hAnsi="Tahoma" w:cs="Tahoma"/>
          <w:i/>
        </w:rPr>
      </w:pPr>
    </w:p>
    <w:p w14:paraId="57E53396" w14:textId="77777777" w:rsidR="00483554" w:rsidRPr="000D063B" w:rsidRDefault="00483554" w:rsidP="00483554">
      <w:pPr>
        <w:jc w:val="both"/>
        <w:rPr>
          <w:rFonts w:ascii="Tahoma" w:hAnsi="Tahoma" w:cs="Tahoma"/>
          <w:i/>
        </w:rPr>
      </w:pPr>
    </w:p>
    <w:p w14:paraId="0EF8EE4B" w14:textId="77777777" w:rsidR="00483554" w:rsidRPr="000D063B" w:rsidRDefault="00483554" w:rsidP="00483554">
      <w:pPr>
        <w:jc w:val="both"/>
        <w:rPr>
          <w:rFonts w:ascii="Tahoma" w:hAnsi="Tahoma" w:cs="Tahoma"/>
          <w:i/>
        </w:rPr>
      </w:pPr>
    </w:p>
    <w:p w14:paraId="7EDA5CD4" w14:textId="77777777" w:rsidR="00483554" w:rsidRPr="000D063B" w:rsidRDefault="00483554" w:rsidP="00483554">
      <w:pPr>
        <w:jc w:val="both"/>
        <w:rPr>
          <w:rFonts w:ascii="Tahoma" w:hAnsi="Tahoma" w:cs="Tahoma"/>
          <w:i/>
        </w:rPr>
      </w:pPr>
    </w:p>
    <w:p w14:paraId="1A2829F4" w14:textId="77777777" w:rsidR="00483554" w:rsidRPr="000D063B" w:rsidRDefault="00483554" w:rsidP="00483554">
      <w:pPr>
        <w:jc w:val="both"/>
        <w:rPr>
          <w:rFonts w:ascii="Tahoma" w:hAnsi="Tahoma" w:cs="Tahoma"/>
          <w:i/>
        </w:rPr>
      </w:pPr>
    </w:p>
    <w:p w14:paraId="11DE2FB7" w14:textId="77777777" w:rsidR="00483554" w:rsidRPr="000D063B" w:rsidRDefault="00483554" w:rsidP="00483554">
      <w:pPr>
        <w:jc w:val="both"/>
        <w:rPr>
          <w:rFonts w:ascii="Tahoma" w:hAnsi="Tahoma" w:cs="Tahoma"/>
          <w:i/>
        </w:rPr>
      </w:pPr>
    </w:p>
    <w:p w14:paraId="13D92A31" w14:textId="77777777" w:rsidR="00483554" w:rsidRPr="000D063B" w:rsidRDefault="00483554" w:rsidP="00483554">
      <w:pPr>
        <w:jc w:val="both"/>
        <w:rPr>
          <w:rFonts w:ascii="Tahoma" w:hAnsi="Tahoma" w:cs="Tahoma"/>
          <w:i/>
        </w:rPr>
      </w:pPr>
    </w:p>
    <w:p w14:paraId="0D3461CF" w14:textId="77777777" w:rsidR="00483554" w:rsidRPr="000D063B" w:rsidRDefault="00483554" w:rsidP="00483554">
      <w:pPr>
        <w:jc w:val="both"/>
        <w:rPr>
          <w:rFonts w:ascii="Tahoma" w:hAnsi="Tahoma" w:cs="Tahoma"/>
          <w:i/>
        </w:rPr>
      </w:pPr>
    </w:p>
    <w:p w14:paraId="2D990B08" w14:textId="77777777" w:rsidR="00483554" w:rsidRPr="000D063B" w:rsidRDefault="00483554" w:rsidP="00483554">
      <w:pPr>
        <w:jc w:val="both"/>
        <w:rPr>
          <w:rFonts w:ascii="Tahoma" w:hAnsi="Tahoma" w:cs="Tahoma"/>
          <w:i/>
        </w:rPr>
      </w:pPr>
    </w:p>
    <w:p w14:paraId="6348FAA9" w14:textId="2AFC5CB4" w:rsidR="00483554" w:rsidRDefault="00483554" w:rsidP="00483554">
      <w:pPr>
        <w:jc w:val="both"/>
        <w:rPr>
          <w:rFonts w:ascii="Tahoma" w:hAnsi="Tahoma" w:cs="Tahoma"/>
          <w:i/>
        </w:rPr>
      </w:pPr>
    </w:p>
    <w:p w14:paraId="2E7D387D" w14:textId="2A0F3BAD" w:rsidR="00174D8D" w:rsidRDefault="00174D8D" w:rsidP="00483554">
      <w:pPr>
        <w:jc w:val="both"/>
        <w:rPr>
          <w:rFonts w:ascii="Tahoma" w:hAnsi="Tahoma" w:cs="Tahoma"/>
          <w:i/>
        </w:rPr>
      </w:pPr>
    </w:p>
    <w:p w14:paraId="2571297A" w14:textId="15D39A64" w:rsidR="00174D8D" w:rsidRDefault="00174D8D" w:rsidP="00483554">
      <w:pPr>
        <w:jc w:val="both"/>
        <w:rPr>
          <w:rFonts w:ascii="Tahoma" w:hAnsi="Tahoma" w:cs="Tahoma"/>
          <w:i/>
        </w:rPr>
      </w:pPr>
    </w:p>
    <w:p w14:paraId="71D6B8A7" w14:textId="25151DF3" w:rsidR="00174D8D" w:rsidRDefault="00174D8D" w:rsidP="00483554">
      <w:pPr>
        <w:jc w:val="both"/>
        <w:rPr>
          <w:rFonts w:ascii="Tahoma" w:hAnsi="Tahoma" w:cs="Tahoma"/>
          <w:i/>
        </w:rPr>
      </w:pPr>
    </w:p>
    <w:p w14:paraId="362ABF41" w14:textId="7BF81FDF" w:rsidR="00174D8D" w:rsidRDefault="00174D8D" w:rsidP="00483554">
      <w:pPr>
        <w:jc w:val="both"/>
        <w:rPr>
          <w:rFonts w:ascii="Tahoma" w:hAnsi="Tahoma" w:cs="Tahoma"/>
          <w:i/>
        </w:rPr>
      </w:pPr>
    </w:p>
    <w:p w14:paraId="78EBA418" w14:textId="122EB175" w:rsidR="00174D8D" w:rsidRDefault="00174D8D" w:rsidP="00483554">
      <w:pPr>
        <w:jc w:val="both"/>
        <w:rPr>
          <w:rFonts w:ascii="Tahoma" w:hAnsi="Tahoma" w:cs="Tahoma"/>
          <w:i/>
        </w:rPr>
      </w:pPr>
    </w:p>
    <w:p w14:paraId="245A94BF" w14:textId="705585E2" w:rsidR="00174D8D" w:rsidRDefault="00174D8D" w:rsidP="00483554">
      <w:pPr>
        <w:jc w:val="both"/>
        <w:rPr>
          <w:rFonts w:ascii="Tahoma" w:hAnsi="Tahoma" w:cs="Tahoma"/>
          <w:i/>
        </w:rPr>
      </w:pPr>
    </w:p>
    <w:p w14:paraId="1BFE3201" w14:textId="3AE99C97" w:rsidR="00174D8D" w:rsidRDefault="00174D8D" w:rsidP="00483554">
      <w:pPr>
        <w:jc w:val="both"/>
        <w:rPr>
          <w:rFonts w:ascii="Tahoma" w:hAnsi="Tahoma" w:cs="Tahoma"/>
          <w:i/>
        </w:rPr>
      </w:pPr>
    </w:p>
    <w:p w14:paraId="2F2916A9" w14:textId="77777777" w:rsidR="00174D8D" w:rsidRPr="000D063B" w:rsidRDefault="00174D8D" w:rsidP="00483554">
      <w:pPr>
        <w:jc w:val="both"/>
        <w:rPr>
          <w:rFonts w:ascii="Tahoma" w:hAnsi="Tahoma" w:cs="Tahoma"/>
          <w:i/>
        </w:rPr>
      </w:pPr>
    </w:p>
    <w:p w14:paraId="01C50D8D" w14:textId="77777777" w:rsidR="00483554" w:rsidRPr="000D063B" w:rsidRDefault="00483554" w:rsidP="00483554">
      <w:pPr>
        <w:jc w:val="both"/>
        <w:rPr>
          <w:rFonts w:ascii="Tahoma" w:hAnsi="Tahoma" w:cs="Tahoma"/>
          <w:i/>
        </w:rPr>
      </w:pPr>
    </w:p>
    <w:p w14:paraId="7FA579C4" w14:textId="77777777" w:rsidR="00483554" w:rsidRPr="000D063B" w:rsidRDefault="00483554" w:rsidP="00483554">
      <w:pPr>
        <w:jc w:val="both"/>
        <w:rPr>
          <w:rFonts w:ascii="Tahoma" w:hAnsi="Tahoma" w:cs="Tahoma"/>
          <w: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483554" w:rsidRPr="000D063B" w14:paraId="6FCFDA53" w14:textId="77777777" w:rsidTr="00C92776">
        <w:tc>
          <w:tcPr>
            <w:tcW w:w="8292" w:type="dxa"/>
            <w:tcBorders>
              <w:top w:val="single" w:sz="4" w:space="0" w:color="auto"/>
              <w:bottom w:val="single" w:sz="4" w:space="0" w:color="auto"/>
            </w:tcBorders>
          </w:tcPr>
          <w:p w14:paraId="0A3D401B" w14:textId="77777777" w:rsidR="00483554" w:rsidRPr="000D063B" w:rsidRDefault="00A82DF1" w:rsidP="00136F70">
            <w:pPr>
              <w:keepNext/>
              <w:ind w:left="567"/>
              <w:jc w:val="both"/>
              <w:rPr>
                <w:rFonts w:ascii="Tahoma" w:hAnsi="Tahoma" w:cs="Tahoma"/>
              </w:rPr>
            </w:pPr>
            <w:r>
              <w:rPr>
                <w:rFonts w:ascii="Tahoma" w:hAnsi="Tahoma" w:cs="Tahoma"/>
              </w:rPr>
              <w:t>Tehnična specifikacija tkanine</w:t>
            </w:r>
            <w:r w:rsidR="00483554" w:rsidRPr="000D063B">
              <w:rPr>
                <w:rFonts w:ascii="Tahoma" w:hAnsi="Tahoma" w:cs="Tahoma"/>
              </w:rPr>
              <w:t>: SRAJCE IN BLUZE</w:t>
            </w:r>
          </w:p>
        </w:tc>
        <w:tc>
          <w:tcPr>
            <w:tcW w:w="1423" w:type="dxa"/>
            <w:tcBorders>
              <w:top w:val="single" w:sz="4" w:space="0" w:color="auto"/>
              <w:bottom w:val="single" w:sz="4" w:space="0" w:color="auto"/>
            </w:tcBorders>
          </w:tcPr>
          <w:p w14:paraId="6AD10593" w14:textId="54AB0A23" w:rsidR="00483554" w:rsidRPr="000D063B" w:rsidRDefault="00FB3C4F" w:rsidP="00136F70">
            <w:pPr>
              <w:keepNext/>
              <w:jc w:val="both"/>
              <w:rPr>
                <w:rFonts w:ascii="Tahoma" w:hAnsi="Tahoma" w:cs="Tahoma"/>
                <w:b/>
                <w:bCs/>
                <w:i/>
                <w:iCs/>
              </w:rPr>
            </w:pPr>
            <w:r>
              <w:rPr>
                <w:rFonts w:ascii="Tahoma" w:hAnsi="Tahoma" w:cs="Tahoma"/>
                <w:b/>
                <w:bCs/>
                <w:i/>
                <w:iCs/>
              </w:rPr>
              <w:t>Priloga 6</w:t>
            </w:r>
            <w:r w:rsidR="00483554" w:rsidRPr="000D063B">
              <w:rPr>
                <w:rFonts w:ascii="Tahoma" w:hAnsi="Tahoma" w:cs="Tahoma"/>
                <w:b/>
                <w:bCs/>
                <w:i/>
                <w:iCs/>
              </w:rPr>
              <w:t>/1</w:t>
            </w:r>
          </w:p>
        </w:tc>
      </w:tr>
    </w:tbl>
    <w:p w14:paraId="13F7A129" w14:textId="77777777" w:rsidR="00483554" w:rsidRDefault="00483554" w:rsidP="00136F70">
      <w:pPr>
        <w:keepNext/>
        <w:numPr>
          <w:ilvl w:val="0"/>
          <w:numId w:val="37"/>
        </w:numPr>
        <w:suppressAutoHyphens/>
        <w:spacing w:before="240" w:after="60"/>
        <w:jc w:val="both"/>
        <w:outlineLvl w:val="0"/>
        <w:rPr>
          <w:rFonts w:ascii="Tahoma" w:hAnsi="Tahoma" w:cs="Tahoma"/>
          <w:sz w:val="24"/>
          <w:u w:val="single"/>
          <w:lang w:eastAsia="ar-SA"/>
        </w:rPr>
      </w:pPr>
      <w:r w:rsidRPr="000D063B">
        <w:rPr>
          <w:rFonts w:ascii="Tahoma" w:hAnsi="Tahoma" w:cs="Tahoma"/>
          <w:sz w:val="24"/>
          <w:u w:val="single"/>
          <w:lang w:eastAsia="ar-SA"/>
        </w:rPr>
        <w:t>KAKOVOSTNI PARAMETRI TKANINE – SRAJCE IN BLUZE</w:t>
      </w:r>
      <w:r>
        <w:rPr>
          <w:rFonts w:ascii="Tahoma" w:hAnsi="Tahoma" w:cs="Tahoma"/>
          <w:sz w:val="24"/>
          <w:u w:val="single"/>
          <w:lang w:eastAsia="ar-SA"/>
        </w:rPr>
        <w:t xml:space="preserve"> </w:t>
      </w:r>
    </w:p>
    <w:p w14:paraId="1DEE50E1" w14:textId="77777777" w:rsidR="00483554" w:rsidRPr="000D063B" w:rsidRDefault="00483554" w:rsidP="00136F70">
      <w:pPr>
        <w:keepNext/>
        <w:suppressAutoHyphens/>
        <w:spacing w:before="240" w:after="60"/>
        <w:ind w:left="720"/>
        <w:jc w:val="both"/>
        <w:outlineLvl w:val="0"/>
        <w:rPr>
          <w:rFonts w:ascii="Tahoma" w:hAnsi="Tahoma" w:cs="Tahoma"/>
          <w:sz w:val="24"/>
          <w:u w:val="single"/>
          <w:lang w:eastAsia="ar-SA"/>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199"/>
        <w:gridCol w:w="1090"/>
        <w:gridCol w:w="1350"/>
        <w:gridCol w:w="1129"/>
        <w:gridCol w:w="1361"/>
        <w:gridCol w:w="1545"/>
      </w:tblGrid>
      <w:tr w:rsidR="00483554" w:rsidRPr="000D063B" w14:paraId="3E11DB3D" w14:textId="77777777" w:rsidTr="00F10B38">
        <w:trPr>
          <w:trHeight w:val="716"/>
        </w:trPr>
        <w:tc>
          <w:tcPr>
            <w:tcW w:w="1543" w:type="dxa"/>
            <w:shd w:val="clear" w:color="auto" w:fill="auto"/>
          </w:tcPr>
          <w:p w14:paraId="5AA176F1"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xml:space="preserve">Kakovostni parameter </w:t>
            </w:r>
          </w:p>
        </w:tc>
        <w:tc>
          <w:tcPr>
            <w:tcW w:w="1199" w:type="dxa"/>
            <w:shd w:val="clear" w:color="auto" w:fill="auto"/>
          </w:tcPr>
          <w:p w14:paraId="7F5CE605"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Enota</w:t>
            </w:r>
          </w:p>
        </w:tc>
        <w:tc>
          <w:tcPr>
            <w:tcW w:w="1090" w:type="dxa"/>
            <w:shd w:val="clear" w:color="auto" w:fill="auto"/>
          </w:tcPr>
          <w:p w14:paraId="29F1524B"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Vrednost</w:t>
            </w:r>
          </w:p>
        </w:tc>
        <w:tc>
          <w:tcPr>
            <w:tcW w:w="1350" w:type="dxa"/>
            <w:shd w:val="clear" w:color="auto" w:fill="D9D9D9"/>
          </w:tcPr>
          <w:p w14:paraId="29EEC01E"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xml:space="preserve">Vrednost </w:t>
            </w:r>
          </w:p>
          <w:p w14:paraId="474D1391"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tkanine</w:t>
            </w:r>
          </w:p>
          <w:p w14:paraId="72F48541"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ponudnika</w:t>
            </w:r>
          </w:p>
        </w:tc>
        <w:tc>
          <w:tcPr>
            <w:tcW w:w="1129" w:type="dxa"/>
            <w:shd w:val="clear" w:color="auto" w:fill="auto"/>
          </w:tcPr>
          <w:p w14:paraId="29A8F7D0"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Odstopanje</w:t>
            </w:r>
          </w:p>
        </w:tc>
        <w:tc>
          <w:tcPr>
            <w:tcW w:w="1361" w:type="dxa"/>
            <w:shd w:val="clear" w:color="auto" w:fill="D9D9D9"/>
          </w:tcPr>
          <w:p w14:paraId="5237C14D"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Odstopanje</w:t>
            </w:r>
          </w:p>
          <w:p w14:paraId="3FFF7F8A"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tkanine</w:t>
            </w:r>
          </w:p>
          <w:p w14:paraId="47CC9F6F"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ponudnika</w:t>
            </w:r>
          </w:p>
        </w:tc>
        <w:tc>
          <w:tcPr>
            <w:tcW w:w="1545" w:type="dxa"/>
            <w:shd w:val="clear" w:color="auto" w:fill="auto"/>
          </w:tcPr>
          <w:p w14:paraId="100D380C"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Metoda</w:t>
            </w:r>
          </w:p>
          <w:p w14:paraId="662BEC37" w14:textId="77777777" w:rsidR="00483554" w:rsidRPr="000D063B" w:rsidRDefault="00483554" w:rsidP="00136F70">
            <w:pPr>
              <w:keepNext/>
              <w:spacing w:line="276" w:lineRule="auto"/>
              <w:rPr>
                <w:rFonts w:ascii="Tahoma" w:hAnsi="Tahoma" w:cs="Tahoma"/>
                <w:sz w:val="18"/>
              </w:rPr>
            </w:pPr>
          </w:p>
        </w:tc>
      </w:tr>
      <w:tr w:rsidR="00483554" w:rsidRPr="000D063B" w14:paraId="7FE9097A" w14:textId="77777777" w:rsidTr="00F10B38">
        <w:trPr>
          <w:trHeight w:val="228"/>
        </w:trPr>
        <w:tc>
          <w:tcPr>
            <w:tcW w:w="1543" w:type="dxa"/>
            <w:shd w:val="clear" w:color="auto" w:fill="auto"/>
          </w:tcPr>
          <w:p w14:paraId="4E148428"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xml:space="preserve">Barva </w:t>
            </w:r>
          </w:p>
        </w:tc>
        <w:tc>
          <w:tcPr>
            <w:tcW w:w="1199" w:type="dxa"/>
            <w:shd w:val="clear" w:color="auto" w:fill="auto"/>
          </w:tcPr>
          <w:p w14:paraId="041ED9F0" w14:textId="77777777" w:rsidR="00483554" w:rsidRPr="000D063B" w:rsidRDefault="00483554" w:rsidP="00136F70">
            <w:pPr>
              <w:keepNext/>
              <w:spacing w:line="276" w:lineRule="auto"/>
              <w:rPr>
                <w:rFonts w:ascii="Tahoma" w:hAnsi="Tahoma" w:cs="Tahoma"/>
                <w:sz w:val="18"/>
              </w:rPr>
            </w:pPr>
          </w:p>
        </w:tc>
        <w:tc>
          <w:tcPr>
            <w:tcW w:w="1090" w:type="dxa"/>
            <w:shd w:val="clear" w:color="auto" w:fill="auto"/>
          </w:tcPr>
          <w:p w14:paraId="2E9B72C7"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Bela, siva</w:t>
            </w:r>
          </w:p>
        </w:tc>
        <w:tc>
          <w:tcPr>
            <w:tcW w:w="1350" w:type="dxa"/>
            <w:shd w:val="clear" w:color="auto" w:fill="D9D9D9"/>
          </w:tcPr>
          <w:p w14:paraId="1C8F04AD" w14:textId="77777777" w:rsidR="00483554" w:rsidRPr="000D063B" w:rsidRDefault="00483554" w:rsidP="00136F70">
            <w:pPr>
              <w:keepNext/>
              <w:spacing w:line="276" w:lineRule="auto"/>
              <w:rPr>
                <w:rFonts w:ascii="Tahoma" w:hAnsi="Tahoma" w:cs="Tahoma"/>
                <w:sz w:val="18"/>
              </w:rPr>
            </w:pPr>
          </w:p>
        </w:tc>
        <w:tc>
          <w:tcPr>
            <w:tcW w:w="1129" w:type="dxa"/>
            <w:shd w:val="clear" w:color="auto" w:fill="auto"/>
          </w:tcPr>
          <w:p w14:paraId="35B32628" w14:textId="77777777" w:rsidR="00483554" w:rsidRPr="000D063B" w:rsidRDefault="00483554" w:rsidP="00136F70">
            <w:pPr>
              <w:keepNext/>
              <w:spacing w:line="276" w:lineRule="auto"/>
              <w:rPr>
                <w:rFonts w:ascii="Tahoma" w:hAnsi="Tahoma" w:cs="Tahoma"/>
                <w:sz w:val="18"/>
              </w:rPr>
            </w:pPr>
          </w:p>
        </w:tc>
        <w:tc>
          <w:tcPr>
            <w:tcW w:w="1361" w:type="dxa"/>
            <w:shd w:val="clear" w:color="auto" w:fill="D9D9D9"/>
          </w:tcPr>
          <w:p w14:paraId="34CBA70C" w14:textId="77777777" w:rsidR="00483554" w:rsidRPr="000D063B" w:rsidRDefault="00483554" w:rsidP="00136F70">
            <w:pPr>
              <w:keepNext/>
              <w:spacing w:line="276" w:lineRule="auto"/>
              <w:rPr>
                <w:rFonts w:ascii="Tahoma" w:hAnsi="Tahoma" w:cs="Tahoma"/>
                <w:sz w:val="18"/>
              </w:rPr>
            </w:pPr>
          </w:p>
        </w:tc>
        <w:tc>
          <w:tcPr>
            <w:tcW w:w="1545" w:type="dxa"/>
            <w:shd w:val="clear" w:color="auto" w:fill="auto"/>
          </w:tcPr>
          <w:p w14:paraId="03D43B06" w14:textId="77777777" w:rsidR="00483554" w:rsidRPr="000D063B" w:rsidRDefault="00483554" w:rsidP="00136F70">
            <w:pPr>
              <w:keepNext/>
              <w:spacing w:line="276" w:lineRule="auto"/>
              <w:rPr>
                <w:rFonts w:ascii="Tahoma" w:hAnsi="Tahoma" w:cs="Tahoma"/>
                <w:sz w:val="18"/>
              </w:rPr>
            </w:pPr>
          </w:p>
        </w:tc>
      </w:tr>
      <w:tr w:rsidR="00483554" w:rsidRPr="000D063B" w14:paraId="60619602" w14:textId="77777777" w:rsidTr="00F10B38">
        <w:trPr>
          <w:trHeight w:val="228"/>
        </w:trPr>
        <w:tc>
          <w:tcPr>
            <w:tcW w:w="1543" w:type="dxa"/>
            <w:shd w:val="clear" w:color="auto" w:fill="auto"/>
          </w:tcPr>
          <w:p w14:paraId="2A1D8548"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Vezava</w:t>
            </w:r>
          </w:p>
        </w:tc>
        <w:tc>
          <w:tcPr>
            <w:tcW w:w="1199" w:type="dxa"/>
            <w:shd w:val="clear" w:color="auto" w:fill="auto"/>
          </w:tcPr>
          <w:p w14:paraId="498EEDA7" w14:textId="77777777" w:rsidR="00483554" w:rsidRPr="000D063B" w:rsidRDefault="00483554" w:rsidP="00136F70">
            <w:pPr>
              <w:keepNext/>
              <w:spacing w:line="276" w:lineRule="auto"/>
              <w:rPr>
                <w:rFonts w:ascii="Tahoma" w:hAnsi="Tahoma" w:cs="Tahoma"/>
                <w:sz w:val="18"/>
              </w:rPr>
            </w:pPr>
          </w:p>
        </w:tc>
        <w:tc>
          <w:tcPr>
            <w:tcW w:w="1090" w:type="dxa"/>
            <w:shd w:val="clear" w:color="auto" w:fill="auto"/>
          </w:tcPr>
          <w:p w14:paraId="0B3FF8FC"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platno</w:t>
            </w:r>
          </w:p>
        </w:tc>
        <w:tc>
          <w:tcPr>
            <w:tcW w:w="1350" w:type="dxa"/>
            <w:shd w:val="clear" w:color="auto" w:fill="D9D9D9"/>
          </w:tcPr>
          <w:p w14:paraId="303FA2CE" w14:textId="77777777" w:rsidR="00483554" w:rsidRPr="000D063B" w:rsidRDefault="00483554" w:rsidP="00136F70">
            <w:pPr>
              <w:keepNext/>
              <w:spacing w:line="276" w:lineRule="auto"/>
              <w:rPr>
                <w:rFonts w:ascii="Tahoma" w:hAnsi="Tahoma" w:cs="Tahoma"/>
                <w:sz w:val="18"/>
              </w:rPr>
            </w:pPr>
          </w:p>
        </w:tc>
        <w:tc>
          <w:tcPr>
            <w:tcW w:w="1129" w:type="dxa"/>
            <w:shd w:val="clear" w:color="auto" w:fill="auto"/>
          </w:tcPr>
          <w:p w14:paraId="145588B6" w14:textId="77777777" w:rsidR="00483554" w:rsidRPr="000D063B" w:rsidRDefault="00483554" w:rsidP="00136F70">
            <w:pPr>
              <w:keepNext/>
              <w:spacing w:line="276" w:lineRule="auto"/>
              <w:rPr>
                <w:rFonts w:ascii="Tahoma" w:hAnsi="Tahoma" w:cs="Tahoma"/>
                <w:sz w:val="18"/>
              </w:rPr>
            </w:pPr>
          </w:p>
        </w:tc>
        <w:tc>
          <w:tcPr>
            <w:tcW w:w="1361" w:type="dxa"/>
            <w:shd w:val="clear" w:color="auto" w:fill="D9D9D9"/>
          </w:tcPr>
          <w:p w14:paraId="306A79B9" w14:textId="77777777" w:rsidR="00483554" w:rsidRPr="000D063B" w:rsidRDefault="00483554" w:rsidP="00136F70">
            <w:pPr>
              <w:keepNext/>
              <w:spacing w:line="276" w:lineRule="auto"/>
              <w:rPr>
                <w:rFonts w:ascii="Tahoma" w:hAnsi="Tahoma" w:cs="Tahoma"/>
                <w:sz w:val="18"/>
              </w:rPr>
            </w:pPr>
          </w:p>
        </w:tc>
        <w:tc>
          <w:tcPr>
            <w:tcW w:w="1545" w:type="dxa"/>
            <w:shd w:val="clear" w:color="auto" w:fill="auto"/>
          </w:tcPr>
          <w:p w14:paraId="7FCC6C3E" w14:textId="77777777" w:rsidR="00483554" w:rsidRPr="000D063B" w:rsidRDefault="00483554" w:rsidP="00136F70">
            <w:pPr>
              <w:keepNext/>
              <w:spacing w:line="276" w:lineRule="auto"/>
              <w:rPr>
                <w:rFonts w:ascii="Tahoma" w:hAnsi="Tahoma" w:cs="Tahoma"/>
                <w:sz w:val="18"/>
              </w:rPr>
            </w:pPr>
          </w:p>
        </w:tc>
      </w:tr>
      <w:tr w:rsidR="00483554" w:rsidRPr="000D063B" w14:paraId="535DAC39" w14:textId="77777777" w:rsidTr="00F10B38">
        <w:trPr>
          <w:trHeight w:val="960"/>
        </w:trPr>
        <w:tc>
          <w:tcPr>
            <w:tcW w:w="1543" w:type="dxa"/>
            <w:shd w:val="clear" w:color="auto" w:fill="auto"/>
          </w:tcPr>
          <w:p w14:paraId="1AC4C4F0"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Surovinska sestava</w:t>
            </w:r>
          </w:p>
        </w:tc>
        <w:tc>
          <w:tcPr>
            <w:tcW w:w="1199" w:type="dxa"/>
            <w:shd w:val="clear" w:color="auto" w:fill="auto"/>
          </w:tcPr>
          <w:p w14:paraId="09C3E87C"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w:t>
            </w:r>
          </w:p>
        </w:tc>
        <w:tc>
          <w:tcPr>
            <w:tcW w:w="1090" w:type="dxa"/>
            <w:shd w:val="clear" w:color="auto" w:fill="auto"/>
          </w:tcPr>
          <w:p w14:paraId="3BBA807D"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xml:space="preserve">80 % bombaž </w:t>
            </w:r>
          </w:p>
          <w:p w14:paraId="7CE01206"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20 % poliester</w:t>
            </w:r>
          </w:p>
        </w:tc>
        <w:tc>
          <w:tcPr>
            <w:tcW w:w="1350" w:type="dxa"/>
            <w:shd w:val="clear" w:color="auto" w:fill="D9D9D9"/>
          </w:tcPr>
          <w:p w14:paraId="3B206F7C" w14:textId="77777777" w:rsidR="00483554" w:rsidRPr="000D063B" w:rsidRDefault="00483554" w:rsidP="00136F70">
            <w:pPr>
              <w:keepNext/>
              <w:spacing w:line="276" w:lineRule="auto"/>
              <w:rPr>
                <w:rFonts w:ascii="Tahoma" w:hAnsi="Tahoma" w:cs="Tahoma"/>
                <w:sz w:val="18"/>
              </w:rPr>
            </w:pPr>
          </w:p>
        </w:tc>
        <w:tc>
          <w:tcPr>
            <w:tcW w:w="1129" w:type="dxa"/>
            <w:shd w:val="clear" w:color="auto" w:fill="auto"/>
          </w:tcPr>
          <w:p w14:paraId="6661B2E6"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5 %</w:t>
            </w:r>
          </w:p>
          <w:p w14:paraId="4D190D00" w14:textId="77777777" w:rsidR="00483554" w:rsidRPr="000D063B" w:rsidRDefault="00483554" w:rsidP="00136F70">
            <w:pPr>
              <w:keepNext/>
              <w:spacing w:line="276" w:lineRule="auto"/>
              <w:rPr>
                <w:rFonts w:ascii="Tahoma" w:hAnsi="Tahoma" w:cs="Tahoma"/>
                <w:sz w:val="18"/>
              </w:rPr>
            </w:pPr>
          </w:p>
        </w:tc>
        <w:tc>
          <w:tcPr>
            <w:tcW w:w="1361" w:type="dxa"/>
            <w:shd w:val="clear" w:color="auto" w:fill="D9D9D9"/>
          </w:tcPr>
          <w:p w14:paraId="5514A4F9" w14:textId="77777777" w:rsidR="00483554" w:rsidRPr="000D063B" w:rsidRDefault="00483554" w:rsidP="00136F70">
            <w:pPr>
              <w:keepNext/>
              <w:spacing w:line="276" w:lineRule="auto"/>
              <w:rPr>
                <w:rFonts w:ascii="Tahoma" w:hAnsi="Tahoma" w:cs="Tahoma"/>
                <w:sz w:val="18"/>
              </w:rPr>
            </w:pPr>
          </w:p>
        </w:tc>
        <w:tc>
          <w:tcPr>
            <w:tcW w:w="1545" w:type="dxa"/>
            <w:shd w:val="clear" w:color="auto" w:fill="auto"/>
          </w:tcPr>
          <w:p w14:paraId="1409B47C"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ISO 1833</w:t>
            </w:r>
          </w:p>
        </w:tc>
      </w:tr>
      <w:tr w:rsidR="00483554" w:rsidRPr="000D063B" w14:paraId="38AA9D61" w14:textId="77777777" w:rsidTr="00F10B38">
        <w:trPr>
          <w:trHeight w:val="472"/>
        </w:trPr>
        <w:tc>
          <w:tcPr>
            <w:tcW w:w="1543" w:type="dxa"/>
            <w:shd w:val="clear" w:color="auto" w:fill="auto"/>
          </w:tcPr>
          <w:p w14:paraId="4BA4E2DE"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Površinska masa</w:t>
            </w:r>
          </w:p>
        </w:tc>
        <w:tc>
          <w:tcPr>
            <w:tcW w:w="1199" w:type="dxa"/>
            <w:shd w:val="clear" w:color="auto" w:fill="auto"/>
          </w:tcPr>
          <w:p w14:paraId="0FA04886"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g/m2</w:t>
            </w:r>
          </w:p>
        </w:tc>
        <w:tc>
          <w:tcPr>
            <w:tcW w:w="1090" w:type="dxa"/>
            <w:shd w:val="clear" w:color="auto" w:fill="auto"/>
          </w:tcPr>
          <w:p w14:paraId="130B0969" w14:textId="77777777" w:rsidR="00483554" w:rsidRPr="000D063B" w:rsidRDefault="00483554" w:rsidP="00136F70">
            <w:pPr>
              <w:keepNext/>
              <w:spacing w:line="276" w:lineRule="auto"/>
              <w:rPr>
                <w:rFonts w:ascii="Tahoma" w:hAnsi="Tahoma" w:cs="Tahoma"/>
                <w:sz w:val="18"/>
              </w:rPr>
            </w:pPr>
            <w:r w:rsidRPr="003C2B40">
              <w:rPr>
                <w:rFonts w:ascii="Tahoma" w:hAnsi="Tahoma" w:cs="Tahoma"/>
                <w:sz w:val="18"/>
              </w:rPr>
              <w:t>115</w:t>
            </w:r>
          </w:p>
        </w:tc>
        <w:tc>
          <w:tcPr>
            <w:tcW w:w="1350" w:type="dxa"/>
            <w:shd w:val="clear" w:color="auto" w:fill="D9D9D9"/>
          </w:tcPr>
          <w:p w14:paraId="2974B49F" w14:textId="77777777" w:rsidR="00483554" w:rsidRPr="000D063B" w:rsidRDefault="00483554" w:rsidP="00136F70">
            <w:pPr>
              <w:keepNext/>
              <w:spacing w:line="276" w:lineRule="auto"/>
              <w:rPr>
                <w:rFonts w:ascii="Tahoma" w:hAnsi="Tahoma" w:cs="Tahoma"/>
                <w:sz w:val="18"/>
              </w:rPr>
            </w:pPr>
          </w:p>
        </w:tc>
        <w:tc>
          <w:tcPr>
            <w:tcW w:w="1129" w:type="dxa"/>
            <w:shd w:val="clear" w:color="auto" w:fill="auto"/>
          </w:tcPr>
          <w:p w14:paraId="7D42096E"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5 %</w:t>
            </w:r>
          </w:p>
        </w:tc>
        <w:tc>
          <w:tcPr>
            <w:tcW w:w="1361" w:type="dxa"/>
            <w:shd w:val="clear" w:color="auto" w:fill="D9D9D9"/>
          </w:tcPr>
          <w:p w14:paraId="6970C0B6" w14:textId="77777777" w:rsidR="00483554" w:rsidRPr="000D063B" w:rsidRDefault="00483554" w:rsidP="00136F70">
            <w:pPr>
              <w:keepNext/>
              <w:spacing w:line="276" w:lineRule="auto"/>
              <w:rPr>
                <w:rFonts w:ascii="Tahoma" w:hAnsi="Tahoma" w:cs="Tahoma"/>
                <w:sz w:val="18"/>
              </w:rPr>
            </w:pPr>
          </w:p>
        </w:tc>
        <w:tc>
          <w:tcPr>
            <w:tcW w:w="1545" w:type="dxa"/>
            <w:shd w:val="clear" w:color="auto" w:fill="auto"/>
          </w:tcPr>
          <w:p w14:paraId="259DFAC8"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ISO 3801</w:t>
            </w:r>
          </w:p>
        </w:tc>
      </w:tr>
      <w:tr w:rsidR="00483554" w:rsidRPr="000D063B" w14:paraId="18F55A2E" w14:textId="77777777" w:rsidTr="00F10B38">
        <w:trPr>
          <w:trHeight w:val="2408"/>
        </w:trPr>
        <w:tc>
          <w:tcPr>
            <w:tcW w:w="1543" w:type="dxa"/>
            <w:shd w:val="clear" w:color="auto" w:fill="auto"/>
          </w:tcPr>
          <w:p w14:paraId="04645A19" w14:textId="77777777" w:rsidR="00483554" w:rsidRPr="000D063B" w:rsidRDefault="00483554" w:rsidP="00136F70">
            <w:pPr>
              <w:keepNext/>
              <w:autoSpaceDE w:val="0"/>
              <w:autoSpaceDN w:val="0"/>
              <w:adjustRightInd w:val="0"/>
              <w:spacing w:line="276" w:lineRule="auto"/>
              <w:rPr>
                <w:rFonts w:ascii="Tahoma" w:eastAsia="Calibri" w:hAnsi="Tahoma" w:cs="Tahoma"/>
                <w:bCs/>
                <w:sz w:val="18"/>
                <w:lang w:eastAsia="en-US"/>
              </w:rPr>
            </w:pPr>
            <w:r w:rsidRPr="000D063B">
              <w:rPr>
                <w:rFonts w:ascii="Tahoma" w:eastAsia="Calibri" w:hAnsi="Tahoma" w:cs="Tahoma"/>
                <w:bCs/>
                <w:sz w:val="18"/>
                <w:lang w:eastAsia="en-US"/>
              </w:rPr>
              <w:t>Določanje dimenzijskih</w:t>
            </w:r>
          </w:p>
          <w:p w14:paraId="18E12BFA" w14:textId="77777777" w:rsidR="00483554" w:rsidRPr="000D063B" w:rsidRDefault="00483554" w:rsidP="00136F70">
            <w:pPr>
              <w:keepNext/>
              <w:autoSpaceDE w:val="0"/>
              <w:autoSpaceDN w:val="0"/>
              <w:adjustRightInd w:val="0"/>
              <w:spacing w:line="276" w:lineRule="auto"/>
              <w:rPr>
                <w:rFonts w:ascii="Tahoma" w:eastAsia="Calibri" w:hAnsi="Tahoma" w:cs="Tahoma"/>
                <w:bCs/>
                <w:sz w:val="18"/>
                <w:lang w:eastAsia="en-US"/>
              </w:rPr>
            </w:pPr>
            <w:r w:rsidRPr="000D063B">
              <w:rPr>
                <w:rFonts w:ascii="Tahoma" w:eastAsia="Calibri" w:hAnsi="Tahoma" w:cs="Tahoma"/>
                <w:bCs/>
                <w:sz w:val="18"/>
                <w:lang w:eastAsia="en-US"/>
              </w:rPr>
              <w:t>sprememb ploskih</w:t>
            </w:r>
          </w:p>
          <w:p w14:paraId="1160E6D2" w14:textId="77777777" w:rsidR="00483554" w:rsidRPr="000D063B" w:rsidRDefault="00483554" w:rsidP="00136F70">
            <w:pPr>
              <w:keepNext/>
              <w:autoSpaceDE w:val="0"/>
              <w:autoSpaceDN w:val="0"/>
              <w:adjustRightInd w:val="0"/>
              <w:spacing w:line="276" w:lineRule="auto"/>
              <w:rPr>
                <w:rFonts w:ascii="Tahoma" w:eastAsia="Calibri" w:hAnsi="Tahoma" w:cs="Tahoma"/>
                <w:bCs/>
                <w:sz w:val="18"/>
                <w:lang w:eastAsia="en-US"/>
              </w:rPr>
            </w:pPr>
            <w:r w:rsidRPr="000D063B">
              <w:rPr>
                <w:rFonts w:ascii="Tahoma" w:eastAsia="Calibri" w:hAnsi="Tahoma" w:cs="Tahoma"/>
                <w:bCs/>
                <w:sz w:val="18"/>
                <w:lang w:eastAsia="en-US"/>
              </w:rPr>
              <w:t>tekstilij pri pranju in</w:t>
            </w:r>
          </w:p>
          <w:p w14:paraId="4D83C754" w14:textId="77777777" w:rsidR="00483554" w:rsidRPr="000D063B" w:rsidRDefault="00483554" w:rsidP="00136F70">
            <w:pPr>
              <w:keepNext/>
              <w:autoSpaceDE w:val="0"/>
              <w:autoSpaceDN w:val="0"/>
              <w:adjustRightInd w:val="0"/>
              <w:spacing w:line="276" w:lineRule="auto"/>
              <w:rPr>
                <w:rFonts w:ascii="Tahoma" w:eastAsia="Calibri" w:hAnsi="Tahoma" w:cs="Tahoma"/>
                <w:bCs/>
                <w:sz w:val="18"/>
                <w:lang w:eastAsia="en-US"/>
              </w:rPr>
            </w:pPr>
            <w:r w:rsidRPr="000D063B">
              <w:rPr>
                <w:rFonts w:ascii="Tahoma" w:eastAsia="Calibri" w:hAnsi="Tahoma" w:cs="Tahoma"/>
                <w:bCs/>
                <w:sz w:val="18"/>
                <w:lang w:eastAsia="en-US"/>
              </w:rPr>
              <w:t xml:space="preserve">sušenju pri </w:t>
            </w:r>
            <w:r w:rsidRPr="000D063B">
              <w:rPr>
                <w:rFonts w:ascii="Tahoma" w:hAnsi="Tahoma" w:cs="Tahoma"/>
                <w:noProof/>
                <w:sz w:val="18"/>
              </w:rPr>
              <w:t>40</w:t>
            </w:r>
            <w:r w:rsidRPr="000D063B">
              <w:rPr>
                <w:rFonts w:ascii="Tahoma" w:hAnsi="Tahoma" w:cs="Tahoma"/>
                <w:noProof/>
                <w:sz w:val="18"/>
                <w:vertAlign w:val="superscript"/>
              </w:rPr>
              <w:t>0</w:t>
            </w:r>
            <w:r w:rsidRPr="000D063B">
              <w:rPr>
                <w:rFonts w:ascii="Tahoma" w:hAnsi="Tahoma" w:cs="Tahoma"/>
                <w:noProof/>
                <w:sz w:val="18"/>
              </w:rPr>
              <w:t>C:</w:t>
            </w:r>
          </w:p>
          <w:p w14:paraId="5382AE77"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po dolžini</w:t>
            </w:r>
          </w:p>
          <w:p w14:paraId="576BF9F9"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 po širini</w:t>
            </w:r>
          </w:p>
        </w:tc>
        <w:tc>
          <w:tcPr>
            <w:tcW w:w="1199" w:type="dxa"/>
            <w:shd w:val="clear" w:color="auto" w:fill="auto"/>
          </w:tcPr>
          <w:p w14:paraId="6461B121" w14:textId="77777777" w:rsidR="00483554" w:rsidRPr="000D063B" w:rsidRDefault="00483554" w:rsidP="00136F70">
            <w:pPr>
              <w:keepNext/>
              <w:spacing w:line="276" w:lineRule="auto"/>
              <w:rPr>
                <w:rFonts w:ascii="Tahoma" w:hAnsi="Tahoma" w:cs="Tahoma"/>
                <w:sz w:val="18"/>
              </w:rPr>
            </w:pPr>
            <w:r w:rsidRPr="000D063B">
              <w:rPr>
                <w:rFonts w:ascii="Tahoma" w:hAnsi="Tahoma" w:cs="Tahoma"/>
                <w:sz w:val="18"/>
              </w:rPr>
              <w:t>%</w:t>
            </w:r>
          </w:p>
        </w:tc>
        <w:tc>
          <w:tcPr>
            <w:tcW w:w="1090" w:type="dxa"/>
            <w:shd w:val="clear" w:color="auto" w:fill="auto"/>
          </w:tcPr>
          <w:p w14:paraId="12D51981" w14:textId="77777777" w:rsidR="00483554" w:rsidRPr="000D063B" w:rsidRDefault="00483554" w:rsidP="00136F70">
            <w:pPr>
              <w:keepNext/>
              <w:spacing w:line="276" w:lineRule="auto"/>
              <w:rPr>
                <w:rFonts w:ascii="Tahoma" w:hAnsi="Tahoma" w:cs="Tahoma"/>
                <w:noProof/>
                <w:sz w:val="18"/>
                <w:lang w:val="de-DE"/>
              </w:rPr>
            </w:pPr>
          </w:p>
          <w:p w14:paraId="14402D87" w14:textId="77777777" w:rsidR="00483554" w:rsidRPr="000D063B" w:rsidRDefault="00483554" w:rsidP="00136F70">
            <w:pPr>
              <w:keepNext/>
              <w:spacing w:line="276" w:lineRule="auto"/>
              <w:rPr>
                <w:rFonts w:ascii="Tahoma" w:hAnsi="Tahoma" w:cs="Tahoma"/>
                <w:noProof/>
                <w:sz w:val="18"/>
                <w:lang w:val="de-DE"/>
              </w:rPr>
            </w:pPr>
          </w:p>
          <w:p w14:paraId="7D1F4857" w14:textId="77777777" w:rsidR="00483554" w:rsidRPr="000D063B" w:rsidRDefault="00483554" w:rsidP="00136F70">
            <w:pPr>
              <w:keepNext/>
              <w:spacing w:line="276" w:lineRule="auto"/>
              <w:rPr>
                <w:rFonts w:ascii="Tahoma" w:hAnsi="Tahoma" w:cs="Tahoma"/>
                <w:noProof/>
                <w:sz w:val="18"/>
                <w:lang w:val="de-DE"/>
              </w:rPr>
            </w:pPr>
          </w:p>
          <w:p w14:paraId="34272991" w14:textId="77777777" w:rsidR="00483554" w:rsidRPr="000D063B" w:rsidRDefault="00483554" w:rsidP="00136F70">
            <w:pPr>
              <w:keepNext/>
              <w:spacing w:line="276" w:lineRule="auto"/>
              <w:rPr>
                <w:rFonts w:ascii="Tahoma" w:hAnsi="Tahoma" w:cs="Tahoma"/>
                <w:noProof/>
                <w:sz w:val="18"/>
                <w:lang w:val="de-DE"/>
              </w:rPr>
            </w:pPr>
          </w:p>
          <w:p w14:paraId="5D72722C" w14:textId="77777777" w:rsidR="00483554" w:rsidRPr="000D063B" w:rsidRDefault="00483554" w:rsidP="00136F70">
            <w:pPr>
              <w:keepNext/>
              <w:spacing w:line="276" w:lineRule="auto"/>
              <w:rPr>
                <w:rFonts w:ascii="Tahoma" w:hAnsi="Tahoma" w:cs="Tahoma"/>
                <w:noProof/>
                <w:sz w:val="18"/>
                <w:lang w:val="de-DE"/>
              </w:rPr>
            </w:pPr>
          </w:p>
          <w:p w14:paraId="0A92DB4D" w14:textId="77777777" w:rsidR="00483554" w:rsidRPr="000D063B" w:rsidRDefault="00483554" w:rsidP="00136F70">
            <w:pPr>
              <w:keepNext/>
              <w:spacing w:line="276" w:lineRule="auto"/>
              <w:rPr>
                <w:rFonts w:ascii="Tahoma" w:hAnsi="Tahoma" w:cs="Tahoma"/>
                <w:noProof/>
                <w:sz w:val="18"/>
                <w:lang w:val="de-DE"/>
              </w:rPr>
            </w:pPr>
          </w:p>
          <w:p w14:paraId="3EF3E03B" w14:textId="77777777" w:rsidR="00483554" w:rsidRPr="000D063B" w:rsidRDefault="00483554" w:rsidP="00136F70">
            <w:pPr>
              <w:keepNext/>
              <w:spacing w:line="276" w:lineRule="auto"/>
              <w:rPr>
                <w:rFonts w:ascii="Tahoma" w:hAnsi="Tahoma" w:cs="Tahoma"/>
                <w:noProof/>
                <w:sz w:val="18"/>
                <w:lang w:val="de-DE"/>
              </w:rPr>
            </w:pPr>
          </w:p>
          <w:p w14:paraId="2CEE074F" w14:textId="77777777" w:rsidR="00483554" w:rsidRPr="000D063B" w:rsidRDefault="00483554" w:rsidP="00136F70">
            <w:pPr>
              <w:keepNext/>
              <w:spacing w:line="276" w:lineRule="auto"/>
              <w:rPr>
                <w:rFonts w:ascii="Tahoma" w:hAnsi="Tahoma" w:cs="Tahoma"/>
                <w:noProof/>
                <w:sz w:val="18"/>
                <w:lang w:val="de-DE"/>
              </w:rPr>
            </w:pPr>
          </w:p>
          <w:p w14:paraId="429B2D4D" w14:textId="7A18DFBF" w:rsidR="00483554" w:rsidRPr="000D063B" w:rsidRDefault="00483554" w:rsidP="00136F70">
            <w:pPr>
              <w:keepNext/>
              <w:spacing w:line="276" w:lineRule="auto"/>
              <w:rPr>
                <w:rFonts w:ascii="Tahoma" w:hAnsi="Tahoma" w:cs="Tahoma"/>
                <w:noProof/>
                <w:sz w:val="18"/>
                <w:lang w:val="de-DE"/>
              </w:rPr>
            </w:pPr>
            <w:r w:rsidRPr="000D063B">
              <w:rPr>
                <w:rFonts w:ascii="Tahoma" w:hAnsi="Tahoma" w:cs="Tahoma"/>
                <w:noProof/>
                <w:sz w:val="18"/>
                <w:lang w:val="de-DE"/>
              </w:rPr>
              <w:t>do 3</w:t>
            </w:r>
            <w:r w:rsidR="00DA0DA1">
              <w:rPr>
                <w:rFonts w:ascii="Tahoma" w:hAnsi="Tahoma" w:cs="Tahoma"/>
                <w:noProof/>
                <w:sz w:val="18"/>
                <w:lang w:val="de-DE"/>
              </w:rPr>
              <w:t xml:space="preserve"> %</w:t>
            </w:r>
          </w:p>
          <w:p w14:paraId="5625C760" w14:textId="766223AE" w:rsidR="00483554" w:rsidRPr="000D063B" w:rsidRDefault="00483554" w:rsidP="00136F70">
            <w:pPr>
              <w:keepNext/>
              <w:spacing w:line="276" w:lineRule="auto"/>
              <w:rPr>
                <w:rFonts w:ascii="Tahoma" w:hAnsi="Tahoma" w:cs="Tahoma"/>
                <w:sz w:val="18"/>
              </w:rPr>
            </w:pPr>
            <w:r w:rsidRPr="000D063B">
              <w:rPr>
                <w:rFonts w:ascii="Tahoma" w:hAnsi="Tahoma" w:cs="Tahoma"/>
                <w:noProof/>
                <w:sz w:val="18"/>
                <w:lang w:val="de-DE"/>
              </w:rPr>
              <w:t>do 3</w:t>
            </w:r>
            <w:r w:rsidR="00DA0DA1">
              <w:rPr>
                <w:rFonts w:ascii="Tahoma" w:hAnsi="Tahoma" w:cs="Tahoma"/>
                <w:noProof/>
                <w:sz w:val="18"/>
                <w:lang w:val="de-DE"/>
              </w:rPr>
              <w:t xml:space="preserve"> %</w:t>
            </w:r>
          </w:p>
        </w:tc>
        <w:tc>
          <w:tcPr>
            <w:tcW w:w="1350" w:type="dxa"/>
            <w:shd w:val="clear" w:color="auto" w:fill="D9D9D9"/>
          </w:tcPr>
          <w:p w14:paraId="025E9701" w14:textId="77777777" w:rsidR="00483554" w:rsidRPr="000D063B" w:rsidRDefault="00483554" w:rsidP="00136F70">
            <w:pPr>
              <w:keepNext/>
              <w:spacing w:line="276" w:lineRule="auto"/>
              <w:rPr>
                <w:rFonts w:ascii="Tahoma" w:hAnsi="Tahoma" w:cs="Tahoma"/>
                <w:sz w:val="18"/>
              </w:rPr>
            </w:pPr>
          </w:p>
        </w:tc>
        <w:tc>
          <w:tcPr>
            <w:tcW w:w="1129" w:type="dxa"/>
            <w:shd w:val="clear" w:color="auto" w:fill="auto"/>
          </w:tcPr>
          <w:p w14:paraId="01D3AEC6" w14:textId="77777777" w:rsidR="00483554" w:rsidRPr="000D063B" w:rsidRDefault="00483554" w:rsidP="00136F70">
            <w:pPr>
              <w:keepNext/>
              <w:spacing w:line="276" w:lineRule="auto"/>
              <w:rPr>
                <w:rFonts w:ascii="Tahoma" w:hAnsi="Tahoma" w:cs="Tahoma"/>
                <w:sz w:val="18"/>
              </w:rPr>
            </w:pPr>
          </w:p>
        </w:tc>
        <w:tc>
          <w:tcPr>
            <w:tcW w:w="1361" w:type="dxa"/>
            <w:shd w:val="clear" w:color="auto" w:fill="D9D9D9"/>
          </w:tcPr>
          <w:p w14:paraId="30E49842" w14:textId="77777777" w:rsidR="00483554" w:rsidRPr="000D063B" w:rsidRDefault="00483554" w:rsidP="00136F70">
            <w:pPr>
              <w:keepNext/>
              <w:spacing w:line="276" w:lineRule="auto"/>
              <w:rPr>
                <w:rFonts w:ascii="Tahoma" w:hAnsi="Tahoma" w:cs="Tahoma"/>
                <w:noProof/>
                <w:sz w:val="18"/>
              </w:rPr>
            </w:pPr>
          </w:p>
        </w:tc>
        <w:tc>
          <w:tcPr>
            <w:tcW w:w="1545" w:type="dxa"/>
            <w:shd w:val="clear" w:color="auto" w:fill="auto"/>
          </w:tcPr>
          <w:p w14:paraId="4CB1DA89" w14:textId="77777777" w:rsidR="00483554" w:rsidRPr="000D063B" w:rsidRDefault="00483554" w:rsidP="00136F70">
            <w:pPr>
              <w:keepNext/>
              <w:spacing w:line="276" w:lineRule="auto"/>
              <w:rPr>
                <w:rFonts w:ascii="Tahoma" w:hAnsi="Tahoma" w:cs="Tahoma"/>
                <w:noProof/>
                <w:sz w:val="18"/>
              </w:rPr>
            </w:pPr>
            <w:r w:rsidRPr="000D063B">
              <w:rPr>
                <w:rFonts w:ascii="Tahoma" w:hAnsi="Tahoma" w:cs="Tahoma"/>
                <w:noProof/>
                <w:sz w:val="18"/>
              </w:rPr>
              <w:t>SIST EN 25077</w:t>
            </w:r>
          </w:p>
          <w:p w14:paraId="5E19A5AA" w14:textId="77777777" w:rsidR="00483554" w:rsidRPr="000D063B" w:rsidRDefault="00483554" w:rsidP="00136F70">
            <w:pPr>
              <w:keepNext/>
              <w:spacing w:line="276" w:lineRule="auto"/>
              <w:rPr>
                <w:rFonts w:ascii="Tahoma" w:hAnsi="Tahoma" w:cs="Tahoma"/>
                <w:sz w:val="18"/>
              </w:rPr>
            </w:pPr>
            <w:r w:rsidRPr="000D063B">
              <w:rPr>
                <w:rFonts w:ascii="Tahoma" w:hAnsi="Tahoma" w:cs="Tahoma"/>
                <w:noProof/>
                <w:sz w:val="18"/>
              </w:rPr>
              <w:t>SIST EN ISO 6330</w:t>
            </w:r>
          </w:p>
        </w:tc>
      </w:tr>
      <w:tr w:rsidR="00483554" w:rsidRPr="000D063B" w14:paraId="4CCF254F" w14:textId="45AB710F" w:rsidTr="00F10B38">
        <w:trPr>
          <w:trHeight w:val="3138"/>
        </w:trPr>
        <w:tc>
          <w:tcPr>
            <w:tcW w:w="1543" w:type="dxa"/>
            <w:shd w:val="clear" w:color="auto" w:fill="auto"/>
          </w:tcPr>
          <w:p w14:paraId="17914E03" w14:textId="2ED90BBE" w:rsidR="00483554" w:rsidRPr="000D063B" w:rsidRDefault="00483554" w:rsidP="00136F70">
            <w:pPr>
              <w:keepNext/>
              <w:spacing w:line="276" w:lineRule="auto"/>
              <w:rPr>
                <w:rFonts w:ascii="Tahoma" w:hAnsi="Tahoma" w:cs="Tahoma"/>
                <w:sz w:val="18"/>
              </w:rPr>
            </w:pPr>
            <w:r w:rsidRPr="000D063B">
              <w:rPr>
                <w:rFonts w:ascii="Tahoma" w:hAnsi="Tahoma" w:cs="Tahoma"/>
                <w:sz w:val="18"/>
              </w:rPr>
              <w:t>Barvne obstojnosti na:</w:t>
            </w:r>
          </w:p>
          <w:p w14:paraId="3C6A7E84" w14:textId="57A43E9B" w:rsidR="00483554" w:rsidRPr="000D063B" w:rsidRDefault="00483554" w:rsidP="00136F70">
            <w:pPr>
              <w:keepNext/>
              <w:spacing w:line="276" w:lineRule="auto"/>
              <w:rPr>
                <w:rFonts w:ascii="Tahoma" w:hAnsi="Tahoma" w:cs="Tahoma"/>
                <w:sz w:val="18"/>
              </w:rPr>
            </w:pPr>
          </w:p>
          <w:p w14:paraId="5C8454FC" w14:textId="3F26DFCC" w:rsidR="00483554" w:rsidRPr="000D063B" w:rsidRDefault="00483554" w:rsidP="00136F70">
            <w:pPr>
              <w:keepNext/>
              <w:spacing w:line="276" w:lineRule="auto"/>
              <w:rPr>
                <w:rFonts w:ascii="Tahoma" w:hAnsi="Tahoma" w:cs="Tahoma"/>
                <w:noProof/>
                <w:sz w:val="18"/>
              </w:rPr>
            </w:pPr>
            <w:r w:rsidRPr="000D063B">
              <w:rPr>
                <w:rFonts w:ascii="Tahoma" w:hAnsi="Tahoma" w:cs="Tahoma"/>
                <w:sz w:val="18"/>
              </w:rPr>
              <w:t xml:space="preserve">Pranje pri </w:t>
            </w:r>
            <w:r w:rsidRPr="000D063B">
              <w:rPr>
                <w:rFonts w:ascii="Tahoma" w:hAnsi="Tahoma" w:cs="Tahoma"/>
                <w:noProof/>
                <w:sz w:val="18"/>
              </w:rPr>
              <w:t>40</w:t>
            </w:r>
            <w:r w:rsidRPr="000D063B">
              <w:rPr>
                <w:rFonts w:ascii="Tahoma" w:hAnsi="Tahoma" w:cs="Tahoma"/>
                <w:noProof/>
                <w:sz w:val="18"/>
                <w:vertAlign w:val="superscript"/>
              </w:rPr>
              <w:t xml:space="preserve">0 </w:t>
            </w:r>
            <w:r w:rsidRPr="000D063B">
              <w:rPr>
                <w:rFonts w:ascii="Tahoma" w:hAnsi="Tahoma" w:cs="Tahoma"/>
                <w:noProof/>
                <w:sz w:val="18"/>
              </w:rPr>
              <w:t>C</w:t>
            </w:r>
          </w:p>
          <w:p w14:paraId="5BBD28E1" w14:textId="51646EDF" w:rsidR="00483554" w:rsidRPr="000D063B" w:rsidRDefault="00483554" w:rsidP="00136F70">
            <w:pPr>
              <w:keepNext/>
              <w:spacing w:line="276" w:lineRule="auto"/>
              <w:rPr>
                <w:rFonts w:ascii="Tahoma" w:hAnsi="Tahoma" w:cs="Tahoma"/>
                <w:sz w:val="18"/>
              </w:rPr>
            </w:pPr>
          </w:p>
          <w:p w14:paraId="02D617B5" w14:textId="7B9FA6C6" w:rsidR="00483554" w:rsidRPr="000D063B" w:rsidRDefault="00483554" w:rsidP="00136F70">
            <w:pPr>
              <w:keepNext/>
              <w:spacing w:line="276" w:lineRule="auto"/>
              <w:rPr>
                <w:rFonts w:ascii="Tahoma" w:hAnsi="Tahoma" w:cs="Tahoma"/>
                <w:sz w:val="18"/>
              </w:rPr>
            </w:pPr>
            <w:r w:rsidRPr="000D063B">
              <w:rPr>
                <w:rFonts w:ascii="Tahoma" w:hAnsi="Tahoma" w:cs="Tahoma"/>
                <w:sz w:val="18"/>
              </w:rPr>
              <w:t>Znoj –  kisel</w:t>
            </w:r>
          </w:p>
          <w:p w14:paraId="6A5837AB" w14:textId="36CDEE25" w:rsidR="00483554" w:rsidRPr="000D063B" w:rsidRDefault="00483554" w:rsidP="00136F70">
            <w:pPr>
              <w:keepNext/>
              <w:spacing w:line="276" w:lineRule="auto"/>
              <w:rPr>
                <w:rFonts w:ascii="Tahoma" w:hAnsi="Tahoma" w:cs="Tahoma"/>
                <w:sz w:val="18"/>
              </w:rPr>
            </w:pPr>
          </w:p>
          <w:p w14:paraId="555C8ED0" w14:textId="4C97BCEF" w:rsidR="00483554" w:rsidRPr="000D063B" w:rsidRDefault="00483554" w:rsidP="00136F70">
            <w:pPr>
              <w:keepNext/>
              <w:spacing w:line="276" w:lineRule="auto"/>
              <w:rPr>
                <w:rFonts w:ascii="Tahoma" w:hAnsi="Tahoma" w:cs="Tahoma"/>
                <w:sz w:val="18"/>
              </w:rPr>
            </w:pPr>
            <w:r w:rsidRPr="000D063B">
              <w:rPr>
                <w:rFonts w:ascii="Tahoma" w:hAnsi="Tahoma" w:cs="Tahoma"/>
                <w:sz w:val="18"/>
              </w:rPr>
              <w:t>Znoj – alkalni</w:t>
            </w:r>
          </w:p>
          <w:p w14:paraId="5ADF9D6C" w14:textId="7437F7B6" w:rsidR="00483554" w:rsidRPr="000D063B" w:rsidRDefault="00483554" w:rsidP="00136F70">
            <w:pPr>
              <w:keepNext/>
              <w:spacing w:line="276" w:lineRule="auto"/>
              <w:rPr>
                <w:rFonts w:ascii="Tahoma" w:hAnsi="Tahoma" w:cs="Tahoma"/>
                <w:sz w:val="18"/>
              </w:rPr>
            </w:pPr>
          </w:p>
          <w:p w14:paraId="4FA72C99" w14:textId="499084D2" w:rsidR="00483554" w:rsidRPr="000D063B" w:rsidRDefault="00483554" w:rsidP="00136F70">
            <w:pPr>
              <w:keepNext/>
              <w:spacing w:line="276" w:lineRule="auto"/>
              <w:rPr>
                <w:rFonts w:ascii="Tahoma" w:hAnsi="Tahoma" w:cs="Tahoma"/>
                <w:sz w:val="18"/>
              </w:rPr>
            </w:pPr>
            <w:r w:rsidRPr="000D063B">
              <w:rPr>
                <w:rFonts w:ascii="Tahoma" w:hAnsi="Tahoma" w:cs="Tahoma"/>
                <w:sz w:val="18"/>
              </w:rPr>
              <w:t xml:space="preserve">Drgnjenje </w:t>
            </w:r>
          </w:p>
          <w:p w14:paraId="5B66C6CB" w14:textId="7D4EDCA6" w:rsidR="00483554" w:rsidRPr="000D063B" w:rsidRDefault="00483554" w:rsidP="00136F70">
            <w:pPr>
              <w:keepNext/>
              <w:spacing w:line="276" w:lineRule="auto"/>
              <w:rPr>
                <w:rFonts w:ascii="Tahoma" w:hAnsi="Tahoma" w:cs="Tahoma"/>
                <w:sz w:val="18"/>
              </w:rPr>
            </w:pPr>
            <w:r w:rsidRPr="000D063B">
              <w:rPr>
                <w:rFonts w:ascii="Tahoma" w:hAnsi="Tahoma" w:cs="Tahoma"/>
                <w:sz w:val="18"/>
              </w:rPr>
              <w:t>suho – mokro</w:t>
            </w:r>
          </w:p>
        </w:tc>
        <w:tc>
          <w:tcPr>
            <w:tcW w:w="1199" w:type="dxa"/>
            <w:shd w:val="clear" w:color="auto" w:fill="auto"/>
          </w:tcPr>
          <w:p w14:paraId="10E53217" w14:textId="5728C102" w:rsidR="00483554" w:rsidRPr="000D063B" w:rsidRDefault="00483554" w:rsidP="00136F70">
            <w:pPr>
              <w:pStyle w:val="cambriaalineje"/>
              <w:keepNext/>
              <w:numPr>
                <w:ilvl w:val="0"/>
                <w:numId w:val="0"/>
              </w:numPr>
              <w:spacing w:line="276" w:lineRule="auto"/>
              <w:jc w:val="both"/>
              <w:rPr>
                <w:rFonts w:ascii="Tahoma" w:hAnsi="Tahoma" w:cs="Tahoma"/>
                <w:sz w:val="18"/>
                <w:szCs w:val="20"/>
                <w:u w:val="none"/>
              </w:rPr>
            </w:pPr>
            <w:r w:rsidRPr="000D063B">
              <w:rPr>
                <w:rFonts w:ascii="Tahoma" w:hAnsi="Tahoma" w:cs="Tahoma"/>
                <w:sz w:val="18"/>
                <w:szCs w:val="20"/>
                <w:u w:val="none"/>
              </w:rPr>
              <w:t xml:space="preserve">Sprememba barve preskušanca </w:t>
            </w:r>
          </w:p>
          <w:p w14:paraId="43BF55C0" w14:textId="51815446" w:rsidR="00483554" w:rsidRPr="000D063B" w:rsidRDefault="00483554" w:rsidP="00136F70">
            <w:pPr>
              <w:keepNext/>
              <w:spacing w:line="276" w:lineRule="auto"/>
              <w:rPr>
                <w:rFonts w:ascii="Tahoma" w:hAnsi="Tahoma" w:cs="Tahoma"/>
                <w:noProof/>
                <w:sz w:val="18"/>
              </w:rPr>
            </w:pPr>
          </w:p>
          <w:p w14:paraId="1E4985D6" w14:textId="698AE681" w:rsidR="00483554" w:rsidRPr="000D063B" w:rsidRDefault="00483554" w:rsidP="00136F70">
            <w:pPr>
              <w:keepNext/>
              <w:spacing w:line="276" w:lineRule="auto"/>
              <w:rPr>
                <w:rFonts w:ascii="Tahoma" w:hAnsi="Tahoma" w:cs="Tahoma"/>
                <w:noProof/>
                <w:sz w:val="18"/>
              </w:rPr>
            </w:pPr>
          </w:p>
          <w:p w14:paraId="05A0297A" w14:textId="10B9E458" w:rsidR="00483554" w:rsidRPr="000D063B" w:rsidRDefault="00483554" w:rsidP="00136F70">
            <w:pPr>
              <w:keepNext/>
              <w:spacing w:line="276" w:lineRule="auto"/>
              <w:rPr>
                <w:rFonts w:ascii="Tahoma" w:hAnsi="Tahoma" w:cs="Tahoma"/>
                <w:noProof/>
                <w:sz w:val="18"/>
              </w:rPr>
            </w:pPr>
          </w:p>
          <w:p w14:paraId="6C63F2C7" w14:textId="4679B2A6" w:rsidR="00483554" w:rsidRPr="000D063B" w:rsidRDefault="00483554" w:rsidP="00136F70">
            <w:pPr>
              <w:keepNext/>
              <w:spacing w:line="276" w:lineRule="auto"/>
              <w:rPr>
                <w:rFonts w:ascii="Tahoma" w:hAnsi="Tahoma" w:cs="Tahoma"/>
                <w:noProof/>
                <w:sz w:val="18"/>
              </w:rPr>
            </w:pPr>
          </w:p>
          <w:p w14:paraId="5165A4BE" w14:textId="45C76A5D" w:rsidR="00483554" w:rsidRPr="000D063B" w:rsidRDefault="00483554" w:rsidP="00136F70">
            <w:pPr>
              <w:keepNext/>
              <w:spacing w:line="276" w:lineRule="auto"/>
              <w:rPr>
                <w:rFonts w:ascii="Tahoma" w:hAnsi="Tahoma" w:cs="Tahoma"/>
                <w:noProof/>
                <w:sz w:val="18"/>
              </w:rPr>
            </w:pPr>
          </w:p>
          <w:p w14:paraId="436DEEF4" w14:textId="0E484662" w:rsidR="00483554" w:rsidRPr="000D063B" w:rsidRDefault="00483554" w:rsidP="00136F70">
            <w:pPr>
              <w:keepNext/>
              <w:spacing w:line="276" w:lineRule="auto"/>
              <w:rPr>
                <w:rFonts w:ascii="Tahoma" w:hAnsi="Tahoma" w:cs="Tahoma"/>
                <w:noProof/>
                <w:sz w:val="18"/>
              </w:rPr>
            </w:pPr>
          </w:p>
          <w:p w14:paraId="6B74EFFD" w14:textId="05C0D3DB" w:rsidR="00483554" w:rsidRPr="000D063B" w:rsidRDefault="00483554" w:rsidP="00136F70">
            <w:pPr>
              <w:keepNext/>
              <w:spacing w:line="276" w:lineRule="auto"/>
              <w:rPr>
                <w:rFonts w:ascii="Tahoma" w:hAnsi="Tahoma" w:cs="Tahoma"/>
                <w:noProof/>
                <w:sz w:val="18"/>
              </w:rPr>
            </w:pPr>
          </w:p>
          <w:p w14:paraId="0027A597" w14:textId="518C1927" w:rsidR="00483554" w:rsidRPr="000D063B" w:rsidRDefault="00483554" w:rsidP="00136F70">
            <w:pPr>
              <w:keepNext/>
              <w:spacing w:line="276" w:lineRule="auto"/>
              <w:rPr>
                <w:rFonts w:ascii="Tahoma" w:hAnsi="Tahoma" w:cs="Tahoma"/>
                <w:noProof/>
                <w:sz w:val="18"/>
              </w:rPr>
            </w:pPr>
          </w:p>
          <w:p w14:paraId="0C083BE5" w14:textId="06ADC789" w:rsidR="00483554" w:rsidRPr="000D063B" w:rsidRDefault="00483554" w:rsidP="00136F70">
            <w:pPr>
              <w:keepNext/>
              <w:spacing w:line="276" w:lineRule="auto"/>
              <w:rPr>
                <w:rFonts w:ascii="Tahoma" w:hAnsi="Tahoma" w:cs="Tahoma"/>
                <w:noProof/>
                <w:sz w:val="18"/>
              </w:rPr>
            </w:pPr>
          </w:p>
          <w:p w14:paraId="32EE6FD9" w14:textId="53CC887E" w:rsidR="00483554" w:rsidRPr="000D063B" w:rsidRDefault="00483554" w:rsidP="00136F70">
            <w:pPr>
              <w:keepNext/>
              <w:spacing w:line="276" w:lineRule="auto"/>
              <w:rPr>
                <w:rFonts w:ascii="Tahoma" w:hAnsi="Tahoma" w:cs="Tahoma"/>
                <w:sz w:val="18"/>
              </w:rPr>
            </w:pPr>
          </w:p>
        </w:tc>
        <w:tc>
          <w:tcPr>
            <w:tcW w:w="1090" w:type="dxa"/>
            <w:shd w:val="clear" w:color="auto" w:fill="auto"/>
          </w:tcPr>
          <w:p w14:paraId="0045ADC5" w14:textId="689D2CAD" w:rsidR="00483554" w:rsidRPr="000D063B" w:rsidRDefault="00483554" w:rsidP="00136F70">
            <w:pPr>
              <w:keepNext/>
              <w:spacing w:line="276" w:lineRule="auto"/>
              <w:rPr>
                <w:rFonts w:ascii="Tahoma" w:hAnsi="Tahoma" w:cs="Tahoma"/>
                <w:sz w:val="18"/>
              </w:rPr>
            </w:pPr>
          </w:p>
          <w:p w14:paraId="0C280FE9" w14:textId="70C7E00E" w:rsidR="00483554" w:rsidRPr="000D063B" w:rsidRDefault="00483554" w:rsidP="00136F70">
            <w:pPr>
              <w:keepNext/>
              <w:spacing w:line="276" w:lineRule="auto"/>
              <w:rPr>
                <w:rFonts w:ascii="Tahoma" w:hAnsi="Tahoma" w:cs="Tahoma"/>
                <w:sz w:val="18"/>
              </w:rPr>
            </w:pPr>
          </w:p>
          <w:p w14:paraId="77F7155A" w14:textId="3EEB78EA" w:rsidR="00483554" w:rsidRPr="000D063B" w:rsidRDefault="00483554" w:rsidP="00136F70">
            <w:pPr>
              <w:keepNext/>
              <w:spacing w:line="276" w:lineRule="auto"/>
              <w:rPr>
                <w:rFonts w:ascii="Tahoma" w:hAnsi="Tahoma" w:cs="Tahoma"/>
                <w:sz w:val="18"/>
              </w:rPr>
            </w:pPr>
          </w:p>
          <w:p w14:paraId="5CFB1B01" w14:textId="5E1E1843" w:rsidR="00483554" w:rsidRPr="000D063B" w:rsidRDefault="00483554" w:rsidP="00136F70">
            <w:pPr>
              <w:keepNext/>
              <w:spacing w:line="276" w:lineRule="auto"/>
              <w:rPr>
                <w:rFonts w:ascii="Tahoma" w:hAnsi="Tahoma" w:cs="Tahoma"/>
                <w:sz w:val="18"/>
              </w:rPr>
            </w:pPr>
            <w:r w:rsidRPr="000D063B">
              <w:rPr>
                <w:rFonts w:ascii="Tahoma" w:hAnsi="Tahoma" w:cs="Tahoma"/>
                <w:sz w:val="18"/>
              </w:rPr>
              <w:t>4</w:t>
            </w:r>
          </w:p>
          <w:p w14:paraId="2847CB4F" w14:textId="4395ACD0" w:rsidR="00483554" w:rsidRPr="000D063B" w:rsidRDefault="00483554" w:rsidP="00136F70">
            <w:pPr>
              <w:keepNext/>
              <w:spacing w:line="276" w:lineRule="auto"/>
              <w:rPr>
                <w:rFonts w:ascii="Tahoma" w:hAnsi="Tahoma" w:cs="Tahoma"/>
                <w:sz w:val="18"/>
              </w:rPr>
            </w:pPr>
          </w:p>
          <w:p w14:paraId="654F5649" w14:textId="67FBF6B7" w:rsidR="00483554" w:rsidRPr="000D063B" w:rsidRDefault="00483554" w:rsidP="00136F70">
            <w:pPr>
              <w:keepNext/>
              <w:spacing w:line="276" w:lineRule="auto"/>
              <w:rPr>
                <w:rFonts w:ascii="Tahoma" w:hAnsi="Tahoma" w:cs="Tahoma"/>
                <w:sz w:val="18"/>
              </w:rPr>
            </w:pPr>
            <w:r w:rsidRPr="000D063B">
              <w:rPr>
                <w:rFonts w:ascii="Tahoma" w:hAnsi="Tahoma" w:cs="Tahoma"/>
                <w:sz w:val="18"/>
              </w:rPr>
              <w:t>4</w:t>
            </w:r>
          </w:p>
          <w:p w14:paraId="2FAE1E64" w14:textId="4834C583" w:rsidR="00483554" w:rsidRPr="000D063B" w:rsidRDefault="00483554" w:rsidP="00136F70">
            <w:pPr>
              <w:keepNext/>
              <w:spacing w:line="276" w:lineRule="auto"/>
              <w:rPr>
                <w:rFonts w:ascii="Tahoma" w:hAnsi="Tahoma" w:cs="Tahoma"/>
                <w:sz w:val="18"/>
              </w:rPr>
            </w:pPr>
          </w:p>
          <w:p w14:paraId="45D09D12" w14:textId="6B8158D1" w:rsidR="00483554" w:rsidRPr="000D063B" w:rsidRDefault="00483554" w:rsidP="00136F70">
            <w:pPr>
              <w:keepNext/>
              <w:spacing w:line="276" w:lineRule="auto"/>
              <w:rPr>
                <w:rFonts w:ascii="Tahoma" w:hAnsi="Tahoma" w:cs="Tahoma"/>
                <w:sz w:val="18"/>
              </w:rPr>
            </w:pPr>
            <w:r w:rsidRPr="000D063B">
              <w:rPr>
                <w:rFonts w:ascii="Tahoma" w:hAnsi="Tahoma" w:cs="Tahoma"/>
                <w:sz w:val="18"/>
              </w:rPr>
              <w:t>4</w:t>
            </w:r>
          </w:p>
          <w:p w14:paraId="6F26A4F6" w14:textId="5C394B07" w:rsidR="00483554" w:rsidRPr="000D063B" w:rsidRDefault="00483554" w:rsidP="00136F70">
            <w:pPr>
              <w:keepNext/>
              <w:spacing w:line="276" w:lineRule="auto"/>
              <w:rPr>
                <w:rFonts w:ascii="Tahoma" w:hAnsi="Tahoma" w:cs="Tahoma"/>
                <w:sz w:val="18"/>
              </w:rPr>
            </w:pPr>
          </w:p>
          <w:p w14:paraId="38936103" w14:textId="2978F458" w:rsidR="00483554" w:rsidRPr="000D063B" w:rsidRDefault="00483554" w:rsidP="00136F70">
            <w:pPr>
              <w:keepNext/>
              <w:spacing w:line="276" w:lineRule="auto"/>
              <w:rPr>
                <w:rFonts w:ascii="Tahoma" w:hAnsi="Tahoma" w:cs="Tahoma"/>
                <w:sz w:val="18"/>
              </w:rPr>
            </w:pPr>
            <w:r w:rsidRPr="000D063B">
              <w:rPr>
                <w:rFonts w:ascii="Tahoma" w:hAnsi="Tahoma" w:cs="Tahoma"/>
                <w:sz w:val="18"/>
              </w:rPr>
              <w:t>4</w:t>
            </w:r>
          </w:p>
          <w:p w14:paraId="08FD7C72" w14:textId="2042A292" w:rsidR="00483554" w:rsidRPr="000D063B" w:rsidRDefault="00483554" w:rsidP="00136F70">
            <w:pPr>
              <w:keepNext/>
              <w:spacing w:line="276" w:lineRule="auto"/>
              <w:rPr>
                <w:rFonts w:ascii="Tahoma" w:hAnsi="Tahoma" w:cs="Tahoma"/>
                <w:sz w:val="18"/>
              </w:rPr>
            </w:pPr>
          </w:p>
        </w:tc>
        <w:tc>
          <w:tcPr>
            <w:tcW w:w="1350" w:type="dxa"/>
            <w:shd w:val="clear" w:color="auto" w:fill="D9D9D9"/>
          </w:tcPr>
          <w:p w14:paraId="7F9BD868" w14:textId="37638345" w:rsidR="00483554" w:rsidRPr="000D063B" w:rsidRDefault="00483554" w:rsidP="00136F70">
            <w:pPr>
              <w:keepNext/>
              <w:spacing w:line="276" w:lineRule="auto"/>
              <w:rPr>
                <w:rFonts w:ascii="Tahoma" w:hAnsi="Tahoma" w:cs="Tahoma"/>
                <w:sz w:val="18"/>
              </w:rPr>
            </w:pPr>
          </w:p>
        </w:tc>
        <w:tc>
          <w:tcPr>
            <w:tcW w:w="1129" w:type="dxa"/>
            <w:shd w:val="clear" w:color="auto" w:fill="auto"/>
          </w:tcPr>
          <w:p w14:paraId="18CA1A6D" w14:textId="7FAFCBCC" w:rsidR="00483554" w:rsidRPr="000D063B" w:rsidRDefault="00483554" w:rsidP="00136F70">
            <w:pPr>
              <w:keepNext/>
              <w:spacing w:line="276" w:lineRule="auto"/>
              <w:rPr>
                <w:rFonts w:ascii="Tahoma" w:hAnsi="Tahoma" w:cs="Tahoma"/>
                <w:sz w:val="18"/>
              </w:rPr>
            </w:pPr>
          </w:p>
        </w:tc>
        <w:tc>
          <w:tcPr>
            <w:tcW w:w="1361" w:type="dxa"/>
            <w:shd w:val="clear" w:color="auto" w:fill="D9D9D9"/>
          </w:tcPr>
          <w:p w14:paraId="1C6478D4" w14:textId="162A5A3B" w:rsidR="00483554" w:rsidRPr="000D063B" w:rsidRDefault="00483554" w:rsidP="00136F70">
            <w:pPr>
              <w:keepNext/>
              <w:spacing w:line="276" w:lineRule="auto"/>
              <w:rPr>
                <w:rFonts w:ascii="Tahoma" w:hAnsi="Tahoma" w:cs="Tahoma"/>
                <w:sz w:val="18"/>
              </w:rPr>
            </w:pPr>
          </w:p>
        </w:tc>
        <w:tc>
          <w:tcPr>
            <w:tcW w:w="1545" w:type="dxa"/>
            <w:shd w:val="clear" w:color="auto" w:fill="auto"/>
          </w:tcPr>
          <w:p w14:paraId="557C1D74" w14:textId="71D44C7E" w:rsidR="00483554" w:rsidRPr="000D063B" w:rsidRDefault="00483554" w:rsidP="00136F70">
            <w:pPr>
              <w:keepNext/>
              <w:spacing w:line="276" w:lineRule="auto"/>
              <w:rPr>
                <w:rFonts w:ascii="Tahoma" w:hAnsi="Tahoma" w:cs="Tahoma"/>
                <w:sz w:val="18"/>
              </w:rPr>
            </w:pPr>
          </w:p>
          <w:p w14:paraId="1582CD13" w14:textId="78876D6A" w:rsidR="00483554" w:rsidRPr="000D063B" w:rsidRDefault="00483554" w:rsidP="00136F70">
            <w:pPr>
              <w:keepNext/>
              <w:spacing w:line="276" w:lineRule="auto"/>
              <w:rPr>
                <w:rFonts w:ascii="Tahoma" w:hAnsi="Tahoma" w:cs="Tahoma"/>
                <w:sz w:val="18"/>
              </w:rPr>
            </w:pPr>
          </w:p>
          <w:p w14:paraId="560214E3" w14:textId="7E7D6E38" w:rsidR="00483554" w:rsidRPr="000D063B" w:rsidRDefault="00483554" w:rsidP="00136F70">
            <w:pPr>
              <w:keepNext/>
              <w:spacing w:line="276" w:lineRule="auto"/>
              <w:rPr>
                <w:rFonts w:ascii="Tahoma" w:hAnsi="Tahoma" w:cs="Tahoma"/>
                <w:sz w:val="18"/>
              </w:rPr>
            </w:pPr>
          </w:p>
          <w:p w14:paraId="28E83124" w14:textId="1BFA7867" w:rsidR="00483554" w:rsidRPr="000D063B" w:rsidRDefault="00483554" w:rsidP="00136F70">
            <w:pPr>
              <w:keepNext/>
              <w:spacing w:line="276" w:lineRule="auto"/>
              <w:rPr>
                <w:rFonts w:ascii="Tahoma" w:hAnsi="Tahoma" w:cs="Tahoma"/>
                <w:noProof/>
                <w:sz w:val="18"/>
              </w:rPr>
            </w:pPr>
            <w:r w:rsidRPr="000D063B">
              <w:rPr>
                <w:rFonts w:ascii="Tahoma" w:hAnsi="Tahoma" w:cs="Tahoma"/>
                <w:noProof/>
                <w:sz w:val="18"/>
              </w:rPr>
              <w:t>SIST EN ISO 105-C06</w:t>
            </w:r>
          </w:p>
          <w:p w14:paraId="6EB20266" w14:textId="0BC7D3F6" w:rsidR="00483554" w:rsidRPr="000D063B" w:rsidRDefault="00483554" w:rsidP="00136F70">
            <w:pPr>
              <w:keepNext/>
              <w:spacing w:line="276" w:lineRule="auto"/>
              <w:rPr>
                <w:rFonts w:ascii="Tahoma" w:hAnsi="Tahoma" w:cs="Tahoma"/>
                <w:sz w:val="18"/>
              </w:rPr>
            </w:pPr>
            <w:r w:rsidRPr="000D063B">
              <w:rPr>
                <w:rFonts w:ascii="Tahoma" w:hAnsi="Tahoma" w:cs="Tahoma"/>
                <w:sz w:val="18"/>
              </w:rPr>
              <w:t>SIST EN ISO 105-E04</w:t>
            </w:r>
          </w:p>
          <w:p w14:paraId="3E12F878" w14:textId="0C98DB5E" w:rsidR="00483554" w:rsidRPr="000D063B" w:rsidRDefault="00483554" w:rsidP="00136F70">
            <w:pPr>
              <w:keepNext/>
              <w:spacing w:line="276" w:lineRule="auto"/>
              <w:rPr>
                <w:rFonts w:ascii="Tahoma" w:hAnsi="Tahoma" w:cs="Tahoma"/>
                <w:sz w:val="18"/>
              </w:rPr>
            </w:pPr>
            <w:r w:rsidRPr="000D063B">
              <w:rPr>
                <w:rFonts w:ascii="Tahoma" w:hAnsi="Tahoma" w:cs="Tahoma"/>
                <w:sz w:val="18"/>
              </w:rPr>
              <w:t>SIST EN ISO 105-E04</w:t>
            </w:r>
          </w:p>
          <w:p w14:paraId="78D2DF58" w14:textId="0FBC4B8F" w:rsidR="00483554" w:rsidRPr="000D063B" w:rsidRDefault="00483554" w:rsidP="00136F70">
            <w:pPr>
              <w:keepNext/>
              <w:spacing w:line="276" w:lineRule="auto"/>
              <w:rPr>
                <w:rFonts w:ascii="Tahoma" w:hAnsi="Tahoma" w:cs="Tahoma"/>
                <w:sz w:val="18"/>
              </w:rPr>
            </w:pPr>
            <w:r w:rsidRPr="000D063B">
              <w:rPr>
                <w:rFonts w:ascii="Tahoma" w:hAnsi="Tahoma" w:cs="Tahoma"/>
                <w:sz w:val="18"/>
              </w:rPr>
              <w:t>SIST EN ISO 105-X12</w:t>
            </w:r>
          </w:p>
        </w:tc>
      </w:tr>
    </w:tbl>
    <w:p w14:paraId="21D9EDB3" w14:textId="77777777" w:rsidR="00BD74BF" w:rsidRDefault="00BD74BF" w:rsidP="00136F70">
      <w:pPr>
        <w:keepNext/>
        <w:keepLines/>
        <w:jc w:val="both"/>
        <w:rPr>
          <w:rFonts w:ascii="Tahoma" w:hAnsi="Tahoma" w:cs="Tahoma"/>
          <w:sz w:val="18"/>
          <w:u w:val="single"/>
        </w:rPr>
      </w:pPr>
    </w:p>
    <w:p w14:paraId="52205D4A" w14:textId="722F32EF" w:rsidR="00BD74BF" w:rsidRDefault="00BD74BF" w:rsidP="00136F70">
      <w:pPr>
        <w:keepNext/>
        <w:keepLines/>
        <w:jc w:val="both"/>
        <w:rPr>
          <w:rFonts w:ascii="Tahoma" w:hAnsi="Tahoma" w:cs="Tahoma"/>
          <w:sz w:val="18"/>
          <w:u w:val="single"/>
        </w:rPr>
      </w:pPr>
      <w:r>
        <w:rPr>
          <w:rFonts w:ascii="Tahoma" w:hAnsi="Tahoma" w:cs="Tahoma"/>
          <w:sz w:val="18"/>
          <w:u w:val="single"/>
        </w:rPr>
        <w:t xml:space="preserve">Naročnik je navedel standarde, ki dokazujejo ustreznost </w:t>
      </w:r>
      <w:r w:rsidR="001A63E5">
        <w:rPr>
          <w:rFonts w:ascii="Tahoma" w:hAnsi="Tahoma" w:cs="Tahoma"/>
          <w:sz w:val="18"/>
          <w:u w:val="single"/>
        </w:rPr>
        <w:t xml:space="preserve">oz. metodo, po kateri so se določale vrednosti posameznih prametrov. Naročnik </w:t>
      </w:r>
      <w:r>
        <w:rPr>
          <w:rFonts w:ascii="Tahoma" w:hAnsi="Tahoma" w:cs="Tahoma"/>
          <w:sz w:val="18"/>
          <w:u w:val="single"/>
        </w:rPr>
        <w:t xml:space="preserve">dopušča možnost, da ponudniki metodo dokazovanja posameznih parametrov dokažejo tudi z drugim ustreznim standardom, </w:t>
      </w:r>
      <w:r w:rsidR="001A63E5">
        <w:rPr>
          <w:rFonts w:ascii="Tahoma" w:hAnsi="Tahoma" w:cs="Tahoma"/>
          <w:sz w:val="18"/>
          <w:u w:val="single"/>
        </w:rPr>
        <w:t>ki ravno tako potrjuje</w:t>
      </w:r>
      <w:r w:rsidR="00ED053C">
        <w:rPr>
          <w:rFonts w:ascii="Tahoma" w:hAnsi="Tahoma" w:cs="Tahoma"/>
          <w:sz w:val="18"/>
          <w:u w:val="single"/>
        </w:rPr>
        <w:t xml:space="preserve"> ustreznost pridobljenega rezultata.</w:t>
      </w:r>
    </w:p>
    <w:p w14:paraId="552D0626" w14:textId="52E03316" w:rsidR="00BD74BF" w:rsidRDefault="00BD74BF" w:rsidP="00136F70">
      <w:pPr>
        <w:keepNext/>
        <w:keepLines/>
        <w:jc w:val="both"/>
        <w:rPr>
          <w:rFonts w:ascii="Tahoma" w:hAnsi="Tahoma" w:cs="Tahoma"/>
          <w:sz w:val="18"/>
          <w:u w:val="single"/>
        </w:rPr>
      </w:pPr>
    </w:p>
    <w:p w14:paraId="41D728BB" w14:textId="7D6CE228" w:rsidR="00483554" w:rsidRPr="000D063B" w:rsidRDefault="00483554" w:rsidP="00136F70">
      <w:pPr>
        <w:keepNext/>
        <w:keepLines/>
        <w:jc w:val="both"/>
        <w:rPr>
          <w:rFonts w:ascii="Tahoma" w:hAnsi="Tahoma" w:cs="Tahoma"/>
          <w:sz w:val="18"/>
          <w:u w:val="single"/>
        </w:rPr>
      </w:pPr>
      <w:r w:rsidRPr="000D063B">
        <w:rPr>
          <w:rFonts w:ascii="Tahoma" w:hAnsi="Tahoma" w:cs="Tahoma"/>
          <w:sz w:val="18"/>
          <w:u w:val="single"/>
        </w:rPr>
        <w:t xml:space="preserve">Obvezni prilogi: </w:t>
      </w:r>
    </w:p>
    <w:p w14:paraId="76427063" w14:textId="77777777" w:rsidR="00483554" w:rsidRPr="000D063B" w:rsidRDefault="00483554" w:rsidP="00136F70">
      <w:pPr>
        <w:keepNext/>
        <w:keepLines/>
        <w:jc w:val="both"/>
        <w:rPr>
          <w:rFonts w:ascii="Tahoma" w:hAnsi="Tahoma" w:cs="Tahoma"/>
          <w:sz w:val="18"/>
          <w:u w:val="single"/>
        </w:rPr>
      </w:pPr>
      <w:r w:rsidRPr="000D063B">
        <w:rPr>
          <w:rFonts w:ascii="Tahoma" w:hAnsi="Tahoma" w:cs="Tahoma"/>
          <w:sz w:val="18"/>
          <w:u w:val="single"/>
        </w:rPr>
        <w:t>- tehnični list oziroma laboratorijsko poročilo proizvajalca tkanine ali poročilo neodvisnega testnega laboratorija,</w:t>
      </w:r>
    </w:p>
    <w:p w14:paraId="6DDE79BA" w14:textId="77777777" w:rsidR="00483554" w:rsidRDefault="00483554" w:rsidP="00136F70">
      <w:pPr>
        <w:keepNext/>
        <w:keepLines/>
        <w:jc w:val="both"/>
        <w:rPr>
          <w:rFonts w:ascii="Tahoma" w:hAnsi="Tahoma" w:cs="Tahoma"/>
          <w:kern w:val="16"/>
        </w:rPr>
      </w:pPr>
    </w:p>
    <w:p w14:paraId="27B1760D" w14:textId="77777777" w:rsidR="00ED053C" w:rsidRPr="000D063B" w:rsidRDefault="00ED053C" w:rsidP="00483554">
      <w:pPr>
        <w:keepNext/>
        <w:keepLines/>
        <w:widowControl w:val="0"/>
        <w:jc w:val="both"/>
        <w:rPr>
          <w:rFonts w:ascii="Tahoma" w:hAnsi="Tahoma" w:cs="Tahoma"/>
          <w:kern w:val="16"/>
        </w:rPr>
      </w:pPr>
    </w:p>
    <w:p w14:paraId="3895BA8B" w14:textId="77777777" w:rsidR="00483554" w:rsidRPr="000D063B" w:rsidRDefault="00483554" w:rsidP="00483554">
      <w:pPr>
        <w:ind w:hanging="426"/>
        <w:rPr>
          <w:rFonts w:ascii="Tahoma" w:hAnsi="Tahoma" w:cs="Tahoma"/>
        </w:rPr>
      </w:pPr>
      <w:r w:rsidRPr="000D063B">
        <w:rPr>
          <w:rFonts w:ascii="Tahoma" w:hAnsi="Tahoma" w:cs="Tahoma"/>
        </w:rPr>
        <w:t>Kraj in datum:</w:t>
      </w:r>
    </w:p>
    <w:p w14:paraId="632237A4" w14:textId="77777777" w:rsidR="00483554" w:rsidRPr="000D063B" w:rsidRDefault="00483554" w:rsidP="00483554">
      <w:pPr>
        <w:ind w:left="6372" w:hanging="1428"/>
        <w:rPr>
          <w:rFonts w:ascii="Tahoma" w:hAnsi="Tahoma" w:cs="Tahoma"/>
        </w:rPr>
      </w:pPr>
      <w:r w:rsidRPr="000D063B">
        <w:rPr>
          <w:rFonts w:ascii="Tahoma" w:hAnsi="Tahoma" w:cs="Tahoma"/>
        </w:rPr>
        <w:t>Žig</w:t>
      </w:r>
      <w:r w:rsidRPr="000D063B">
        <w:rPr>
          <w:rFonts w:ascii="Tahoma" w:hAnsi="Tahoma" w:cs="Tahoma"/>
        </w:rPr>
        <w:tab/>
      </w:r>
      <w:r w:rsidRPr="000D063B">
        <w:rPr>
          <w:rFonts w:ascii="Tahoma" w:hAnsi="Tahoma" w:cs="Tahoma"/>
          <w:snapToGrid w:val="0"/>
        </w:rPr>
        <w:t>Ime in priimek ter p</w:t>
      </w:r>
      <w:r w:rsidRPr="000D063B">
        <w:rPr>
          <w:rFonts w:ascii="Tahoma" w:hAnsi="Tahoma" w:cs="Tahoma"/>
        </w:rPr>
        <w:t>odpis odgovorne osebe:</w:t>
      </w:r>
    </w:p>
    <w:p w14:paraId="32BD83EB" w14:textId="77777777" w:rsidR="00483554" w:rsidRPr="000D063B" w:rsidRDefault="00483554" w:rsidP="00483554">
      <w:pPr>
        <w:ind w:hanging="426"/>
        <w:rPr>
          <w:rFonts w:ascii="Tahoma" w:hAnsi="Tahoma" w:cs="Tahoma"/>
        </w:rPr>
      </w:pPr>
    </w:p>
    <w:p w14:paraId="2B7A9315" w14:textId="77777777" w:rsidR="00483554" w:rsidRPr="000D063B" w:rsidRDefault="00483554" w:rsidP="00483554">
      <w:pPr>
        <w:ind w:hanging="426"/>
        <w:rPr>
          <w:rFonts w:ascii="Tahoma" w:hAnsi="Tahoma" w:cs="Tahoma"/>
        </w:rPr>
      </w:pPr>
      <w:r w:rsidRPr="000D063B">
        <w:rPr>
          <w:rFonts w:ascii="Tahoma" w:hAnsi="Tahoma" w:cs="Tahoma"/>
        </w:rPr>
        <w:t>_________________                                                                      ____________________________</w:t>
      </w:r>
    </w:p>
    <w:p w14:paraId="186955C3" w14:textId="77777777" w:rsidR="00483554" w:rsidRDefault="00483554" w:rsidP="00483554">
      <w:pPr>
        <w:tabs>
          <w:tab w:val="left" w:pos="6780"/>
        </w:tabs>
        <w:rPr>
          <w:rFonts w:ascii="Tahoma" w:hAnsi="Tahoma" w:cs="Tahoma"/>
        </w:rPr>
      </w:pPr>
    </w:p>
    <w:p w14:paraId="5E21381B" w14:textId="77777777" w:rsidR="0080768E" w:rsidRDefault="0080768E" w:rsidP="00483554">
      <w:pPr>
        <w:tabs>
          <w:tab w:val="left" w:pos="6780"/>
        </w:tabs>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483554" w:rsidRPr="000D063B" w14:paraId="69F9F54A" w14:textId="77777777" w:rsidTr="00C92776">
        <w:tc>
          <w:tcPr>
            <w:tcW w:w="8292" w:type="dxa"/>
            <w:tcBorders>
              <w:top w:val="single" w:sz="4" w:space="0" w:color="auto"/>
              <w:bottom w:val="single" w:sz="4" w:space="0" w:color="auto"/>
            </w:tcBorders>
          </w:tcPr>
          <w:p w14:paraId="43EB5C95" w14:textId="77777777" w:rsidR="00483554" w:rsidRPr="000D063B" w:rsidRDefault="00483554" w:rsidP="00C92776">
            <w:pPr>
              <w:keepNext/>
              <w:keepLines/>
              <w:ind w:left="567"/>
              <w:jc w:val="both"/>
              <w:rPr>
                <w:rFonts w:ascii="Tahoma" w:hAnsi="Tahoma" w:cs="Tahoma"/>
              </w:rPr>
            </w:pPr>
            <w:r w:rsidRPr="000D063B">
              <w:rPr>
                <w:rFonts w:ascii="Tahoma" w:hAnsi="Tahoma" w:cs="Tahoma"/>
                <w:color w:val="000000"/>
                <w:sz w:val="22"/>
                <w:szCs w:val="22"/>
              </w:rPr>
              <w:t xml:space="preserve">SEZNAM DELOV </w:t>
            </w:r>
            <w:r w:rsidR="001064DA">
              <w:rPr>
                <w:rFonts w:ascii="Tahoma" w:hAnsi="Tahoma" w:cs="Tahoma"/>
                <w:color w:val="000000"/>
                <w:sz w:val="22"/>
                <w:szCs w:val="22"/>
              </w:rPr>
              <w:t>SRAJC IN BLUZ</w:t>
            </w:r>
            <w:r w:rsidRPr="000D063B">
              <w:rPr>
                <w:rFonts w:ascii="Tahoma" w:hAnsi="Tahoma" w:cs="Tahoma"/>
                <w:color w:val="000000"/>
                <w:sz w:val="22"/>
                <w:szCs w:val="22"/>
              </w:rPr>
              <w:t xml:space="preserve"> IN ZAHTEVE</w:t>
            </w:r>
          </w:p>
        </w:tc>
        <w:tc>
          <w:tcPr>
            <w:tcW w:w="1423" w:type="dxa"/>
            <w:tcBorders>
              <w:top w:val="single" w:sz="4" w:space="0" w:color="auto"/>
              <w:bottom w:val="single" w:sz="4" w:space="0" w:color="auto"/>
            </w:tcBorders>
          </w:tcPr>
          <w:p w14:paraId="374B9759" w14:textId="04B76028" w:rsidR="00483554" w:rsidRPr="000D063B" w:rsidRDefault="00483554" w:rsidP="00FB3C4F">
            <w:pPr>
              <w:keepNext/>
              <w:keepLines/>
              <w:jc w:val="both"/>
              <w:rPr>
                <w:rFonts w:ascii="Tahoma" w:hAnsi="Tahoma" w:cs="Tahoma"/>
                <w:b/>
                <w:bCs/>
                <w:i/>
                <w:iCs/>
              </w:rPr>
            </w:pPr>
            <w:r w:rsidRPr="000D063B">
              <w:rPr>
                <w:rFonts w:ascii="Tahoma" w:hAnsi="Tahoma" w:cs="Tahoma"/>
                <w:b/>
                <w:bCs/>
                <w:i/>
                <w:iCs/>
              </w:rPr>
              <w:t xml:space="preserve">Priloga </w:t>
            </w:r>
            <w:r w:rsidR="00FB3C4F">
              <w:rPr>
                <w:rFonts w:ascii="Tahoma" w:hAnsi="Tahoma" w:cs="Tahoma"/>
                <w:b/>
                <w:bCs/>
                <w:i/>
                <w:iCs/>
              </w:rPr>
              <w:t>7</w:t>
            </w:r>
          </w:p>
        </w:tc>
      </w:tr>
    </w:tbl>
    <w:p w14:paraId="35440E6C" w14:textId="77777777" w:rsidR="00483554" w:rsidRPr="000D063B" w:rsidRDefault="00483554" w:rsidP="00483554">
      <w:pPr>
        <w:tabs>
          <w:tab w:val="left" w:pos="6780"/>
        </w:tabs>
        <w:rPr>
          <w:rFonts w:ascii="Tahoma" w:hAnsi="Tahoma" w:cs="Tahoma"/>
        </w:rPr>
      </w:pPr>
    </w:p>
    <w:p w14:paraId="0EEA065A" w14:textId="77777777" w:rsidR="00483554" w:rsidRDefault="00483554" w:rsidP="00483554">
      <w:pPr>
        <w:tabs>
          <w:tab w:val="left" w:pos="6780"/>
        </w:tabs>
        <w:rPr>
          <w:rFonts w:ascii="Tahoma" w:hAnsi="Tahoma" w:cs="Tahoma"/>
        </w:rPr>
      </w:pPr>
      <w:r w:rsidRPr="000D063B">
        <w:rPr>
          <w:rFonts w:ascii="Tahoma" w:hAnsi="Tahoma" w:cs="Tahoma"/>
        </w:rPr>
        <w:t>Potrjujemo, da smo seznanjeni s Seznamom</w:t>
      </w:r>
      <w:r>
        <w:rPr>
          <w:rFonts w:ascii="Tahoma" w:hAnsi="Tahoma" w:cs="Tahoma"/>
        </w:rPr>
        <w:t xml:space="preserve"> delov</w:t>
      </w:r>
      <w:r w:rsidRPr="000D063B">
        <w:rPr>
          <w:rFonts w:ascii="Tahoma" w:hAnsi="Tahoma" w:cs="Tahoma"/>
        </w:rPr>
        <w:t xml:space="preserve"> </w:t>
      </w:r>
      <w:r w:rsidR="001064DA">
        <w:rPr>
          <w:rFonts w:ascii="Tahoma" w:hAnsi="Tahoma" w:cs="Tahoma"/>
        </w:rPr>
        <w:t>srajc in bluz</w:t>
      </w:r>
      <w:r w:rsidRPr="000D063B">
        <w:rPr>
          <w:rFonts w:ascii="Tahoma" w:hAnsi="Tahoma" w:cs="Tahoma"/>
        </w:rPr>
        <w:t xml:space="preserve">.  </w:t>
      </w:r>
    </w:p>
    <w:p w14:paraId="4C0079DF" w14:textId="77777777" w:rsidR="001064DA" w:rsidRDefault="001064DA" w:rsidP="00483554">
      <w:pPr>
        <w:tabs>
          <w:tab w:val="left" w:pos="6780"/>
        </w:tabs>
        <w:rPr>
          <w:rFonts w:ascii="Tahoma" w:hAnsi="Tahoma" w:cs="Tahoma"/>
        </w:rPr>
      </w:pPr>
    </w:p>
    <w:p w14:paraId="49504C0F" w14:textId="77777777" w:rsidR="001064DA" w:rsidRDefault="001064DA" w:rsidP="00483554">
      <w:pPr>
        <w:tabs>
          <w:tab w:val="left" w:pos="6780"/>
        </w:tabs>
        <w:rPr>
          <w:rFonts w:ascii="Tahoma" w:hAnsi="Tahoma" w:cs="Tahoma"/>
        </w:rPr>
      </w:pPr>
    </w:p>
    <w:tbl>
      <w:tblPr>
        <w:tblW w:w="9418" w:type="dxa"/>
        <w:tblCellMar>
          <w:left w:w="70" w:type="dxa"/>
          <w:right w:w="70" w:type="dxa"/>
        </w:tblCellMar>
        <w:tblLook w:val="04A0" w:firstRow="1" w:lastRow="0" w:firstColumn="1" w:lastColumn="0" w:noHBand="0" w:noVBand="1"/>
      </w:tblPr>
      <w:tblGrid>
        <w:gridCol w:w="632"/>
        <w:gridCol w:w="1201"/>
        <w:gridCol w:w="2633"/>
        <w:gridCol w:w="785"/>
        <w:gridCol w:w="844"/>
        <w:gridCol w:w="1029"/>
        <w:gridCol w:w="1019"/>
        <w:gridCol w:w="1275"/>
      </w:tblGrid>
      <w:tr w:rsidR="001064DA" w:rsidRPr="000D063B" w14:paraId="1D66CA63" w14:textId="77777777" w:rsidTr="00C92776">
        <w:trPr>
          <w:trHeight w:val="1275"/>
        </w:trPr>
        <w:tc>
          <w:tcPr>
            <w:tcW w:w="63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882B271"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Poz</w:t>
            </w:r>
          </w:p>
        </w:tc>
        <w:tc>
          <w:tcPr>
            <w:tcW w:w="1201" w:type="dxa"/>
            <w:tcBorders>
              <w:top w:val="single" w:sz="8" w:space="0" w:color="auto"/>
              <w:left w:val="nil"/>
              <w:bottom w:val="single" w:sz="8" w:space="0" w:color="auto"/>
              <w:right w:val="single" w:sz="8" w:space="0" w:color="auto"/>
            </w:tcBorders>
            <w:shd w:val="clear" w:color="auto" w:fill="auto"/>
            <w:vAlign w:val="center"/>
            <w:hideMark/>
          </w:tcPr>
          <w:p w14:paraId="39046E78"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Zaporedna št. iz Tehnične specifikacije.</w:t>
            </w:r>
          </w:p>
        </w:tc>
        <w:tc>
          <w:tcPr>
            <w:tcW w:w="2633" w:type="dxa"/>
            <w:tcBorders>
              <w:top w:val="single" w:sz="8" w:space="0" w:color="auto"/>
              <w:left w:val="nil"/>
              <w:bottom w:val="single" w:sz="8" w:space="0" w:color="auto"/>
              <w:right w:val="single" w:sz="8" w:space="0" w:color="auto"/>
            </w:tcBorders>
            <w:shd w:val="clear" w:color="auto" w:fill="auto"/>
            <w:vAlign w:val="center"/>
            <w:hideMark/>
          </w:tcPr>
          <w:p w14:paraId="7A0ECE21"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Vrsta službene obleke</w:t>
            </w:r>
          </w:p>
        </w:tc>
        <w:tc>
          <w:tcPr>
            <w:tcW w:w="785" w:type="dxa"/>
            <w:tcBorders>
              <w:top w:val="single" w:sz="8" w:space="0" w:color="auto"/>
              <w:left w:val="nil"/>
              <w:bottom w:val="single" w:sz="8" w:space="0" w:color="auto"/>
              <w:right w:val="single" w:sz="8" w:space="0" w:color="auto"/>
            </w:tcBorders>
            <w:shd w:val="clear" w:color="auto" w:fill="auto"/>
            <w:vAlign w:val="center"/>
            <w:hideMark/>
          </w:tcPr>
          <w:p w14:paraId="2506AE58"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Vzorčni model DA/NE</w:t>
            </w:r>
          </w:p>
        </w:tc>
        <w:tc>
          <w:tcPr>
            <w:tcW w:w="844" w:type="dxa"/>
            <w:tcBorders>
              <w:top w:val="single" w:sz="8" w:space="0" w:color="auto"/>
              <w:left w:val="nil"/>
              <w:bottom w:val="single" w:sz="8" w:space="0" w:color="auto"/>
              <w:right w:val="single" w:sz="8" w:space="0" w:color="auto"/>
            </w:tcBorders>
            <w:shd w:val="clear" w:color="auto" w:fill="auto"/>
            <w:vAlign w:val="center"/>
            <w:hideMark/>
          </w:tcPr>
          <w:p w14:paraId="0C5B1E3E"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Vzorec tkanine 1 t/m DA/NE</w:t>
            </w:r>
          </w:p>
        </w:tc>
        <w:tc>
          <w:tcPr>
            <w:tcW w:w="1029" w:type="dxa"/>
            <w:tcBorders>
              <w:top w:val="single" w:sz="8" w:space="0" w:color="auto"/>
              <w:left w:val="nil"/>
              <w:bottom w:val="single" w:sz="8" w:space="0" w:color="auto"/>
              <w:right w:val="single" w:sz="8" w:space="0" w:color="auto"/>
            </w:tcBorders>
            <w:shd w:val="clear" w:color="auto" w:fill="auto"/>
            <w:vAlign w:val="center"/>
            <w:hideMark/>
          </w:tcPr>
          <w:p w14:paraId="1EA3F3D0"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 xml:space="preserve">Velikostni set oz. posamezne številke </w:t>
            </w:r>
          </w:p>
        </w:tc>
        <w:tc>
          <w:tcPr>
            <w:tcW w:w="1019" w:type="dxa"/>
            <w:tcBorders>
              <w:top w:val="single" w:sz="8" w:space="0" w:color="auto"/>
              <w:left w:val="nil"/>
              <w:bottom w:val="single" w:sz="8" w:space="0" w:color="auto"/>
              <w:right w:val="single" w:sz="8" w:space="0" w:color="auto"/>
            </w:tcBorders>
            <w:shd w:val="clear" w:color="auto" w:fill="auto"/>
            <w:vAlign w:val="center"/>
            <w:hideMark/>
          </w:tcPr>
          <w:p w14:paraId="12CD2A63"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Odvzem mer DA/NE</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63DFD7CD" w14:textId="77777777" w:rsidR="001064DA" w:rsidRPr="000D063B" w:rsidRDefault="001064DA" w:rsidP="00C92776">
            <w:pPr>
              <w:jc w:val="center"/>
              <w:rPr>
                <w:rFonts w:ascii="Tahoma" w:hAnsi="Tahoma" w:cs="Tahoma"/>
                <w:color w:val="000000"/>
                <w:sz w:val="16"/>
                <w:szCs w:val="24"/>
              </w:rPr>
            </w:pPr>
            <w:r w:rsidRPr="000D063B">
              <w:rPr>
                <w:rFonts w:ascii="Tahoma" w:hAnsi="Tahoma" w:cs="Tahoma"/>
                <w:color w:val="000000"/>
                <w:sz w:val="16"/>
                <w:szCs w:val="24"/>
              </w:rPr>
              <w:t>Logotip oz. potisk (iz opisa)</w:t>
            </w:r>
          </w:p>
        </w:tc>
      </w:tr>
      <w:tr w:rsidR="001064DA" w:rsidRPr="000D063B" w14:paraId="17BA5D33" w14:textId="77777777" w:rsidTr="00C92776">
        <w:trPr>
          <w:trHeight w:val="323"/>
        </w:trPr>
        <w:tc>
          <w:tcPr>
            <w:tcW w:w="632" w:type="dxa"/>
            <w:tcBorders>
              <w:top w:val="nil"/>
              <w:left w:val="single" w:sz="8" w:space="0" w:color="auto"/>
              <w:bottom w:val="single" w:sz="8" w:space="0" w:color="auto"/>
              <w:right w:val="single" w:sz="8" w:space="0" w:color="auto"/>
            </w:tcBorders>
            <w:shd w:val="clear" w:color="auto" w:fill="auto"/>
            <w:vAlign w:val="center"/>
            <w:hideMark/>
          </w:tcPr>
          <w:p w14:paraId="0B6EF58F"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1</w:t>
            </w:r>
          </w:p>
        </w:tc>
        <w:tc>
          <w:tcPr>
            <w:tcW w:w="1201" w:type="dxa"/>
            <w:tcBorders>
              <w:top w:val="nil"/>
              <w:left w:val="nil"/>
              <w:bottom w:val="single" w:sz="8" w:space="0" w:color="auto"/>
              <w:right w:val="single" w:sz="8" w:space="0" w:color="auto"/>
            </w:tcBorders>
            <w:shd w:val="clear" w:color="auto" w:fill="auto"/>
            <w:vAlign w:val="center"/>
            <w:hideMark/>
          </w:tcPr>
          <w:p w14:paraId="3ACF2E44"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1</w:t>
            </w:r>
          </w:p>
        </w:tc>
        <w:tc>
          <w:tcPr>
            <w:tcW w:w="2633" w:type="dxa"/>
            <w:tcBorders>
              <w:top w:val="nil"/>
              <w:left w:val="nil"/>
              <w:bottom w:val="single" w:sz="8" w:space="0" w:color="auto"/>
              <w:right w:val="single" w:sz="8" w:space="0" w:color="auto"/>
            </w:tcBorders>
            <w:shd w:val="clear" w:color="auto" w:fill="auto"/>
            <w:vAlign w:val="center"/>
            <w:hideMark/>
          </w:tcPr>
          <w:p w14:paraId="392EACD6" w14:textId="77777777" w:rsidR="001064DA" w:rsidRPr="000D063B" w:rsidRDefault="001064DA" w:rsidP="00C92776">
            <w:pPr>
              <w:jc w:val="both"/>
              <w:rPr>
                <w:rFonts w:ascii="Tahoma" w:hAnsi="Tahoma" w:cs="Tahoma"/>
                <w:color w:val="000000"/>
                <w:sz w:val="16"/>
                <w:szCs w:val="22"/>
              </w:rPr>
            </w:pPr>
            <w:r w:rsidRPr="000D063B">
              <w:rPr>
                <w:rFonts w:ascii="Tahoma" w:hAnsi="Tahoma" w:cs="Tahoma"/>
                <w:color w:val="000000"/>
                <w:sz w:val="16"/>
                <w:szCs w:val="22"/>
              </w:rPr>
              <w:t>Srajca dolg rokav (M)</w:t>
            </w:r>
          </w:p>
        </w:tc>
        <w:tc>
          <w:tcPr>
            <w:tcW w:w="785" w:type="dxa"/>
            <w:tcBorders>
              <w:top w:val="nil"/>
              <w:left w:val="nil"/>
              <w:bottom w:val="single" w:sz="8" w:space="0" w:color="auto"/>
              <w:right w:val="single" w:sz="8" w:space="0" w:color="auto"/>
            </w:tcBorders>
            <w:shd w:val="clear" w:color="auto" w:fill="auto"/>
            <w:vAlign w:val="center"/>
            <w:hideMark/>
          </w:tcPr>
          <w:p w14:paraId="4EA9682E"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844" w:type="dxa"/>
            <w:tcBorders>
              <w:top w:val="nil"/>
              <w:left w:val="nil"/>
              <w:bottom w:val="single" w:sz="8" w:space="0" w:color="auto"/>
              <w:right w:val="single" w:sz="8" w:space="0" w:color="auto"/>
            </w:tcBorders>
            <w:shd w:val="clear" w:color="auto" w:fill="auto"/>
            <w:vAlign w:val="center"/>
            <w:hideMark/>
          </w:tcPr>
          <w:p w14:paraId="540E8FC4"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029" w:type="dxa"/>
            <w:tcBorders>
              <w:top w:val="nil"/>
              <w:left w:val="nil"/>
              <w:bottom w:val="single" w:sz="8" w:space="0" w:color="auto"/>
              <w:right w:val="single" w:sz="8" w:space="0" w:color="auto"/>
            </w:tcBorders>
            <w:shd w:val="clear" w:color="auto" w:fill="auto"/>
            <w:vAlign w:val="center"/>
            <w:hideMark/>
          </w:tcPr>
          <w:p w14:paraId="4DAE30FD"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od 38 do 50</w:t>
            </w:r>
          </w:p>
        </w:tc>
        <w:tc>
          <w:tcPr>
            <w:tcW w:w="1019" w:type="dxa"/>
            <w:tcBorders>
              <w:top w:val="nil"/>
              <w:left w:val="nil"/>
              <w:bottom w:val="single" w:sz="8" w:space="0" w:color="auto"/>
              <w:right w:val="single" w:sz="8" w:space="0" w:color="auto"/>
            </w:tcBorders>
            <w:shd w:val="clear" w:color="auto" w:fill="auto"/>
            <w:vAlign w:val="center"/>
            <w:hideMark/>
          </w:tcPr>
          <w:p w14:paraId="2E9A2B22"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275" w:type="dxa"/>
            <w:tcBorders>
              <w:top w:val="nil"/>
              <w:left w:val="nil"/>
              <w:bottom w:val="single" w:sz="8" w:space="0" w:color="auto"/>
              <w:right w:val="single" w:sz="8" w:space="0" w:color="auto"/>
            </w:tcBorders>
            <w:shd w:val="clear" w:color="auto" w:fill="auto"/>
            <w:vAlign w:val="center"/>
            <w:hideMark/>
          </w:tcPr>
          <w:p w14:paraId="6B758D4B"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r>
      <w:tr w:rsidR="001064DA" w:rsidRPr="000D063B" w14:paraId="73954075" w14:textId="77777777" w:rsidTr="00C92776">
        <w:trPr>
          <w:trHeight w:val="323"/>
        </w:trPr>
        <w:tc>
          <w:tcPr>
            <w:tcW w:w="632" w:type="dxa"/>
            <w:tcBorders>
              <w:top w:val="nil"/>
              <w:left w:val="single" w:sz="8" w:space="0" w:color="auto"/>
              <w:bottom w:val="single" w:sz="8" w:space="0" w:color="auto"/>
              <w:right w:val="single" w:sz="8" w:space="0" w:color="auto"/>
            </w:tcBorders>
            <w:shd w:val="clear" w:color="auto" w:fill="auto"/>
            <w:vAlign w:val="center"/>
            <w:hideMark/>
          </w:tcPr>
          <w:p w14:paraId="6396372E"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2</w:t>
            </w:r>
          </w:p>
        </w:tc>
        <w:tc>
          <w:tcPr>
            <w:tcW w:w="1201" w:type="dxa"/>
            <w:tcBorders>
              <w:top w:val="nil"/>
              <w:left w:val="nil"/>
              <w:bottom w:val="single" w:sz="8" w:space="0" w:color="auto"/>
              <w:right w:val="single" w:sz="8" w:space="0" w:color="auto"/>
            </w:tcBorders>
            <w:shd w:val="clear" w:color="auto" w:fill="auto"/>
            <w:vAlign w:val="center"/>
            <w:hideMark/>
          </w:tcPr>
          <w:p w14:paraId="14CFCEC2"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1</w:t>
            </w:r>
          </w:p>
        </w:tc>
        <w:tc>
          <w:tcPr>
            <w:tcW w:w="2633" w:type="dxa"/>
            <w:tcBorders>
              <w:top w:val="nil"/>
              <w:left w:val="nil"/>
              <w:bottom w:val="single" w:sz="8" w:space="0" w:color="auto"/>
              <w:right w:val="single" w:sz="8" w:space="0" w:color="auto"/>
            </w:tcBorders>
            <w:shd w:val="clear" w:color="auto" w:fill="auto"/>
            <w:vAlign w:val="center"/>
            <w:hideMark/>
          </w:tcPr>
          <w:p w14:paraId="033BA34D" w14:textId="77777777" w:rsidR="001064DA" w:rsidRPr="000D063B" w:rsidRDefault="001064DA" w:rsidP="00C92776">
            <w:pPr>
              <w:jc w:val="both"/>
              <w:rPr>
                <w:rFonts w:ascii="Tahoma" w:hAnsi="Tahoma" w:cs="Tahoma"/>
                <w:color w:val="000000"/>
                <w:sz w:val="16"/>
                <w:szCs w:val="22"/>
              </w:rPr>
            </w:pPr>
            <w:r w:rsidRPr="000D063B">
              <w:rPr>
                <w:rFonts w:ascii="Tahoma" w:hAnsi="Tahoma" w:cs="Tahoma"/>
                <w:color w:val="000000"/>
                <w:sz w:val="16"/>
                <w:szCs w:val="22"/>
              </w:rPr>
              <w:t>Bluza  dolg rokav (Ž)</w:t>
            </w:r>
          </w:p>
        </w:tc>
        <w:tc>
          <w:tcPr>
            <w:tcW w:w="785" w:type="dxa"/>
            <w:tcBorders>
              <w:top w:val="nil"/>
              <w:left w:val="nil"/>
              <w:bottom w:val="single" w:sz="8" w:space="0" w:color="auto"/>
              <w:right w:val="single" w:sz="8" w:space="0" w:color="auto"/>
            </w:tcBorders>
            <w:shd w:val="clear" w:color="auto" w:fill="auto"/>
            <w:vAlign w:val="center"/>
            <w:hideMark/>
          </w:tcPr>
          <w:p w14:paraId="21F464A4"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844" w:type="dxa"/>
            <w:tcBorders>
              <w:top w:val="nil"/>
              <w:left w:val="nil"/>
              <w:bottom w:val="single" w:sz="8" w:space="0" w:color="auto"/>
              <w:right w:val="single" w:sz="8" w:space="0" w:color="auto"/>
            </w:tcBorders>
            <w:shd w:val="clear" w:color="auto" w:fill="auto"/>
            <w:vAlign w:val="center"/>
            <w:hideMark/>
          </w:tcPr>
          <w:p w14:paraId="37C5ACBD"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029" w:type="dxa"/>
            <w:tcBorders>
              <w:top w:val="nil"/>
              <w:left w:val="nil"/>
              <w:bottom w:val="single" w:sz="8" w:space="0" w:color="auto"/>
              <w:right w:val="single" w:sz="8" w:space="0" w:color="auto"/>
            </w:tcBorders>
            <w:shd w:val="clear" w:color="auto" w:fill="auto"/>
            <w:vAlign w:val="center"/>
            <w:hideMark/>
          </w:tcPr>
          <w:p w14:paraId="3580B23E"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 </w:t>
            </w:r>
          </w:p>
        </w:tc>
        <w:tc>
          <w:tcPr>
            <w:tcW w:w="1019" w:type="dxa"/>
            <w:tcBorders>
              <w:top w:val="nil"/>
              <w:left w:val="nil"/>
              <w:bottom w:val="single" w:sz="8" w:space="0" w:color="auto"/>
              <w:right w:val="single" w:sz="8" w:space="0" w:color="auto"/>
            </w:tcBorders>
            <w:shd w:val="clear" w:color="auto" w:fill="auto"/>
            <w:vAlign w:val="center"/>
            <w:hideMark/>
          </w:tcPr>
          <w:p w14:paraId="2542B75D"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275" w:type="dxa"/>
            <w:tcBorders>
              <w:top w:val="nil"/>
              <w:left w:val="nil"/>
              <w:bottom w:val="single" w:sz="8" w:space="0" w:color="auto"/>
              <w:right w:val="single" w:sz="8" w:space="0" w:color="auto"/>
            </w:tcBorders>
            <w:shd w:val="clear" w:color="auto" w:fill="auto"/>
            <w:vAlign w:val="center"/>
            <w:hideMark/>
          </w:tcPr>
          <w:p w14:paraId="0B811F2A"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r>
      <w:tr w:rsidR="001064DA" w:rsidRPr="000D063B" w14:paraId="2932FDAF" w14:textId="77777777" w:rsidTr="00C92776">
        <w:trPr>
          <w:trHeight w:val="323"/>
        </w:trPr>
        <w:tc>
          <w:tcPr>
            <w:tcW w:w="632" w:type="dxa"/>
            <w:tcBorders>
              <w:top w:val="nil"/>
              <w:left w:val="single" w:sz="8" w:space="0" w:color="auto"/>
              <w:bottom w:val="single" w:sz="8" w:space="0" w:color="auto"/>
              <w:right w:val="single" w:sz="8" w:space="0" w:color="auto"/>
            </w:tcBorders>
            <w:shd w:val="clear" w:color="auto" w:fill="auto"/>
            <w:vAlign w:val="center"/>
            <w:hideMark/>
          </w:tcPr>
          <w:p w14:paraId="3FD6BD2B"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3</w:t>
            </w:r>
          </w:p>
        </w:tc>
        <w:tc>
          <w:tcPr>
            <w:tcW w:w="1201" w:type="dxa"/>
            <w:tcBorders>
              <w:top w:val="nil"/>
              <w:left w:val="nil"/>
              <w:bottom w:val="single" w:sz="8" w:space="0" w:color="auto"/>
              <w:right w:val="single" w:sz="8" w:space="0" w:color="auto"/>
            </w:tcBorders>
            <w:shd w:val="clear" w:color="auto" w:fill="auto"/>
            <w:vAlign w:val="center"/>
            <w:hideMark/>
          </w:tcPr>
          <w:p w14:paraId="2C23ED6B"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1</w:t>
            </w:r>
          </w:p>
        </w:tc>
        <w:tc>
          <w:tcPr>
            <w:tcW w:w="2633" w:type="dxa"/>
            <w:tcBorders>
              <w:top w:val="nil"/>
              <w:left w:val="nil"/>
              <w:bottom w:val="single" w:sz="8" w:space="0" w:color="auto"/>
              <w:right w:val="single" w:sz="8" w:space="0" w:color="auto"/>
            </w:tcBorders>
            <w:shd w:val="clear" w:color="auto" w:fill="auto"/>
            <w:vAlign w:val="center"/>
            <w:hideMark/>
          </w:tcPr>
          <w:p w14:paraId="7957F0B1" w14:textId="77777777" w:rsidR="001064DA" w:rsidRPr="000D063B" w:rsidRDefault="001064DA" w:rsidP="00C92776">
            <w:pPr>
              <w:jc w:val="both"/>
              <w:rPr>
                <w:rFonts w:ascii="Tahoma" w:hAnsi="Tahoma" w:cs="Tahoma"/>
                <w:color w:val="000000"/>
                <w:sz w:val="16"/>
                <w:szCs w:val="22"/>
              </w:rPr>
            </w:pPr>
            <w:r w:rsidRPr="000D063B">
              <w:rPr>
                <w:rFonts w:ascii="Tahoma" w:hAnsi="Tahoma" w:cs="Tahoma"/>
                <w:color w:val="000000"/>
                <w:sz w:val="16"/>
                <w:szCs w:val="22"/>
              </w:rPr>
              <w:t>Srajca kratek rokav (M)</w:t>
            </w:r>
          </w:p>
        </w:tc>
        <w:tc>
          <w:tcPr>
            <w:tcW w:w="785" w:type="dxa"/>
            <w:tcBorders>
              <w:top w:val="nil"/>
              <w:left w:val="nil"/>
              <w:bottom w:val="single" w:sz="8" w:space="0" w:color="auto"/>
              <w:right w:val="single" w:sz="8" w:space="0" w:color="auto"/>
            </w:tcBorders>
            <w:shd w:val="clear" w:color="auto" w:fill="auto"/>
            <w:vAlign w:val="center"/>
            <w:hideMark/>
          </w:tcPr>
          <w:p w14:paraId="3DB9B9CD"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844" w:type="dxa"/>
            <w:tcBorders>
              <w:top w:val="nil"/>
              <w:left w:val="nil"/>
              <w:bottom w:val="single" w:sz="8" w:space="0" w:color="auto"/>
              <w:right w:val="single" w:sz="8" w:space="0" w:color="auto"/>
            </w:tcBorders>
            <w:shd w:val="clear" w:color="auto" w:fill="auto"/>
            <w:vAlign w:val="center"/>
            <w:hideMark/>
          </w:tcPr>
          <w:p w14:paraId="1919BEEC"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029" w:type="dxa"/>
            <w:tcBorders>
              <w:top w:val="nil"/>
              <w:left w:val="nil"/>
              <w:bottom w:val="single" w:sz="8" w:space="0" w:color="auto"/>
              <w:right w:val="single" w:sz="8" w:space="0" w:color="auto"/>
            </w:tcBorders>
            <w:shd w:val="clear" w:color="auto" w:fill="auto"/>
            <w:vAlign w:val="center"/>
            <w:hideMark/>
          </w:tcPr>
          <w:p w14:paraId="0BBE2839"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od 38 do 50</w:t>
            </w:r>
          </w:p>
        </w:tc>
        <w:tc>
          <w:tcPr>
            <w:tcW w:w="1019" w:type="dxa"/>
            <w:tcBorders>
              <w:top w:val="nil"/>
              <w:left w:val="nil"/>
              <w:bottom w:val="single" w:sz="8" w:space="0" w:color="auto"/>
              <w:right w:val="single" w:sz="8" w:space="0" w:color="auto"/>
            </w:tcBorders>
            <w:shd w:val="clear" w:color="auto" w:fill="auto"/>
            <w:vAlign w:val="center"/>
            <w:hideMark/>
          </w:tcPr>
          <w:p w14:paraId="1919C6EF"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275" w:type="dxa"/>
            <w:tcBorders>
              <w:top w:val="nil"/>
              <w:left w:val="nil"/>
              <w:bottom w:val="single" w:sz="8" w:space="0" w:color="auto"/>
              <w:right w:val="single" w:sz="8" w:space="0" w:color="auto"/>
            </w:tcBorders>
            <w:shd w:val="clear" w:color="auto" w:fill="auto"/>
            <w:vAlign w:val="center"/>
            <w:hideMark/>
          </w:tcPr>
          <w:p w14:paraId="0CF18975"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r>
      <w:tr w:rsidR="001064DA" w:rsidRPr="000D063B" w14:paraId="1B7D9530" w14:textId="77777777" w:rsidTr="00C92776">
        <w:trPr>
          <w:trHeight w:val="323"/>
        </w:trPr>
        <w:tc>
          <w:tcPr>
            <w:tcW w:w="632" w:type="dxa"/>
            <w:tcBorders>
              <w:top w:val="nil"/>
              <w:left w:val="single" w:sz="8" w:space="0" w:color="auto"/>
              <w:bottom w:val="single" w:sz="8" w:space="0" w:color="auto"/>
              <w:right w:val="single" w:sz="8" w:space="0" w:color="auto"/>
            </w:tcBorders>
            <w:shd w:val="clear" w:color="auto" w:fill="auto"/>
            <w:vAlign w:val="center"/>
            <w:hideMark/>
          </w:tcPr>
          <w:p w14:paraId="243AF48C"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4</w:t>
            </w:r>
          </w:p>
        </w:tc>
        <w:tc>
          <w:tcPr>
            <w:tcW w:w="1201" w:type="dxa"/>
            <w:tcBorders>
              <w:top w:val="nil"/>
              <w:left w:val="nil"/>
              <w:bottom w:val="single" w:sz="8" w:space="0" w:color="auto"/>
              <w:right w:val="single" w:sz="8" w:space="0" w:color="auto"/>
            </w:tcBorders>
            <w:shd w:val="clear" w:color="auto" w:fill="auto"/>
            <w:vAlign w:val="center"/>
            <w:hideMark/>
          </w:tcPr>
          <w:p w14:paraId="04C46DC3"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1</w:t>
            </w:r>
          </w:p>
        </w:tc>
        <w:tc>
          <w:tcPr>
            <w:tcW w:w="2633" w:type="dxa"/>
            <w:tcBorders>
              <w:top w:val="nil"/>
              <w:left w:val="nil"/>
              <w:bottom w:val="single" w:sz="8" w:space="0" w:color="auto"/>
              <w:right w:val="single" w:sz="8" w:space="0" w:color="auto"/>
            </w:tcBorders>
            <w:shd w:val="clear" w:color="auto" w:fill="auto"/>
            <w:vAlign w:val="center"/>
            <w:hideMark/>
          </w:tcPr>
          <w:p w14:paraId="7EB38F94" w14:textId="77777777" w:rsidR="001064DA" w:rsidRPr="000D063B" w:rsidRDefault="001064DA" w:rsidP="00C92776">
            <w:pPr>
              <w:jc w:val="both"/>
              <w:rPr>
                <w:rFonts w:ascii="Tahoma" w:hAnsi="Tahoma" w:cs="Tahoma"/>
                <w:color w:val="000000"/>
                <w:sz w:val="16"/>
                <w:szCs w:val="22"/>
              </w:rPr>
            </w:pPr>
            <w:r w:rsidRPr="000D063B">
              <w:rPr>
                <w:rFonts w:ascii="Tahoma" w:hAnsi="Tahoma" w:cs="Tahoma"/>
                <w:color w:val="000000"/>
                <w:sz w:val="16"/>
                <w:szCs w:val="22"/>
              </w:rPr>
              <w:t>Bluza kratek rokav (Ž)</w:t>
            </w:r>
          </w:p>
        </w:tc>
        <w:tc>
          <w:tcPr>
            <w:tcW w:w="785" w:type="dxa"/>
            <w:tcBorders>
              <w:top w:val="nil"/>
              <w:left w:val="nil"/>
              <w:bottom w:val="single" w:sz="8" w:space="0" w:color="auto"/>
              <w:right w:val="single" w:sz="8" w:space="0" w:color="auto"/>
            </w:tcBorders>
            <w:shd w:val="clear" w:color="auto" w:fill="auto"/>
            <w:vAlign w:val="center"/>
            <w:hideMark/>
          </w:tcPr>
          <w:p w14:paraId="49981461"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844" w:type="dxa"/>
            <w:tcBorders>
              <w:top w:val="nil"/>
              <w:left w:val="nil"/>
              <w:bottom w:val="single" w:sz="8" w:space="0" w:color="auto"/>
              <w:right w:val="single" w:sz="8" w:space="0" w:color="auto"/>
            </w:tcBorders>
            <w:shd w:val="clear" w:color="auto" w:fill="auto"/>
            <w:vAlign w:val="center"/>
            <w:hideMark/>
          </w:tcPr>
          <w:p w14:paraId="6A52B191"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029" w:type="dxa"/>
            <w:tcBorders>
              <w:top w:val="nil"/>
              <w:left w:val="nil"/>
              <w:bottom w:val="single" w:sz="8" w:space="0" w:color="auto"/>
              <w:right w:val="single" w:sz="8" w:space="0" w:color="auto"/>
            </w:tcBorders>
            <w:shd w:val="clear" w:color="auto" w:fill="auto"/>
            <w:vAlign w:val="center"/>
            <w:hideMark/>
          </w:tcPr>
          <w:p w14:paraId="0172E9D6"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 </w:t>
            </w:r>
          </w:p>
        </w:tc>
        <w:tc>
          <w:tcPr>
            <w:tcW w:w="1019" w:type="dxa"/>
            <w:tcBorders>
              <w:top w:val="nil"/>
              <w:left w:val="nil"/>
              <w:bottom w:val="single" w:sz="8" w:space="0" w:color="auto"/>
              <w:right w:val="single" w:sz="8" w:space="0" w:color="auto"/>
            </w:tcBorders>
            <w:shd w:val="clear" w:color="auto" w:fill="auto"/>
            <w:vAlign w:val="center"/>
            <w:hideMark/>
          </w:tcPr>
          <w:p w14:paraId="30816845"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c>
          <w:tcPr>
            <w:tcW w:w="1275" w:type="dxa"/>
            <w:tcBorders>
              <w:top w:val="nil"/>
              <w:left w:val="nil"/>
              <w:bottom w:val="single" w:sz="8" w:space="0" w:color="auto"/>
              <w:right w:val="single" w:sz="8" w:space="0" w:color="auto"/>
            </w:tcBorders>
            <w:shd w:val="clear" w:color="auto" w:fill="auto"/>
            <w:vAlign w:val="center"/>
            <w:hideMark/>
          </w:tcPr>
          <w:p w14:paraId="6F89FB60" w14:textId="77777777" w:rsidR="001064DA" w:rsidRPr="000D063B" w:rsidRDefault="001064DA" w:rsidP="00C92776">
            <w:pPr>
              <w:jc w:val="center"/>
              <w:rPr>
                <w:rFonts w:ascii="Tahoma" w:hAnsi="Tahoma" w:cs="Tahoma"/>
                <w:color w:val="000000"/>
                <w:sz w:val="16"/>
                <w:szCs w:val="22"/>
              </w:rPr>
            </w:pPr>
            <w:r w:rsidRPr="000D063B">
              <w:rPr>
                <w:rFonts w:ascii="Tahoma" w:hAnsi="Tahoma" w:cs="Tahoma"/>
                <w:color w:val="000000"/>
                <w:sz w:val="16"/>
                <w:szCs w:val="22"/>
              </w:rPr>
              <w:t>DA</w:t>
            </w:r>
          </w:p>
        </w:tc>
      </w:tr>
    </w:tbl>
    <w:p w14:paraId="3BD125AF" w14:textId="77777777" w:rsidR="00483554" w:rsidRDefault="00483554" w:rsidP="00483554">
      <w:pPr>
        <w:ind w:hanging="426"/>
        <w:rPr>
          <w:rFonts w:ascii="Tahoma" w:hAnsi="Tahoma" w:cs="Tahoma"/>
        </w:rPr>
      </w:pPr>
    </w:p>
    <w:p w14:paraId="619F7CD8" w14:textId="205A7010" w:rsidR="001064DA" w:rsidRDefault="001064DA" w:rsidP="00483554">
      <w:pPr>
        <w:ind w:hanging="426"/>
        <w:rPr>
          <w:rFonts w:ascii="Tahoma" w:hAnsi="Tahoma" w:cs="Tahoma"/>
        </w:rPr>
      </w:pPr>
    </w:p>
    <w:p w14:paraId="4889CAA3" w14:textId="1F4D405A" w:rsidR="000D59F8" w:rsidRDefault="000D59F8" w:rsidP="00483554">
      <w:pPr>
        <w:ind w:hanging="426"/>
        <w:rPr>
          <w:rFonts w:ascii="Tahoma" w:hAnsi="Tahoma" w:cs="Tahoma"/>
        </w:rPr>
      </w:pPr>
    </w:p>
    <w:p w14:paraId="71AA915D" w14:textId="77777777" w:rsidR="000D59F8" w:rsidRDefault="000D59F8" w:rsidP="00483554">
      <w:pPr>
        <w:ind w:hanging="426"/>
        <w:rPr>
          <w:rFonts w:ascii="Tahoma" w:hAnsi="Tahoma" w:cs="Tahoma"/>
        </w:rPr>
      </w:pPr>
    </w:p>
    <w:p w14:paraId="3E85553E" w14:textId="77777777" w:rsidR="001064DA" w:rsidRDefault="001064DA" w:rsidP="00483554">
      <w:pPr>
        <w:ind w:hanging="426"/>
        <w:rPr>
          <w:rFonts w:ascii="Tahoma" w:hAnsi="Tahoma" w:cs="Tahoma"/>
        </w:rPr>
      </w:pPr>
    </w:p>
    <w:p w14:paraId="1C23FF25" w14:textId="77777777" w:rsidR="001064DA" w:rsidRDefault="001064DA" w:rsidP="001064DA">
      <w:pPr>
        <w:rPr>
          <w:rFonts w:ascii="Tahoma" w:hAnsi="Tahoma" w:cs="Tahoma"/>
        </w:rPr>
      </w:pPr>
    </w:p>
    <w:p w14:paraId="2BFFFD31" w14:textId="25FAC5CA" w:rsidR="00483554" w:rsidRPr="000D063B" w:rsidRDefault="00483554" w:rsidP="001064DA">
      <w:pPr>
        <w:rPr>
          <w:rFonts w:ascii="Tahoma" w:hAnsi="Tahoma" w:cs="Tahoma"/>
        </w:rPr>
      </w:pPr>
      <w:r w:rsidRPr="000D063B">
        <w:rPr>
          <w:rFonts w:ascii="Tahoma" w:hAnsi="Tahoma" w:cs="Tahoma"/>
        </w:rPr>
        <w:t>Kraj in datum:                          Ži</w:t>
      </w:r>
      <w:r w:rsidR="000D59F8">
        <w:rPr>
          <w:rFonts w:ascii="Tahoma" w:hAnsi="Tahoma" w:cs="Tahoma"/>
        </w:rPr>
        <w:t xml:space="preserve">g:                        </w:t>
      </w:r>
      <w:r w:rsidRPr="000D063B">
        <w:rPr>
          <w:rFonts w:ascii="Tahoma" w:hAnsi="Tahoma" w:cs="Tahoma"/>
        </w:rPr>
        <w:t xml:space="preserve">Ime in priimek ter podpis                                        </w:t>
      </w:r>
    </w:p>
    <w:p w14:paraId="16A116F9" w14:textId="77777777" w:rsidR="00483554" w:rsidRPr="000D063B" w:rsidRDefault="00483554" w:rsidP="00483554">
      <w:pPr>
        <w:ind w:hanging="426"/>
        <w:rPr>
          <w:rFonts w:ascii="Tahoma" w:hAnsi="Tahoma" w:cs="Tahoma"/>
        </w:rPr>
      </w:pPr>
      <w:r w:rsidRPr="000D063B">
        <w:rPr>
          <w:rFonts w:ascii="Tahoma" w:hAnsi="Tahoma" w:cs="Tahoma"/>
        </w:rPr>
        <w:t xml:space="preserve">                                                                                  odgovorne osebe:</w:t>
      </w:r>
      <w:r w:rsidRPr="000D063B">
        <w:rPr>
          <w:rFonts w:ascii="Tahoma" w:hAnsi="Tahoma" w:cs="Tahoma"/>
        </w:rPr>
        <w:tab/>
      </w:r>
    </w:p>
    <w:p w14:paraId="3CFAFD96" w14:textId="77777777" w:rsidR="00483554" w:rsidRPr="000D063B" w:rsidRDefault="00483554" w:rsidP="00483554">
      <w:pPr>
        <w:ind w:hanging="426"/>
        <w:rPr>
          <w:rFonts w:ascii="Tahoma" w:hAnsi="Tahoma" w:cs="Tahoma"/>
        </w:rPr>
      </w:pPr>
    </w:p>
    <w:p w14:paraId="03DF4700" w14:textId="77777777" w:rsidR="00483554" w:rsidRPr="000D063B" w:rsidRDefault="00483554" w:rsidP="00483554">
      <w:pPr>
        <w:ind w:hanging="426"/>
        <w:rPr>
          <w:rFonts w:ascii="Tahoma" w:hAnsi="Tahoma" w:cs="Tahoma"/>
        </w:rPr>
      </w:pPr>
    </w:p>
    <w:p w14:paraId="27B386DF" w14:textId="77777777" w:rsidR="00483554" w:rsidRPr="000D063B" w:rsidRDefault="00483554" w:rsidP="001064DA">
      <w:pPr>
        <w:rPr>
          <w:rFonts w:ascii="Tahoma" w:hAnsi="Tahoma" w:cs="Tahoma"/>
        </w:rPr>
      </w:pPr>
      <w:r w:rsidRPr="000D063B">
        <w:rPr>
          <w:rFonts w:ascii="Tahoma" w:hAnsi="Tahoma" w:cs="Tahoma"/>
        </w:rPr>
        <w:t xml:space="preserve">_______________                                            _________________________    </w:t>
      </w:r>
    </w:p>
    <w:p w14:paraId="2D49D182" w14:textId="77777777" w:rsidR="00483554" w:rsidRPr="000D063B" w:rsidRDefault="00483554" w:rsidP="00483554">
      <w:pPr>
        <w:rPr>
          <w:rFonts w:ascii="Tahoma" w:hAnsi="Tahoma" w:cs="Tahoma"/>
        </w:rPr>
      </w:pPr>
    </w:p>
    <w:p w14:paraId="03F7406C" w14:textId="77777777" w:rsidR="001064DA" w:rsidRDefault="001064DA" w:rsidP="00B856AD">
      <w:pPr>
        <w:keepNext/>
        <w:keepLines/>
        <w:tabs>
          <w:tab w:val="left" w:pos="1134"/>
          <w:tab w:val="left" w:pos="4820"/>
        </w:tabs>
        <w:rPr>
          <w:rFonts w:ascii="Tahoma" w:hAnsi="Tahoma" w:cs="Tahoma"/>
        </w:rPr>
      </w:pPr>
    </w:p>
    <w:p w14:paraId="3F6F1AB1" w14:textId="77777777" w:rsidR="001064DA" w:rsidRDefault="001064DA" w:rsidP="00B856AD">
      <w:pPr>
        <w:keepNext/>
        <w:keepLines/>
        <w:tabs>
          <w:tab w:val="left" w:pos="1134"/>
          <w:tab w:val="left" w:pos="4820"/>
        </w:tabs>
        <w:rPr>
          <w:rFonts w:ascii="Tahoma" w:hAnsi="Tahoma" w:cs="Tahoma"/>
        </w:rPr>
      </w:pPr>
    </w:p>
    <w:p w14:paraId="245FDFA1" w14:textId="77777777" w:rsidR="001064DA" w:rsidRDefault="001064DA" w:rsidP="00B856AD">
      <w:pPr>
        <w:keepNext/>
        <w:keepLines/>
        <w:tabs>
          <w:tab w:val="left" w:pos="1134"/>
          <w:tab w:val="left" w:pos="4820"/>
        </w:tabs>
        <w:rPr>
          <w:rFonts w:ascii="Tahoma" w:hAnsi="Tahoma" w:cs="Tahoma"/>
        </w:rPr>
      </w:pPr>
    </w:p>
    <w:p w14:paraId="0D12E97A" w14:textId="77777777" w:rsidR="001064DA" w:rsidRDefault="001064DA" w:rsidP="00B856AD">
      <w:pPr>
        <w:keepNext/>
        <w:keepLines/>
        <w:tabs>
          <w:tab w:val="left" w:pos="1134"/>
          <w:tab w:val="left" w:pos="4820"/>
        </w:tabs>
        <w:rPr>
          <w:rFonts w:ascii="Tahoma" w:hAnsi="Tahoma" w:cs="Tahoma"/>
        </w:rPr>
      </w:pPr>
    </w:p>
    <w:p w14:paraId="29939376" w14:textId="77777777" w:rsidR="001064DA" w:rsidRDefault="001064DA" w:rsidP="00B856AD">
      <w:pPr>
        <w:keepNext/>
        <w:keepLines/>
        <w:tabs>
          <w:tab w:val="left" w:pos="1134"/>
          <w:tab w:val="left" w:pos="4820"/>
        </w:tabs>
        <w:rPr>
          <w:rFonts w:ascii="Tahoma" w:hAnsi="Tahoma" w:cs="Tahoma"/>
        </w:rPr>
      </w:pPr>
    </w:p>
    <w:p w14:paraId="1D8CDACE" w14:textId="77777777" w:rsidR="001064DA" w:rsidRDefault="001064DA" w:rsidP="00B856AD">
      <w:pPr>
        <w:keepNext/>
        <w:keepLines/>
        <w:tabs>
          <w:tab w:val="left" w:pos="1134"/>
          <w:tab w:val="left" w:pos="4820"/>
        </w:tabs>
        <w:rPr>
          <w:rFonts w:ascii="Tahoma" w:hAnsi="Tahoma" w:cs="Tahoma"/>
        </w:rPr>
      </w:pPr>
    </w:p>
    <w:p w14:paraId="3FB2C882" w14:textId="77777777" w:rsidR="001064DA" w:rsidRDefault="001064DA">
      <w:pPr>
        <w:rPr>
          <w:rFonts w:ascii="Tahoma" w:hAnsi="Tahoma" w:cs="Tahoma"/>
        </w:rPr>
      </w:pPr>
      <w:r>
        <w:rPr>
          <w:rFonts w:ascii="Tahoma" w:hAnsi="Tahoma" w:cs="Tahoma"/>
        </w:rPr>
        <w:br w:type="page"/>
      </w:r>
    </w:p>
    <w:p w14:paraId="04AB1C86" w14:textId="77777777" w:rsidR="001064DA" w:rsidRDefault="001064DA" w:rsidP="00B856AD">
      <w:pPr>
        <w:keepNext/>
        <w:keepLines/>
        <w:tabs>
          <w:tab w:val="left" w:pos="1134"/>
          <w:tab w:val="left" w:pos="4820"/>
        </w:tab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C8579C" w14:paraId="4DE33CB5" w14:textId="77777777" w:rsidTr="004F6AB5">
        <w:tc>
          <w:tcPr>
            <w:tcW w:w="8008" w:type="dxa"/>
            <w:tcBorders>
              <w:top w:val="single" w:sz="4" w:space="0" w:color="auto"/>
              <w:bottom w:val="single" w:sz="4" w:space="0" w:color="auto"/>
            </w:tcBorders>
          </w:tcPr>
          <w:p w14:paraId="3371E0AD" w14:textId="77777777" w:rsidR="004F6AB5" w:rsidRPr="00C8579C" w:rsidRDefault="00732A7A" w:rsidP="00B83D50">
            <w:pPr>
              <w:rPr>
                <w:rFonts w:ascii="Tahoma" w:hAnsi="Tahoma" w:cs="Tahoma"/>
              </w:rPr>
            </w:pPr>
            <w:r>
              <w:rPr>
                <w:rFonts w:ascii="Tahoma" w:hAnsi="Tahoma" w:cs="Tahoma"/>
              </w:rPr>
              <w:t xml:space="preserve">FINANČNO </w:t>
            </w:r>
            <w:r w:rsidR="004F6AB5" w:rsidRPr="00C8579C">
              <w:rPr>
                <w:rFonts w:ascii="Tahoma" w:hAnsi="Tahoma" w:cs="Tahoma"/>
              </w:rPr>
              <w:t>ZAVAROVANJE DOBRE IZVEDBE OBVEZNOSTI</w:t>
            </w:r>
            <w:r w:rsidR="008C067D">
              <w:rPr>
                <w:rFonts w:ascii="Tahoma" w:hAnsi="Tahoma" w:cs="Tahoma"/>
              </w:rPr>
              <w:t xml:space="preserve"> </w:t>
            </w:r>
            <w:r w:rsidR="00D93497">
              <w:rPr>
                <w:rFonts w:ascii="Tahoma" w:hAnsi="Tahoma" w:cs="Tahoma"/>
                <w:i/>
                <w:color w:val="FF0000"/>
              </w:rPr>
              <w:t>– vzorec</w:t>
            </w:r>
          </w:p>
        </w:tc>
        <w:tc>
          <w:tcPr>
            <w:tcW w:w="1560" w:type="dxa"/>
            <w:tcBorders>
              <w:top w:val="single" w:sz="4" w:space="0" w:color="auto"/>
              <w:bottom w:val="single" w:sz="4" w:space="0" w:color="auto"/>
            </w:tcBorders>
          </w:tcPr>
          <w:p w14:paraId="32C515D4" w14:textId="544AF3BE" w:rsidR="004F6AB5" w:rsidRPr="00C8579C" w:rsidRDefault="004F6AB5" w:rsidP="00B83D50">
            <w:pPr>
              <w:ind w:left="-353" w:firstLine="353"/>
              <w:rPr>
                <w:rFonts w:ascii="Tahoma" w:hAnsi="Tahoma" w:cs="Tahoma"/>
                <w:b/>
                <w:i/>
              </w:rPr>
            </w:pPr>
            <w:r w:rsidRPr="00C8579C">
              <w:rPr>
                <w:rFonts w:ascii="Tahoma" w:hAnsi="Tahoma" w:cs="Tahoma"/>
                <w:b/>
                <w:i/>
              </w:rPr>
              <w:t xml:space="preserve">Priloga </w:t>
            </w:r>
            <w:r w:rsidR="00FB3C4F">
              <w:rPr>
                <w:rFonts w:ascii="Tahoma" w:hAnsi="Tahoma" w:cs="Tahoma"/>
                <w:b/>
                <w:i/>
              </w:rPr>
              <w:t>8</w:t>
            </w:r>
          </w:p>
        </w:tc>
      </w:tr>
    </w:tbl>
    <w:p w14:paraId="219CCBAA" w14:textId="77777777" w:rsidR="008C067D" w:rsidRDefault="008C067D" w:rsidP="00B83D50">
      <w:pPr>
        <w:pStyle w:val="Telobesedila"/>
        <w:widowControl/>
        <w:rPr>
          <w:rFonts w:ascii="Tahoma" w:hAnsi="Tahoma" w:cs="Tahoma"/>
          <w:b w:val="0"/>
          <w:i/>
          <w:lang w:val="sl-SI"/>
        </w:rPr>
      </w:pPr>
    </w:p>
    <w:p w14:paraId="173DFF6B" w14:textId="77777777" w:rsidR="008C067D" w:rsidRPr="00026729" w:rsidRDefault="008C067D" w:rsidP="00B83D50">
      <w:pPr>
        <w:pStyle w:val="Naslov"/>
        <w:rPr>
          <w:rFonts w:ascii="Tahoma" w:hAnsi="Tahoma" w:cs="Tahoma"/>
          <w:sz w:val="20"/>
          <w:lang w:val="sl-SI"/>
        </w:rPr>
      </w:pPr>
      <w:r w:rsidRPr="00B31355">
        <w:rPr>
          <w:rFonts w:ascii="Tahoma" w:hAnsi="Tahoma" w:cs="Tahoma"/>
          <w:sz w:val="20"/>
        </w:rPr>
        <w:t>MENIČNA IZJAVA</w:t>
      </w:r>
    </w:p>
    <w:p w14:paraId="407C6A5D" w14:textId="77777777" w:rsidR="008C067D" w:rsidRPr="00634457" w:rsidRDefault="008C067D" w:rsidP="00B83D50">
      <w:pPr>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000937FF" w14:textId="77777777" w:rsidR="008C067D" w:rsidRPr="00DB123E" w:rsidRDefault="008C067D" w:rsidP="00B83D50">
      <w:pPr>
        <w:jc w:val="both"/>
        <w:rPr>
          <w:rFonts w:ascii="Tahoma" w:hAnsi="Tahoma" w:cs="Tahoma"/>
        </w:rPr>
      </w:pPr>
    </w:p>
    <w:p w14:paraId="7CB5ECAD" w14:textId="2BC4C920" w:rsidR="008C067D" w:rsidRPr="000148DB" w:rsidRDefault="008C067D" w:rsidP="00B83D50">
      <w:pPr>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sidRPr="00547425">
        <w:rPr>
          <w:rFonts w:ascii="Tahoma" w:hAnsi="Tahoma" w:cs="Tahoma"/>
          <w:b/>
        </w:rPr>
        <w:t xml:space="preserve">. </w:t>
      </w:r>
      <w:r w:rsidR="00547425" w:rsidRPr="00547425">
        <w:rPr>
          <w:rFonts w:ascii="Tahoma" w:hAnsi="Tahoma" w:cs="Tahoma"/>
          <w:b/>
        </w:rPr>
        <w:t>javnega naročila</w:t>
      </w:r>
      <w:r w:rsidR="00547425">
        <w:rPr>
          <w:rFonts w:ascii="Tahoma" w:hAnsi="Tahoma" w:cs="Tahoma"/>
        </w:rPr>
        <w:t xml:space="preserve"> </w:t>
      </w:r>
      <w:r w:rsidR="00CC4B44">
        <w:rPr>
          <w:rFonts w:ascii="Tahoma" w:hAnsi="Tahoma" w:cs="Tahoma"/>
          <w:b/>
          <w:color w:val="000000" w:themeColor="text1"/>
        </w:rPr>
        <w:t>LPP-</w:t>
      </w:r>
      <w:r w:rsidR="0081495C">
        <w:rPr>
          <w:rFonts w:ascii="Tahoma" w:hAnsi="Tahoma" w:cs="Tahoma"/>
          <w:b/>
          <w:color w:val="000000" w:themeColor="text1"/>
        </w:rPr>
        <w:t>65/23</w:t>
      </w:r>
      <w:r w:rsidR="00547425" w:rsidRPr="00DB2056">
        <w:rPr>
          <w:rFonts w:ascii="Tahoma" w:hAnsi="Tahoma" w:cs="Tahoma"/>
          <w:b/>
          <w:color w:val="000000" w:themeColor="text1"/>
        </w:rPr>
        <w:t xml:space="preserve"> – </w:t>
      </w:r>
      <w:r w:rsidR="00CC4B44">
        <w:rPr>
          <w:rFonts w:ascii="Tahoma" w:hAnsi="Tahoma" w:cs="Tahoma"/>
          <w:b/>
        </w:rPr>
        <w:t>Dobava srajc in bluz</w:t>
      </w:r>
      <w:r w:rsidR="000335D6">
        <w:rPr>
          <w:rFonts w:ascii="Tahoma" w:hAnsi="Tahoma" w:cs="Tahoma"/>
          <w:b/>
        </w:rPr>
        <w:t xml:space="preserve"> </w:t>
      </w:r>
      <w:r>
        <w:rPr>
          <w:rFonts w:ascii="Tahoma" w:hAnsi="Tahoma" w:cs="Tahoma"/>
        </w:rPr>
        <w:t>(v nadaljevanju: dobava</w:t>
      </w:r>
      <w:r w:rsidR="00D93497">
        <w:rPr>
          <w:rFonts w:ascii="Tahoma" w:hAnsi="Tahoma" w:cs="Tahoma"/>
        </w:rPr>
        <w:t xml:space="preserve"> blaga</w:t>
      </w:r>
      <w:r>
        <w:rPr>
          <w:rFonts w:ascii="Tahoma" w:hAnsi="Tahoma" w:cs="Tahoma"/>
        </w:rPr>
        <w:t>)</w:t>
      </w:r>
      <w:r w:rsidRPr="000148DB">
        <w:rPr>
          <w:rFonts w:ascii="Tahoma" w:hAnsi="Tahoma" w:cs="Tahoma"/>
        </w:rPr>
        <w:t>, sklenjen</w:t>
      </w:r>
      <w:r>
        <w:rPr>
          <w:rFonts w:ascii="Tahoma" w:hAnsi="Tahoma" w:cs="Tahoma"/>
        </w:rPr>
        <w:t>im</w:t>
      </w:r>
      <w:r w:rsidRPr="000148DB">
        <w:rPr>
          <w:rFonts w:ascii="Tahoma" w:hAnsi="Tahoma" w:cs="Tahoma"/>
        </w:rPr>
        <w:t xml:space="preserve"> dne 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CC4B44">
        <w:rPr>
          <w:rFonts w:ascii="Tahoma" w:hAnsi="Tahoma" w:cs="Tahoma"/>
          <w:b/>
          <w:bCs/>
        </w:rPr>
        <w:t>JAVNO PODJETJE LJUBLJANSKI POTNIŠKI PROMET, d.o.o.</w:t>
      </w:r>
      <w:r w:rsidRPr="00D75D68">
        <w:rPr>
          <w:rFonts w:ascii="Tahoma" w:hAnsi="Tahoma" w:cs="Tahoma"/>
          <w:b/>
          <w:bCs/>
        </w:rPr>
        <w:t xml:space="preserve">, </w:t>
      </w:r>
      <w:r w:rsidR="00CC4B44">
        <w:rPr>
          <w:rFonts w:ascii="Tahoma" w:hAnsi="Tahoma" w:cs="Tahoma"/>
          <w:b/>
          <w:bCs/>
        </w:rPr>
        <w:t>Celovška cesta 160</w:t>
      </w:r>
      <w:r w:rsidRPr="00D75D68">
        <w:rPr>
          <w:rFonts w:ascii="Tahoma" w:hAnsi="Tahoma" w:cs="Tahoma"/>
          <w:b/>
          <w:bCs/>
        </w:rPr>
        <w:t>,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sidR="000B7EAE">
        <w:rPr>
          <w:rFonts w:ascii="Tahoma" w:hAnsi="Tahoma" w:cs="Tahoma"/>
        </w:rPr>
        <w:t>prodajalcem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A45AE25" w14:textId="77777777" w:rsidR="008C067D" w:rsidRPr="000148DB" w:rsidRDefault="008C067D" w:rsidP="00B83D50">
      <w:pPr>
        <w:jc w:val="both"/>
        <w:rPr>
          <w:rFonts w:ascii="Tahoma" w:hAnsi="Tahoma" w:cs="Tahoma"/>
        </w:rPr>
      </w:pPr>
    </w:p>
    <w:p w14:paraId="0E36AE51" w14:textId="77777777" w:rsidR="008C067D" w:rsidRDefault="008C067D" w:rsidP="00B83D50">
      <w:pPr>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62CA09FA" w14:textId="77777777" w:rsidR="00583F35" w:rsidRDefault="00583F35" w:rsidP="00752F7D">
      <w:pPr>
        <w:keepLines/>
        <w:widowControl w:val="0"/>
        <w:jc w:val="both"/>
        <w:rPr>
          <w:rFonts w:ascii="Tahoma" w:hAnsi="Tahoma" w:cs="Tahoma"/>
        </w:rPr>
      </w:pPr>
    </w:p>
    <w:p w14:paraId="7BEDB0A1" w14:textId="77777777" w:rsidR="008C067D" w:rsidRPr="000148DB" w:rsidRDefault="008C067D" w:rsidP="00752F7D">
      <w:pPr>
        <w:keepLines/>
        <w:widowControl w:val="0"/>
        <w:jc w:val="both"/>
        <w:rPr>
          <w:rFonts w:ascii="Tahoma" w:hAnsi="Tahoma" w:cs="Tahoma"/>
        </w:rPr>
      </w:pPr>
      <w:r w:rsidRPr="000148DB">
        <w:rPr>
          <w:rFonts w:ascii="Tahoma" w:hAnsi="Tahoma" w:cs="Tahoma"/>
        </w:rPr>
        <w:t>___________________________________________________________________________</w:t>
      </w:r>
      <w:r w:rsidR="00583F35">
        <w:rPr>
          <w:rFonts w:ascii="Tahoma" w:hAnsi="Tahoma" w:cs="Tahoma"/>
        </w:rPr>
        <w:t>______</w:t>
      </w:r>
    </w:p>
    <w:p w14:paraId="689E1782"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13F8BC5B" w14:textId="77777777" w:rsidR="008C067D" w:rsidRPr="000148DB" w:rsidRDefault="008C067D" w:rsidP="00752F7D">
      <w:pPr>
        <w:keepLines/>
        <w:widowControl w:val="0"/>
        <w:jc w:val="both"/>
        <w:rPr>
          <w:rFonts w:ascii="Tahoma" w:hAnsi="Tahoma" w:cs="Tahoma"/>
        </w:rPr>
      </w:pPr>
    </w:p>
    <w:p w14:paraId="485EB8A3"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74DE2D4A" w14:textId="77777777"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0A7C5531" w14:textId="77777777" w:rsidR="008C067D" w:rsidRPr="000148DB" w:rsidRDefault="008C067D" w:rsidP="00F751AD">
      <w:pPr>
        <w:keepLines/>
        <w:widowControl w:val="0"/>
        <w:numPr>
          <w:ilvl w:val="0"/>
          <w:numId w:val="11"/>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5EDCDC17" w14:textId="77777777" w:rsidR="008C067D" w:rsidRDefault="008C067D" w:rsidP="00F751AD">
      <w:pPr>
        <w:keepLines/>
        <w:widowControl w:val="0"/>
        <w:numPr>
          <w:ilvl w:val="0"/>
          <w:numId w:val="11"/>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59F44D66" w14:textId="77777777" w:rsidR="008C067D" w:rsidRPr="000148DB" w:rsidRDefault="008C067D" w:rsidP="00752F7D">
      <w:pPr>
        <w:keepLines/>
        <w:widowControl w:val="0"/>
        <w:ind w:left="284"/>
        <w:jc w:val="both"/>
        <w:rPr>
          <w:rFonts w:ascii="Tahoma" w:hAnsi="Tahoma" w:cs="Tahoma"/>
        </w:rPr>
      </w:pPr>
    </w:p>
    <w:p w14:paraId="0C4A233D" w14:textId="77777777" w:rsidR="008C067D" w:rsidRDefault="008C067D" w:rsidP="00752F7D">
      <w:pPr>
        <w:keepLines/>
        <w:widowControl w:val="0"/>
        <w:jc w:val="both"/>
        <w:rPr>
          <w:rFonts w:ascii="Tahoma" w:hAnsi="Tahoma" w:cs="Tahoma"/>
        </w:rPr>
      </w:pPr>
      <w:r w:rsidRPr="000148DB">
        <w:rPr>
          <w:rFonts w:ascii="Tahoma" w:hAnsi="Tahoma" w:cs="Tahoma"/>
        </w:rPr>
        <w:t>V primeru spremembe upnika predmetnih terjatev, veljajo določbe tega pooblastila tudi v korist novih upnikov.</w:t>
      </w:r>
    </w:p>
    <w:p w14:paraId="1336A531" w14:textId="77777777" w:rsidR="008C067D" w:rsidRPr="000148DB" w:rsidRDefault="008C067D" w:rsidP="00752F7D">
      <w:pPr>
        <w:keepLines/>
        <w:widowControl w:val="0"/>
        <w:jc w:val="both"/>
        <w:rPr>
          <w:rFonts w:ascii="Tahoma" w:hAnsi="Tahoma" w:cs="Tahoma"/>
        </w:rPr>
      </w:pPr>
    </w:p>
    <w:p w14:paraId="326C0DF6"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66062F1" w14:textId="77777777" w:rsidR="008C067D" w:rsidRPr="000148DB" w:rsidRDefault="008C067D" w:rsidP="00752F7D">
      <w:pPr>
        <w:keepLines/>
        <w:widowControl w:val="0"/>
        <w:jc w:val="both"/>
        <w:rPr>
          <w:rFonts w:ascii="Tahoma" w:hAnsi="Tahoma" w:cs="Tahoma"/>
        </w:rPr>
      </w:pPr>
    </w:p>
    <w:p w14:paraId="6AC0A9D0" w14:textId="77777777" w:rsidR="008C067D" w:rsidRDefault="008C067D" w:rsidP="00752F7D">
      <w:pPr>
        <w:keepLines/>
        <w:widowControl w:val="0"/>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7C3F90E9" w14:textId="77777777" w:rsidR="008C067D" w:rsidRPr="000148DB" w:rsidRDefault="008C067D" w:rsidP="00752F7D">
      <w:pPr>
        <w:keepLines/>
        <w:widowControl w:val="0"/>
        <w:jc w:val="both"/>
        <w:rPr>
          <w:rFonts w:ascii="Tahoma" w:hAnsi="Tahoma" w:cs="Tahoma"/>
        </w:rPr>
      </w:pPr>
    </w:p>
    <w:p w14:paraId="2DA7409E" w14:textId="77777777" w:rsidR="008C067D" w:rsidRDefault="008C067D" w:rsidP="00752F7D">
      <w:pPr>
        <w:keepLines/>
        <w:widowControl w:val="0"/>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0466BE8D" w14:textId="77777777" w:rsidR="008C067D" w:rsidRPr="000148DB" w:rsidRDefault="008C067D" w:rsidP="00752F7D">
      <w:pPr>
        <w:keepLines/>
        <w:widowControl w:val="0"/>
        <w:jc w:val="both"/>
        <w:rPr>
          <w:rFonts w:ascii="Tahoma" w:hAnsi="Tahoma" w:cs="Tahoma"/>
        </w:rPr>
      </w:pPr>
    </w:p>
    <w:p w14:paraId="74A8CFD5"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0B3A0974" w14:textId="77777777" w:rsidR="008C067D" w:rsidRPr="000148DB" w:rsidRDefault="008C067D" w:rsidP="00752F7D">
      <w:pPr>
        <w:keepLines/>
        <w:widowControl w:val="0"/>
        <w:jc w:val="both"/>
        <w:rPr>
          <w:rFonts w:ascii="Tahoma" w:hAnsi="Tahoma" w:cs="Tahoma"/>
        </w:rPr>
      </w:pPr>
    </w:p>
    <w:p w14:paraId="4C897058" w14:textId="77777777" w:rsidR="008C067D" w:rsidRPr="000148DB" w:rsidRDefault="008C067D" w:rsidP="00752F7D">
      <w:pPr>
        <w:keepLines/>
        <w:widowControl w:val="0"/>
        <w:jc w:val="both"/>
        <w:rPr>
          <w:rFonts w:ascii="Tahoma" w:hAnsi="Tahoma" w:cs="Tahoma"/>
        </w:rPr>
      </w:pPr>
      <w:r w:rsidRPr="000148DB">
        <w:rPr>
          <w:rFonts w:ascii="Tahoma" w:hAnsi="Tahoma" w:cs="Tahoma"/>
        </w:rPr>
        <w:t>Zavezujemo se, da tega pooblastila ne bomo preklicali.</w:t>
      </w:r>
    </w:p>
    <w:p w14:paraId="4FA7CB91" w14:textId="77777777" w:rsidR="008C067D" w:rsidRPr="000148DB" w:rsidRDefault="008C067D" w:rsidP="00752F7D">
      <w:pPr>
        <w:keepLines/>
        <w:widowControl w:val="0"/>
        <w:jc w:val="both"/>
        <w:rPr>
          <w:rFonts w:ascii="Tahoma" w:hAnsi="Tahoma" w:cs="Tahoma"/>
        </w:rPr>
      </w:pPr>
    </w:p>
    <w:p w14:paraId="73394D38" w14:textId="77777777" w:rsidR="008C067D" w:rsidRPr="000148DB" w:rsidRDefault="008C067D" w:rsidP="00752F7D">
      <w:pPr>
        <w:keepLines/>
        <w:widowControl w:val="0"/>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78544B7C" w14:textId="77777777" w:rsidR="008C067D" w:rsidRPr="000148DB" w:rsidRDefault="008C067D" w:rsidP="00752F7D">
      <w:pPr>
        <w:keepLines/>
        <w:widowControl w:val="0"/>
        <w:jc w:val="both"/>
        <w:rPr>
          <w:rFonts w:ascii="Tahoma" w:hAnsi="Tahoma" w:cs="Tahoma"/>
        </w:rPr>
      </w:pPr>
    </w:p>
    <w:p w14:paraId="54E0D4D9" w14:textId="77777777" w:rsidR="008C067D" w:rsidRDefault="008C067D" w:rsidP="00752F7D">
      <w:pPr>
        <w:keepLines/>
        <w:widowControl w:val="0"/>
        <w:jc w:val="both"/>
        <w:rPr>
          <w:rFonts w:ascii="Tahoma" w:hAnsi="Tahoma" w:cs="Tahoma"/>
        </w:rPr>
      </w:pPr>
    </w:p>
    <w:p w14:paraId="50526BF6" w14:textId="77777777" w:rsidR="00816463" w:rsidRDefault="008C067D" w:rsidP="00752F7D">
      <w:pPr>
        <w:keepLines/>
        <w:widowControl w:val="0"/>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0504A220" w14:textId="77777777" w:rsidR="00816463" w:rsidRDefault="00816463" w:rsidP="00752F7D">
      <w:pPr>
        <w:keepLines/>
        <w:widowControl w:val="0"/>
        <w:rPr>
          <w:rFonts w:ascii="Tahoma" w:hAnsi="Tahoma" w:cs="Tahoma"/>
          <w:i/>
          <w:sz w:val="18"/>
        </w:rPr>
      </w:pPr>
      <w:r w:rsidRPr="00124AC9">
        <w:rPr>
          <w:rFonts w:ascii="Tahoma" w:hAnsi="Tahoma" w:cs="Tahoma"/>
          <w:i/>
          <w:sz w:val="18"/>
        </w:rPr>
        <w:tab/>
      </w:r>
    </w:p>
    <w:sectPr w:rsidR="00816463" w:rsidSect="00732A7A">
      <w:footerReference w:type="default" r:id="rId25"/>
      <w:pgSz w:w="11906" w:h="16838" w:code="9"/>
      <w:pgMar w:top="709" w:right="1701"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66CA1" w14:textId="77777777" w:rsidR="00670CDD" w:rsidRDefault="00670CDD">
      <w:r>
        <w:separator/>
      </w:r>
    </w:p>
  </w:endnote>
  <w:endnote w:type="continuationSeparator" w:id="0">
    <w:p w14:paraId="305101FE" w14:textId="77777777" w:rsidR="00670CDD" w:rsidRDefault="00670CDD">
      <w:r>
        <w:continuationSeparator/>
      </w:r>
    </w:p>
  </w:endnote>
  <w:endnote w:type="continuationNotice" w:id="1">
    <w:p w14:paraId="691F6B6D" w14:textId="77777777" w:rsidR="00670CDD" w:rsidRDefault="00670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haroni">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Times New Roman"/>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D1BFC" w14:textId="77777777" w:rsidR="00670CDD" w:rsidRPr="00976271" w:rsidRDefault="00670CDD" w:rsidP="00976271">
    <w:pPr>
      <w:tabs>
        <w:tab w:val="center" w:pos="4536"/>
        <w:tab w:val="left" w:pos="5387"/>
      </w:tabs>
      <w:ind w:right="-1276"/>
      <w:jc w:val="right"/>
    </w:pPr>
    <w:r w:rsidRPr="00976271">
      <w:rPr>
        <w:color w:val="808080"/>
        <w:sz w:val="15"/>
        <w:szCs w:val="15"/>
      </w:rPr>
      <w:t>Družba je imetnik polnega certifikata Družini prijazno podjetje.</w:t>
    </w:r>
    <w:r w:rsidRPr="00976271">
      <w:rPr>
        <w:color w:val="808080"/>
      </w:rPr>
      <w:t xml:space="preserve">                       </w:t>
    </w:r>
    <w:r w:rsidRPr="00976271">
      <w:tab/>
    </w:r>
    <w:r w:rsidRPr="00976271">
      <w:tab/>
    </w:r>
    <w:r w:rsidRPr="00976271">
      <w:rPr>
        <w:noProof/>
      </w:rPr>
      <w:drawing>
        <wp:inline distT="0" distB="0" distL="0" distR="0" wp14:anchorId="4A68DA44" wp14:editId="338A37BF">
          <wp:extent cx="3438525" cy="628650"/>
          <wp:effectExtent l="0" t="0" r="9525" b="0"/>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63E74186" w14:textId="77777777" w:rsidR="00670CDD" w:rsidRPr="007653AE" w:rsidRDefault="00670CDD"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EB591" w14:textId="77777777" w:rsidR="00670CDD" w:rsidRDefault="00670CDD"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F52E" w14:textId="77777777" w:rsidR="00670CDD" w:rsidRDefault="00670CDD" w:rsidP="00D92424">
    <w:pPr>
      <w:pStyle w:val="Noga"/>
      <w:tabs>
        <w:tab w:val="left" w:pos="4353"/>
      </w:tabs>
      <w:ind w:right="-1276"/>
      <w:jc w:val="right"/>
    </w:pPr>
    <w:r>
      <w:tab/>
    </w:r>
    <w:r>
      <w:rPr>
        <w:noProof/>
        <w:lang w:val="sl-SI"/>
      </w:rPr>
      <w:drawing>
        <wp:inline distT="0" distB="0" distL="0" distR="0" wp14:anchorId="4889FEB1" wp14:editId="70FCB100">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485D3EE" w14:textId="77777777" w:rsidR="00670CDD" w:rsidRPr="00B1262D" w:rsidRDefault="00670CDD" w:rsidP="002303FA">
    <w:pPr>
      <w:pStyle w:val="Noga"/>
      <w:tabs>
        <w:tab w:val="clear" w:pos="4536"/>
        <w:tab w:val="clear" w:pos="9072"/>
      </w:tabs>
      <w:ind w:right="-2"/>
      <w:jc w:val="right"/>
      <w:rPr>
        <w:sz w:val="16"/>
        <w:szCs w:val="16"/>
      </w:rPr>
    </w:pPr>
  </w:p>
  <w:p w14:paraId="5D2032CB" w14:textId="2A847D69" w:rsidR="00670CDD" w:rsidRDefault="00670CD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9073C">
      <w:rPr>
        <w:noProof/>
        <w:sz w:val="16"/>
        <w:szCs w:val="16"/>
      </w:rPr>
      <w:t>4</w:t>
    </w:r>
    <w:r w:rsidRPr="00394716">
      <w:rPr>
        <w:sz w:val="16"/>
        <w:szCs w:val="16"/>
      </w:rPr>
      <w:fldChar w:fldCharType="end"/>
    </w:r>
  </w:p>
  <w:p w14:paraId="37496DB6" w14:textId="77777777" w:rsidR="00670CDD" w:rsidRPr="007653AE" w:rsidRDefault="00670CDD"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5C9DA" w14:textId="77777777" w:rsidR="00670CDD" w:rsidRDefault="00670CDD" w:rsidP="0073769E">
    <w:pPr>
      <w:pStyle w:val="Noga"/>
      <w:ind w:right="-1134"/>
      <w:jc w:val="right"/>
    </w:pPr>
    <w:r>
      <w:rPr>
        <w:noProof/>
        <w:lang w:val="sl-SI"/>
      </w:rPr>
      <w:drawing>
        <wp:inline distT="0" distB="0" distL="0" distR="0" wp14:anchorId="6AD0E793" wp14:editId="6B50D47B">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56D6F48" w14:textId="77777777" w:rsidR="00670CDD" w:rsidRDefault="00670CDD" w:rsidP="0073769E">
    <w:pPr>
      <w:pStyle w:val="Noga"/>
      <w:jc w:val="center"/>
      <w:rPr>
        <w:sz w:val="16"/>
        <w:szCs w:val="16"/>
      </w:rPr>
    </w:pPr>
  </w:p>
  <w:p w14:paraId="32531B1D" w14:textId="77777777" w:rsidR="00670CDD" w:rsidRDefault="00670CD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3943E7F9" w14:textId="77777777" w:rsidR="00670CDD" w:rsidRDefault="00670CD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F4850" w14:textId="77777777" w:rsidR="00670CDD" w:rsidRDefault="00670CDD" w:rsidP="00C27A1B">
    <w:pPr>
      <w:pStyle w:val="Noga"/>
      <w:tabs>
        <w:tab w:val="left" w:pos="4353"/>
      </w:tabs>
      <w:ind w:right="-1276"/>
    </w:pPr>
    <w:r>
      <w:tab/>
    </w:r>
    <w:r>
      <w:rPr>
        <w:noProof/>
        <w:lang w:val="sl-SI"/>
      </w:rPr>
      <w:drawing>
        <wp:inline distT="0" distB="0" distL="0" distR="0" wp14:anchorId="16F46A0C" wp14:editId="39950F79">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9A60DE3" w14:textId="77777777" w:rsidR="00670CDD" w:rsidRPr="00B1262D" w:rsidRDefault="00670CDD" w:rsidP="002303FA">
    <w:pPr>
      <w:pStyle w:val="Noga"/>
      <w:tabs>
        <w:tab w:val="clear" w:pos="4536"/>
        <w:tab w:val="clear" w:pos="9072"/>
      </w:tabs>
      <w:ind w:right="-2"/>
      <w:jc w:val="right"/>
      <w:rPr>
        <w:sz w:val="16"/>
        <w:szCs w:val="16"/>
      </w:rPr>
    </w:pPr>
  </w:p>
  <w:p w14:paraId="526F9BB9" w14:textId="78CB2284" w:rsidR="00670CDD" w:rsidRDefault="00670CDD"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36F70">
      <w:rPr>
        <w:noProof/>
        <w:sz w:val="16"/>
        <w:szCs w:val="16"/>
      </w:rPr>
      <w:t>36</w:t>
    </w:r>
    <w:r w:rsidRPr="00394716">
      <w:rPr>
        <w:sz w:val="16"/>
        <w:szCs w:val="16"/>
      </w:rPr>
      <w:fldChar w:fldCharType="end"/>
    </w:r>
  </w:p>
  <w:p w14:paraId="1EB5F561" w14:textId="77777777" w:rsidR="00670CDD" w:rsidRPr="007653AE" w:rsidRDefault="00670CDD"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AD6CD" w14:textId="77777777" w:rsidR="00670CDD" w:rsidRDefault="00670CDD">
      <w:r>
        <w:separator/>
      </w:r>
    </w:p>
  </w:footnote>
  <w:footnote w:type="continuationSeparator" w:id="0">
    <w:p w14:paraId="0B6D8684" w14:textId="77777777" w:rsidR="00670CDD" w:rsidRDefault="00670CDD">
      <w:r>
        <w:continuationSeparator/>
      </w:r>
    </w:p>
  </w:footnote>
  <w:footnote w:type="continuationNotice" w:id="1">
    <w:p w14:paraId="410B9988" w14:textId="77777777" w:rsidR="00670CDD" w:rsidRDefault="00670CDD"/>
  </w:footnote>
  <w:footnote w:id="2">
    <w:p w14:paraId="1DCC4C5E" w14:textId="77777777" w:rsidR="00670CDD" w:rsidRDefault="00670CDD"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A621A" w14:textId="77777777" w:rsidR="00670CDD" w:rsidRDefault="00670CDD" w:rsidP="00080D8C">
    <w:pPr>
      <w:pStyle w:val="Glava"/>
      <w:ind w:right="-1276"/>
      <w:jc w:val="right"/>
    </w:pPr>
    <w:r>
      <w:rPr>
        <w:noProof/>
        <w:lang w:val="sl-SI"/>
      </w:rPr>
      <w:drawing>
        <wp:inline distT="0" distB="0" distL="0" distR="0" wp14:anchorId="2A91A7FD" wp14:editId="30E66BAE">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AB262E0" w14:textId="77777777" w:rsidR="00670CDD" w:rsidRDefault="00670CDD" w:rsidP="002303FA">
    <w:pPr>
      <w:pStyle w:val="Glava"/>
      <w:tabs>
        <w:tab w:val="clear" w:pos="4536"/>
        <w:tab w:val="clear" w:pos="9072"/>
      </w:tabs>
      <w:ind w:right="-1276"/>
      <w:jc w:val="right"/>
    </w:pPr>
  </w:p>
  <w:p w14:paraId="088806A4" w14:textId="77777777" w:rsidR="00670CDD" w:rsidRPr="009670F5" w:rsidRDefault="00670CD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62426" w14:textId="77777777" w:rsidR="00670CDD" w:rsidRDefault="00670CDD" w:rsidP="0000613B">
    <w:pPr>
      <w:pStyle w:val="Glava"/>
      <w:tabs>
        <w:tab w:val="clear" w:pos="4536"/>
        <w:tab w:val="clear" w:pos="9072"/>
      </w:tabs>
      <w:spacing w:after="120"/>
      <w:jc w:val="right"/>
    </w:pPr>
  </w:p>
  <w:p w14:paraId="31757D8D" w14:textId="77777777" w:rsidR="00670CDD" w:rsidRDefault="00670CDD" w:rsidP="009670F5">
    <w:pPr>
      <w:pStyle w:val="Glava"/>
      <w:spacing w:after="120"/>
    </w:pPr>
  </w:p>
  <w:p w14:paraId="035E6976" w14:textId="77777777" w:rsidR="00670CDD" w:rsidRDefault="00670CD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30254" w14:textId="77777777" w:rsidR="00670CDD" w:rsidRDefault="00670CDD" w:rsidP="009670F5">
    <w:pPr>
      <w:pStyle w:val="Glava"/>
      <w:jc w:val="center"/>
    </w:pPr>
    <w:r>
      <w:rPr>
        <w:noProof/>
        <w:lang w:val="sl-SI"/>
      </w:rPr>
      <w:drawing>
        <wp:inline distT="0" distB="0" distL="0" distR="0" wp14:anchorId="17933E58" wp14:editId="06CB83C0">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3CDD2915" w14:textId="77777777" w:rsidR="00670CDD" w:rsidRPr="00667509" w:rsidRDefault="00670CDD"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9061" w14:textId="77777777" w:rsidR="00670CDD" w:rsidRDefault="00670CDD" w:rsidP="000C1E30">
    <w:pPr>
      <w:pStyle w:val="Glava"/>
      <w:jc w:val="center"/>
    </w:pPr>
    <w:r>
      <w:rPr>
        <w:noProof/>
        <w:lang w:val="sl-SI"/>
      </w:rPr>
      <w:drawing>
        <wp:inline distT="0" distB="0" distL="0" distR="0" wp14:anchorId="291F5200" wp14:editId="31998D5D">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7F7C475" w14:textId="77777777" w:rsidR="00670CDD" w:rsidRDefault="00670CDD" w:rsidP="009670F5">
    <w:pPr>
      <w:pStyle w:val="Glava"/>
      <w:spacing w:after="120"/>
      <w:jc w:val="center"/>
    </w:pPr>
  </w:p>
  <w:p w14:paraId="7738B9EE" w14:textId="77777777" w:rsidR="00670CDD" w:rsidRPr="00001A3E" w:rsidRDefault="00670CD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9A29C7"/>
    <w:multiLevelType w:val="hybridMultilevel"/>
    <w:tmpl w:val="F5767358"/>
    <w:lvl w:ilvl="0" w:tplc="801EA554">
      <w:start w:val="1"/>
      <w:numFmt w:val="upperRoman"/>
      <w:lvlText w:val="%1."/>
      <w:lvlJc w:val="left"/>
      <w:pPr>
        <w:ind w:left="720" w:hanging="72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9" w15:restartNumberingAfterBreak="0">
    <w:nsid w:val="05A110DE"/>
    <w:multiLevelType w:val="hybridMultilevel"/>
    <w:tmpl w:val="88D00EF8"/>
    <w:lvl w:ilvl="0" w:tplc="0BAE81A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7DD26D7"/>
    <w:multiLevelType w:val="hybridMultilevel"/>
    <w:tmpl w:val="902EC69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A916C5F"/>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9"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0047DD"/>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21"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4D27BC"/>
    <w:multiLevelType w:val="hybridMultilevel"/>
    <w:tmpl w:val="B1A4687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534EB8"/>
    <w:multiLevelType w:val="hybridMultilevel"/>
    <w:tmpl w:val="60A89A2A"/>
    <w:lvl w:ilvl="0" w:tplc="20301984">
      <w:start w:val="21"/>
      <w:numFmt w:val="decimal"/>
      <w:lvlText w:val="%1."/>
      <w:lvlJc w:val="left"/>
      <w:pPr>
        <w:tabs>
          <w:tab w:val="num" w:pos="207"/>
        </w:tabs>
        <w:ind w:left="927" w:hanging="360"/>
      </w:pPr>
      <w:rPr>
        <w:rFonts w:ascii="Tahoma" w:eastAsia="Times New Roman" w:hAnsi="Tahoma" w:cs="Tahoma" w:hint="default"/>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6" w15:restartNumberingAfterBreak="0">
    <w:nsid w:val="2BF46766"/>
    <w:multiLevelType w:val="hybridMultilevel"/>
    <w:tmpl w:val="3034C2D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A02EAC"/>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37BC59C7"/>
    <w:multiLevelType w:val="hybridMultilevel"/>
    <w:tmpl w:val="CA605C3A"/>
    <w:lvl w:ilvl="0" w:tplc="802CB8AE">
      <w:start w:val="1"/>
      <w:numFmt w:val="bullet"/>
      <w:lvlText w:val=""/>
      <w:lvlJc w:val="left"/>
      <w:pPr>
        <w:ind w:left="720" w:hanging="360"/>
      </w:pPr>
      <w:rPr>
        <w:rFonts w:ascii="Symbol" w:hAnsi="Symbol" w:hint="default"/>
      </w:rPr>
    </w:lvl>
    <w:lvl w:ilvl="1" w:tplc="7CD68C4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9F93667"/>
    <w:multiLevelType w:val="hybridMultilevel"/>
    <w:tmpl w:val="A1B8C00E"/>
    <w:lvl w:ilvl="0" w:tplc="DFF8E486">
      <w:start w:val="10"/>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3D465C50"/>
    <w:multiLevelType w:val="hybridMultilevel"/>
    <w:tmpl w:val="492A3964"/>
    <w:lvl w:ilvl="0" w:tplc="86748E4C">
      <w:start w:val="1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A0727D0"/>
    <w:multiLevelType w:val="hybridMultilevel"/>
    <w:tmpl w:val="C7349B64"/>
    <w:lvl w:ilvl="0" w:tplc="0424000F">
      <w:start w:val="1"/>
      <w:numFmt w:val="decimal"/>
      <w:lvlText w:val="%1."/>
      <w:lvlJc w:val="left"/>
      <w:pPr>
        <w:ind w:left="720" w:hanging="360"/>
      </w:pPr>
      <w:rPr>
        <w:rFonts w:hint="default"/>
        <w:u w:val="none"/>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9"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42"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6ED116BE"/>
    <w:multiLevelType w:val="hybridMultilevel"/>
    <w:tmpl w:val="DA2084A8"/>
    <w:lvl w:ilvl="0" w:tplc="D12E5C4A">
      <w:start w:val="1"/>
      <w:numFmt w:val="lowerLetter"/>
      <w:lvlText w:val="(%1)"/>
      <w:lvlJc w:val="left"/>
      <w:pPr>
        <w:ind w:left="1701" w:hanging="360"/>
      </w:pPr>
      <w:rPr>
        <w:rFonts w:hint="default"/>
      </w:rPr>
    </w:lvl>
    <w:lvl w:ilvl="1" w:tplc="04240019" w:tentative="1">
      <w:start w:val="1"/>
      <w:numFmt w:val="lowerLetter"/>
      <w:lvlText w:val="%2."/>
      <w:lvlJc w:val="left"/>
      <w:pPr>
        <w:ind w:left="2421" w:hanging="360"/>
      </w:pPr>
    </w:lvl>
    <w:lvl w:ilvl="2" w:tplc="0424001B" w:tentative="1">
      <w:start w:val="1"/>
      <w:numFmt w:val="lowerRoman"/>
      <w:lvlText w:val="%3."/>
      <w:lvlJc w:val="right"/>
      <w:pPr>
        <w:ind w:left="3141" w:hanging="180"/>
      </w:pPr>
    </w:lvl>
    <w:lvl w:ilvl="3" w:tplc="0424000F" w:tentative="1">
      <w:start w:val="1"/>
      <w:numFmt w:val="decimal"/>
      <w:lvlText w:val="%4."/>
      <w:lvlJc w:val="left"/>
      <w:pPr>
        <w:ind w:left="3861" w:hanging="360"/>
      </w:pPr>
    </w:lvl>
    <w:lvl w:ilvl="4" w:tplc="04240019" w:tentative="1">
      <w:start w:val="1"/>
      <w:numFmt w:val="lowerLetter"/>
      <w:lvlText w:val="%5."/>
      <w:lvlJc w:val="left"/>
      <w:pPr>
        <w:ind w:left="4581" w:hanging="360"/>
      </w:pPr>
    </w:lvl>
    <w:lvl w:ilvl="5" w:tplc="0424001B" w:tentative="1">
      <w:start w:val="1"/>
      <w:numFmt w:val="lowerRoman"/>
      <w:lvlText w:val="%6."/>
      <w:lvlJc w:val="right"/>
      <w:pPr>
        <w:ind w:left="5301" w:hanging="180"/>
      </w:pPr>
    </w:lvl>
    <w:lvl w:ilvl="6" w:tplc="0424000F" w:tentative="1">
      <w:start w:val="1"/>
      <w:numFmt w:val="decimal"/>
      <w:lvlText w:val="%7."/>
      <w:lvlJc w:val="left"/>
      <w:pPr>
        <w:ind w:left="6021" w:hanging="360"/>
      </w:pPr>
    </w:lvl>
    <w:lvl w:ilvl="7" w:tplc="04240019" w:tentative="1">
      <w:start w:val="1"/>
      <w:numFmt w:val="lowerLetter"/>
      <w:lvlText w:val="%8."/>
      <w:lvlJc w:val="left"/>
      <w:pPr>
        <w:ind w:left="6741" w:hanging="360"/>
      </w:pPr>
    </w:lvl>
    <w:lvl w:ilvl="8" w:tplc="0424001B" w:tentative="1">
      <w:start w:val="1"/>
      <w:numFmt w:val="lowerRoman"/>
      <w:lvlText w:val="%9."/>
      <w:lvlJc w:val="right"/>
      <w:pPr>
        <w:ind w:left="7461" w:hanging="180"/>
      </w:p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2EB7C4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3"/>
  </w:num>
  <w:num w:numId="2">
    <w:abstractNumId w:val="19"/>
  </w:num>
  <w:num w:numId="3">
    <w:abstractNumId w:val="36"/>
  </w:num>
  <w:num w:numId="4">
    <w:abstractNumId w:val="31"/>
  </w:num>
  <w:num w:numId="5">
    <w:abstractNumId w:val="35"/>
  </w:num>
  <w:num w:numId="6">
    <w:abstractNumId w:val="29"/>
  </w:num>
  <w:num w:numId="7">
    <w:abstractNumId w:val="48"/>
  </w:num>
  <w:num w:numId="8">
    <w:abstractNumId w:val="15"/>
  </w:num>
  <w:num w:numId="9">
    <w:abstractNumId w:val="39"/>
  </w:num>
  <w:num w:numId="10">
    <w:abstractNumId w:val="11"/>
  </w:num>
  <w:num w:numId="11">
    <w:abstractNumId w:val="45"/>
  </w:num>
  <w:num w:numId="12">
    <w:abstractNumId w:val="47"/>
  </w:num>
  <w:num w:numId="13">
    <w:abstractNumId w:val="50"/>
  </w:num>
  <w:num w:numId="14">
    <w:abstractNumId w:val="12"/>
  </w:num>
  <w:num w:numId="15">
    <w:abstractNumId w:val="42"/>
  </w:num>
  <w:num w:numId="16">
    <w:abstractNumId w:val="27"/>
  </w:num>
  <w:num w:numId="17">
    <w:abstractNumId w:val="26"/>
  </w:num>
  <w:num w:numId="18">
    <w:abstractNumId w:val="49"/>
  </w:num>
  <w:num w:numId="19">
    <w:abstractNumId w:val="24"/>
  </w:num>
  <w:num w:numId="20">
    <w:abstractNumId w:val="23"/>
  </w:num>
  <w:num w:numId="21">
    <w:abstractNumId w:val="30"/>
  </w:num>
  <w:num w:numId="22">
    <w:abstractNumId w:val="20"/>
  </w:num>
  <w:num w:numId="23">
    <w:abstractNumId w:val="18"/>
  </w:num>
  <w:num w:numId="24">
    <w:abstractNumId w:val="8"/>
  </w:num>
  <w:num w:numId="25">
    <w:abstractNumId w:val="22"/>
  </w:num>
  <w:num w:numId="26">
    <w:abstractNumId w:val="10"/>
  </w:num>
  <w:num w:numId="27">
    <w:abstractNumId w:val="43"/>
  </w:num>
  <w:num w:numId="28">
    <w:abstractNumId w:val="32"/>
  </w:num>
  <w:num w:numId="29">
    <w:abstractNumId w:val="40"/>
  </w:num>
  <w:num w:numId="30">
    <w:abstractNumId w:val="6"/>
  </w:num>
  <w:num w:numId="31">
    <w:abstractNumId w:val="7"/>
  </w:num>
  <w:num w:numId="32">
    <w:abstractNumId w:val="33"/>
  </w:num>
  <w:num w:numId="33">
    <w:abstractNumId w:val="9"/>
  </w:num>
  <w:num w:numId="34">
    <w:abstractNumId w:val="34"/>
  </w:num>
  <w:num w:numId="35">
    <w:abstractNumId w:val="25"/>
  </w:num>
  <w:num w:numId="36">
    <w:abstractNumId w:val="28"/>
  </w:num>
  <w:num w:numId="37">
    <w:abstractNumId w:val="37"/>
  </w:num>
  <w:num w:numId="38">
    <w:abstractNumId w:val="10"/>
    <w:lvlOverride w:ilvl="0">
      <w:lvl w:ilvl="0">
        <w:start w:val="1"/>
        <w:numFmt w:val="decimal"/>
        <w:lvlText w:val="%1."/>
        <w:lvlJc w:val="left"/>
        <w:pPr>
          <w:tabs>
            <w:tab w:val="num" w:pos="0"/>
          </w:tabs>
          <w:ind w:left="720" w:hanging="360"/>
        </w:pPr>
        <w:rPr>
          <w:rFonts w:ascii="Tahoma" w:eastAsia="Times New Roman" w:hAnsi="Tahoma" w:cs="Tahoma" w:hint="default"/>
        </w:rPr>
      </w:lvl>
    </w:lvlOverride>
  </w:num>
  <w:num w:numId="39">
    <w:abstractNumId w:val="38"/>
  </w:num>
  <w:num w:numId="40">
    <w:abstractNumId w:val="14"/>
  </w:num>
  <w:num w:numId="41">
    <w:abstractNumId w:val="17"/>
  </w:num>
  <w:num w:numId="42">
    <w:abstractNumId w:val="21"/>
  </w:num>
  <w:num w:numId="43">
    <w:abstractNumId w:val="44"/>
  </w:num>
  <w:num w:numId="44">
    <w:abstractNumId w:val="16"/>
  </w:num>
  <w:num w:numId="45">
    <w:abstractNumId w:val="4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131078" w:nlCheck="1" w:checkStyle="0"/>
  <w:activeWritingStyle w:appName="MSWord" w:lang="en-GB" w:vendorID="64" w:dllVersion="131078" w:nlCheck="1" w:checkStyle="1"/>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505"/>
    <w:rsid w:val="00000A76"/>
    <w:rsid w:val="00000C09"/>
    <w:rsid w:val="00000C8A"/>
    <w:rsid w:val="00001A3E"/>
    <w:rsid w:val="00001D78"/>
    <w:rsid w:val="0000206B"/>
    <w:rsid w:val="00002112"/>
    <w:rsid w:val="000023D8"/>
    <w:rsid w:val="00003301"/>
    <w:rsid w:val="000034DE"/>
    <w:rsid w:val="00003A2B"/>
    <w:rsid w:val="00003E1B"/>
    <w:rsid w:val="000042FF"/>
    <w:rsid w:val="000043F8"/>
    <w:rsid w:val="000049DE"/>
    <w:rsid w:val="00004B0D"/>
    <w:rsid w:val="00004C52"/>
    <w:rsid w:val="0000520C"/>
    <w:rsid w:val="0000613B"/>
    <w:rsid w:val="000063E6"/>
    <w:rsid w:val="00006EC6"/>
    <w:rsid w:val="00007390"/>
    <w:rsid w:val="000074B6"/>
    <w:rsid w:val="000075AC"/>
    <w:rsid w:val="00007700"/>
    <w:rsid w:val="00010E5E"/>
    <w:rsid w:val="00010FE1"/>
    <w:rsid w:val="00011089"/>
    <w:rsid w:val="00011993"/>
    <w:rsid w:val="00011B83"/>
    <w:rsid w:val="00012CF7"/>
    <w:rsid w:val="00012CF8"/>
    <w:rsid w:val="000132DD"/>
    <w:rsid w:val="00014211"/>
    <w:rsid w:val="0001445A"/>
    <w:rsid w:val="000145A5"/>
    <w:rsid w:val="0001484A"/>
    <w:rsid w:val="000148D7"/>
    <w:rsid w:val="00014A6F"/>
    <w:rsid w:val="00014FD4"/>
    <w:rsid w:val="0001580C"/>
    <w:rsid w:val="00015D3D"/>
    <w:rsid w:val="00015D6E"/>
    <w:rsid w:val="0001627C"/>
    <w:rsid w:val="00016369"/>
    <w:rsid w:val="0001657E"/>
    <w:rsid w:val="00016B2B"/>
    <w:rsid w:val="00016C1F"/>
    <w:rsid w:val="00016C24"/>
    <w:rsid w:val="00017D9B"/>
    <w:rsid w:val="00020095"/>
    <w:rsid w:val="0002040F"/>
    <w:rsid w:val="0002142C"/>
    <w:rsid w:val="000218D1"/>
    <w:rsid w:val="00022618"/>
    <w:rsid w:val="0002277A"/>
    <w:rsid w:val="0002284B"/>
    <w:rsid w:val="00022BE9"/>
    <w:rsid w:val="00022F38"/>
    <w:rsid w:val="0002309C"/>
    <w:rsid w:val="00023203"/>
    <w:rsid w:val="00023E98"/>
    <w:rsid w:val="00024081"/>
    <w:rsid w:val="00024685"/>
    <w:rsid w:val="00024703"/>
    <w:rsid w:val="00024BED"/>
    <w:rsid w:val="00024FEF"/>
    <w:rsid w:val="00025064"/>
    <w:rsid w:val="00025B4F"/>
    <w:rsid w:val="00026931"/>
    <w:rsid w:val="00026CAA"/>
    <w:rsid w:val="00027A77"/>
    <w:rsid w:val="00031DDA"/>
    <w:rsid w:val="0003244D"/>
    <w:rsid w:val="000325BE"/>
    <w:rsid w:val="00032754"/>
    <w:rsid w:val="00032CA0"/>
    <w:rsid w:val="00032E9A"/>
    <w:rsid w:val="00033527"/>
    <w:rsid w:val="000335D6"/>
    <w:rsid w:val="00034339"/>
    <w:rsid w:val="000352AF"/>
    <w:rsid w:val="00037AB0"/>
    <w:rsid w:val="000404C9"/>
    <w:rsid w:val="000414D7"/>
    <w:rsid w:val="00041D1A"/>
    <w:rsid w:val="00042840"/>
    <w:rsid w:val="000443E4"/>
    <w:rsid w:val="0004599E"/>
    <w:rsid w:val="00045E2C"/>
    <w:rsid w:val="000465FD"/>
    <w:rsid w:val="00046854"/>
    <w:rsid w:val="000478FE"/>
    <w:rsid w:val="00047A4C"/>
    <w:rsid w:val="00050762"/>
    <w:rsid w:val="00050FE5"/>
    <w:rsid w:val="0005145C"/>
    <w:rsid w:val="000514D8"/>
    <w:rsid w:val="00051E9C"/>
    <w:rsid w:val="00052493"/>
    <w:rsid w:val="0005290E"/>
    <w:rsid w:val="000529B9"/>
    <w:rsid w:val="00052EFD"/>
    <w:rsid w:val="000538C0"/>
    <w:rsid w:val="00053CFA"/>
    <w:rsid w:val="000569BD"/>
    <w:rsid w:val="00056B20"/>
    <w:rsid w:val="00056D91"/>
    <w:rsid w:val="0005706E"/>
    <w:rsid w:val="0005742C"/>
    <w:rsid w:val="0006027A"/>
    <w:rsid w:val="000606B6"/>
    <w:rsid w:val="00060930"/>
    <w:rsid w:val="00060A61"/>
    <w:rsid w:val="00060F32"/>
    <w:rsid w:val="000611F7"/>
    <w:rsid w:val="000617F5"/>
    <w:rsid w:val="0006206B"/>
    <w:rsid w:val="00062896"/>
    <w:rsid w:val="0006349C"/>
    <w:rsid w:val="00064A9B"/>
    <w:rsid w:val="00064B87"/>
    <w:rsid w:val="00066178"/>
    <w:rsid w:val="00067254"/>
    <w:rsid w:val="00070790"/>
    <w:rsid w:val="000710B3"/>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0D8C"/>
    <w:rsid w:val="00081289"/>
    <w:rsid w:val="00081916"/>
    <w:rsid w:val="00081F98"/>
    <w:rsid w:val="000822AE"/>
    <w:rsid w:val="000824B0"/>
    <w:rsid w:val="000833DF"/>
    <w:rsid w:val="0008346E"/>
    <w:rsid w:val="00083AEA"/>
    <w:rsid w:val="00083E44"/>
    <w:rsid w:val="000841F9"/>
    <w:rsid w:val="00085CC2"/>
    <w:rsid w:val="00086971"/>
    <w:rsid w:val="00086AF1"/>
    <w:rsid w:val="00086CD1"/>
    <w:rsid w:val="00086F9E"/>
    <w:rsid w:val="00087544"/>
    <w:rsid w:val="00087D1D"/>
    <w:rsid w:val="00087DAE"/>
    <w:rsid w:val="00090476"/>
    <w:rsid w:val="00090F3B"/>
    <w:rsid w:val="0009138F"/>
    <w:rsid w:val="00091C34"/>
    <w:rsid w:val="000942BA"/>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CB1"/>
    <w:rsid w:val="000A3D47"/>
    <w:rsid w:val="000A3F4C"/>
    <w:rsid w:val="000A43E3"/>
    <w:rsid w:val="000A659E"/>
    <w:rsid w:val="000A6E22"/>
    <w:rsid w:val="000A6F22"/>
    <w:rsid w:val="000A7744"/>
    <w:rsid w:val="000A777D"/>
    <w:rsid w:val="000A7EC7"/>
    <w:rsid w:val="000B00D1"/>
    <w:rsid w:val="000B012B"/>
    <w:rsid w:val="000B03F6"/>
    <w:rsid w:val="000B11B2"/>
    <w:rsid w:val="000B23F0"/>
    <w:rsid w:val="000B2B84"/>
    <w:rsid w:val="000B340A"/>
    <w:rsid w:val="000B5D34"/>
    <w:rsid w:val="000B5DD8"/>
    <w:rsid w:val="000B7B44"/>
    <w:rsid w:val="000B7C1E"/>
    <w:rsid w:val="000B7EAE"/>
    <w:rsid w:val="000C0B43"/>
    <w:rsid w:val="000C0FD2"/>
    <w:rsid w:val="000C1856"/>
    <w:rsid w:val="000C1E30"/>
    <w:rsid w:val="000C2FE0"/>
    <w:rsid w:val="000C305E"/>
    <w:rsid w:val="000C3344"/>
    <w:rsid w:val="000C36A2"/>
    <w:rsid w:val="000C36D4"/>
    <w:rsid w:val="000C40FC"/>
    <w:rsid w:val="000C424C"/>
    <w:rsid w:val="000C4BF7"/>
    <w:rsid w:val="000C5B08"/>
    <w:rsid w:val="000C6487"/>
    <w:rsid w:val="000C7728"/>
    <w:rsid w:val="000D1988"/>
    <w:rsid w:val="000D1CA4"/>
    <w:rsid w:val="000D2367"/>
    <w:rsid w:val="000D2BB0"/>
    <w:rsid w:val="000D2EF9"/>
    <w:rsid w:val="000D3507"/>
    <w:rsid w:val="000D3845"/>
    <w:rsid w:val="000D3E47"/>
    <w:rsid w:val="000D4AF0"/>
    <w:rsid w:val="000D500C"/>
    <w:rsid w:val="000D55CA"/>
    <w:rsid w:val="000D59F8"/>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95F"/>
    <w:rsid w:val="000E1C4B"/>
    <w:rsid w:val="000E1E87"/>
    <w:rsid w:val="000E2191"/>
    <w:rsid w:val="000E4A63"/>
    <w:rsid w:val="000E57F7"/>
    <w:rsid w:val="000E5D6A"/>
    <w:rsid w:val="000E5E2E"/>
    <w:rsid w:val="000F0AAB"/>
    <w:rsid w:val="000F12A7"/>
    <w:rsid w:val="000F2296"/>
    <w:rsid w:val="000F2937"/>
    <w:rsid w:val="000F2ACA"/>
    <w:rsid w:val="000F31FA"/>
    <w:rsid w:val="000F3D6D"/>
    <w:rsid w:val="000F5850"/>
    <w:rsid w:val="000F596A"/>
    <w:rsid w:val="000F5979"/>
    <w:rsid w:val="000F5AE8"/>
    <w:rsid w:val="000F5E72"/>
    <w:rsid w:val="000F64DE"/>
    <w:rsid w:val="000F6570"/>
    <w:rsid w:val="000F6B53"/>
    <w:rsid w:val="000F6FD7"/>
    <w:rsid w:val="000F724F"/>
    <w:rsid w:val="001002A8"/>
    <w:rsid w:val="00100668"/>
    <w:rsid w:val="00100A01"/>
    <w:rsid w:val="001015DC"/>
    <w:rsid w:val="00101929"/>
    <w:rsid w:val="00102611"/>
    <w:rsid w:val="00102BE1"/>
    <w:rsid w:val="001031FB"/>
    <w:rsid w:val="001033B9"/>
    <w:rsid w:val="001039A3"/>
    <w:rsid w:val="00103BB0"/>
    <w:rsid w:val="00103D80"/>
    <w:rsid w:val="00104B7C"/>
    <w:rsid w:val="00104E2A"/>
    <w:rsid w:val="00105220"/>
    <w:rsid w:val="00105222"/>
    <w:rsid w:val="0010568C"/>
    <w:rsid w:val="00105AA6"/>
    <w:rsid w:val="001060E9"/>
    <w:rsid w:val="00106233"/>
    <w:rsid w:val="001064DA"/>
    <w:rsid w:val="00106722"/>
    <w:rsid w:val="0010683B"/>
    <w:rsid w:val="001073E4"/>
    <w:rsid w:val="001073E7"/>
    <w:rsid w:val="001079F2"/>
    <w:rsid w:val="00107B9C"/>
    <w:rsid w:val="00110745"/>
    <w:rsid w:val="00110BE2"/>
    <w:rsid w:val="00110CA3"/>
    <w:rsid w:val="00110E02"/>
    <w:rsid w:val="00111630"/>
    <w:rsid w:val="0011190E"/>
    <w:rsid w:val="00112D9C"/>
    <w:rsid w:val="001142A1"/>
    <w:rsid w:val="0011594F"/>
    <w:rsid w:val="00115E9D"/>
    <w:rsid w:val="0011652A"/>
    <w:rsid w:val="00116838"/>
    <w:rsid w:val="001171E4"/>
    <w:rsid w:val="001175D4"/>
    <w:rsid w:val="00117A3E"/>
    <w:rsid w:val="00117AB9"/>
    <w:rsid w:val="00120B84"/>
    <w:rsid w:val="00120F33"/>
    <w:rsid w:val="001212A2"/>
    <w:rsid w:val="00121CF3"/>
    <w:rsid w:val="00121EA6"/>
    <w:rsid w:val="00122700"/>
    <w:rsid w:val="0012294E"/>
    <w:rsid w:val="00122C7F"/>
    <w:rsid w:val="00123B12"/>
    <w:rsid w:val="0012579E"/>
    <w:rsid w:val="00125875"/>
    <w:rsid w:val="00126304"/>
    <w:rsid w:val="00127B2B"/>
    <w:rsid w:val="00127B82"/>
    <w:rsid w:val="0013034E"/>
    <w:rsid w:val="0013056B"/>
    <w:rsid w:val="00130F27"/>
    <w:rsid w:val="00131273"/>
    <w:rsid w:val="00131A8D"/>
    <w:rsid w:val="00131C69"/>
    <w:rsid w:val="001322E7"/>
    <w:rsid w:val="001326A6"/>
    <w:rsid w:val="001329E4"/>
    <w:rsid w:val="00132C78"/>
    <w:rsid w:val="0013381C"/>
    <w:rsid w:val="0013461E"/>
    <w:rsid w:val="00135300"/>
    <w:rsid w:val="0013536A"/>
    <w:rsid w:val="00135B29"/>
    <w:rsid w:val="00135F0D"/>
    <w:rsid w:val="001360A5"/>
    <w:rsid w:val="0013638E"/>
    <w:rsid w:val="00136578"/>
    <w:rsid w:val="00136A97"/>
    <w:rsid w:val="00136B7D"/>
    <w:rsid w:val="00136DA0"/>
    <w:rsid w:val="00136F5C"/>
    <w:rsid w:val="00136F70"/>
    <w:rsid w:val="00137143"/>
    <w:rsid w:val="001372AD"/>
    <w:rsid w:val="00137300"/>
    <w:rsid w:val="0013754D"/>
    <w:rsid w:val="00137B63"/>
    <w:rsid w:val="00137BF1"/>
    <w:rsid w:val="00137EF4"/>
    <w:rsid w:val="001405EB"/>
    <w:rsid w:val="001407BC"/>
    <w:rsid w:val="001415ED"/>
    <w:rsid w:val="001417B7"/>
    <w:rsid w:val="00141D57"/>
    <w:rsid w:val="00142670"/>
    <w:rsid w:val="0014292D"/>
    <w:rsid w:val="001429DD"/>
    <w:rsid w:val="00142B06"/>
    <w:rsid w:val="00143913"/>
    <w:rsid w:val="001439AB"/>
    <w:rsid w:val="00143AEF"/>
    <w:rsid w:val="00143B94"/>
    <w:rsid w:val="00143C21"/>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240"/>
    <w:rsid w:val="001514B7"/>
    <w:rsid w:val="001521CC"/>
    <w:rsid w:val="00152C07"/>
    <w:rsid w:val="00152D21"/>
    <w:rsid w:val="0015365F"/>
    <w:rsid w:val="00153D7E"/>
    <w:rsid w:val="00154718"/>
    <w:rsid w:val="00155268"/>
    <w:rsid w:val="001554E4"/>
    <w:rsid w:val="00155ABF"/>
    <w:rsid w:val="001563A4"/>
    <w:rsid w:val="00156AC3"/>
    <w:rsid w:val="0015756F"/>
    <w:rsid w:val="0015781A"/>
    <w:rsid w:val="001579DE"/>
    <w:rsid w:val="00157B4C"/>
    <w:rsid w:val="00157C20"/>
    <w:rsid w:val="00157EB1"/>
    <w:rsid w:val="00160F6F"/>
    <w:rsid w:val="00162521"/>
    <w:rsid w:val="001638BB"/>
    <w:rsid w:val="00165C5E"/>
    <w:rsid w:val="001662D7"/>
    <w:rsid w:val="00166593"/>
    <w:rsid w:val="00167CDD"/>
    <w:rsid w:val="00170071"/>
    <w:rsid w:val="0017069D"/>
    <w:rsid w:val="00170EFD"/>
    <w:rsid w:val="00171035"/>
    <w:rsid w:val="0017110D"/>
    <w:rsid w:val="00171476"/>
    <w:rsid w:val="00171BAB"/>
    <w:rsid w:val="00171DC0"/>
    <w:rsid w:val="00172229"/>
    <w:rsid w:val="00172798"/>
    <w:rsid w:val="00173006"/>
    <w:rsid w:val="00173DE8"/>
    <w:rsid w:val="00174276"/>
    <w:rsid w:val="00174D8D"/>
    <w:rsid w:val="00175156"/>
    <w:rsid w:val="00175EA3"/>
    <w:rsid w:val="001760EC"/>
    <w:rsid w:val="00176C8C"/>
    <w:rsid w:val="00177058"/>
    <w:rsid w:val="001775D6"/>
    <w:rsid w:val="001776D6"/>
    <w:rsid w:val="00180C5C"/>
    <w:rsid w:val="00181CFB"/>
    <w:rsid w:val="00182036"/>
    <w:rsid w:val="0018230B"/>
    <w:rsid w:val="00182A9D"/>
    <w:rsid w:val="00182D5C"/>
    <w:rsid w:val="0018369E"/>
    <w:rsid w:val="001846FA"/>
    <w:rsid w:val="00184726"/>
    <w:rsid w:val="00184D04"/>
    <w:rsid w:val="0018536E"/>
    <w:rsid w:val="00185B2B"/>
    <w:rsid w:val="00185F8A"/>
    <w:rsid w:val="00186484"/>
    <w:rsid w:val="00186895"/>
    <w:rsid w:val="001872DC"/>
    <w:rsid w:val="00187700"/>
    <w:rsid w:val="00187759"/>
    <w:rsid w:val="00187B33"/>
    <w:rsid w:val="0019013D"/>
    <w:rsid w:val="00190370"/>
    <w:rsid w:val="0019106C"/>
    <w:rsid w:val="001917D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0C2E"/>
    <w:rsid w:val="001A1717"/>
    <w:rsid w:val="001A2465"/>
    <w:rsid w:val="001A2C12"/>
    <w:rsid w:val="001A2FD4"/>
    <w:rsid w:val="001A4340"/>
    <w:rsid w:val="001A4BF6"/>
    <w:rsid w:val="001A52A4"/>
    <w:rsid w:val="001A58A5"/>
    <w:rsid w:val="001A58AB"/>
    <w:rsid w:val="001A6015"/>
    <w:rsid w:val="001A63E5"/>
    <w:rsid w:val="001A683E"/>
    <w:rsid w:val="001A6C1F"/>
    <w:rsid w:val="001A6F6F"/>
    <w:rsid w:val="001B0125"/>
    <w:rsid w:val="001B0153"/>
    <w:rsid w:val="001B10C8"/>
    <w:rsid w:val="001B257C"/>
    <w:rsid w:val="001B2B03"/>
    <w:rsid w:val="001B3BBB"/>
    <w:rsid w:val="001B486A"/>
    <w:rsid w:val="001B4909"/>
    <w:rsid w:val="001B4C04"/>
    <w:rsid w:val="001B4DBD"/>
    <w:rsid w:val="001B4FF4"/>
    <w:rsid w:val="001B51BF"/>
    <w:rsid w:val="001B57D4"/>
    <w:rsid w:val="001B6586"/>
    <w:rsid w:val="001B6931"/>
    <w:rsid w:val="001B7B78"/>
    <w:rsid w:val="001C0AA2"/>
    <w:rsid w:val="001C0FAC"/>
    <w:rsid w:val="001C1C16"/>
    <w:rsid w:val="001C20A5"/>
    <w:rsid w:val="001C22D4"/>
    <w:rsid w:val="001C24AB"/>
    <w:rsid w:val="001C2CC6"/>
    <w:rsid w:val="001C2F51"/>
    <w:rsid w:val="001C49D3"/>
    <w:rsid w:val="001C4C63"/>
    <w:rsid w:val="001C4D5E"/>
    <w:rsid w:val="001C5863"/>
    <w:rsid w:val="001C5BC7"/>
    <w:rsid w:val="001C5E30"/>
    <w:rsid w:val="001C6509"/>
    <w:rsid w:val="001C7160"/>
    <w:rsid w:val="001C7C6B"/>
    <w:rsid w:val="001C7E53"/>
    <w:rsid w:val="001D1121"/>
    <w:rsid w:val="001D1811"/>
    <w:rsid w:val="001D1A11"/>
    <w:rsid w:val="001D27BC"/>
    <w:rsid w:val="001D294D"/>
    <w:rsid w:val="001D3471"/>
    <w:rsid w:val="001D381E"/>
    <w:rsid w:val="001D3B30"/>
    <w:rsid w:val="001D40F7"/>
    <w:rsid w:val="001D42EF"/>
    <w:rsid w:val="001D4BF8"/>
    <w:rsid w:val="001D5681"/>
    <w:rsid w:val="001D5D59"/>
    <w:rsid w:val="001D6040"/>
    <w:rsid w:val="001D7684"/>
    <w:rsid w:val="001D79C8"/>
    <w:rsid w:val="001D7D34"/>
    <w:rsid w:val="001E0219"/>
    <w:rsid w:val="001E083D"/>
    <w:rsid w:val="001E155F"/>
    <w:rsid w:val="001E1752"/>
    <w:rsid w:val="001E17B8"/>
    <w:rsid w:val="001E17CA"/>
    <w:rsid w:val="001E1ADE"/>
    <w:rsid w:val="001E2613"/>
    <w:rsid w:val="001E2754"/>
    <w:rsid w:val="001E2814"/>
    <w:rsid w:val="001E2820"/>
    <w:rsid w:val="001E2B42"/>
    <w:rsid w:val="001E2E30"/>
    <w:rsid w:val="001E5FA8"/>
    <w:rsid w:val="001E6178"/>
    <w:rsid w:val="001E6327"/>
    <w:rsid w:val="001E6A01"/>
    <w:rsid w:val="001E6A37"/>
    <w:rsid w:val="001E7A02"/>
    <w:rsid w:val="001E7EEC"/>
    <w:rsid w:val="001F1157"/>
    <w:rsid w:val="001F1194"/>
    <w:rsid w:val="001F1567"/>
    <w:rsid w:val="001F195B"/>
    <w:rsid w:val="001F1A87"/>
    <w:rsid w:val="001F2140"/>
    <w:rsid w:val="001F2290"/>
    <w:rsid w:val="001F2382"/>
    <w:rsid w:val="001F2597"/>
    <w:rsid w:val="001F2D4D"/>
    <w:rsid w:val="001F39E8"/>
    <w:rsid w:val="001F47B5"/>
    <w:rsid w:val="001F4904"/>
    <w:rsid w:val="001F4B7F"/>
    <w:rsid w:val="001F55F1"/>
    <w:rsid w:val="001F5B0F"/>
    <w:rsid w:val="001F5E2F"/>
    <w:rsid w:val="001F5FDB"/>
    <w:rsid w:val="001F6089"/>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62A"/>
    <w:rsid w:val="00201C6F"/>
    <w:rsid w:val="002034B7"/>
    <w:rsid w:val="00203567"/>
    <w:rsid w:val="00203C40"/>
    <w:rsid w:val="00203D01"/>
    <w:rsid w:val="00203D48"/>
    <w:rsid w:val="00204E9A"/>
    <w:rsid w:val="00205398"/>
    <w:rsid w:val="00205C2D"/>
    <w:rsid w:val="002063FC"/>
    <w:rsid w:val="00206554"/>
    <w:rsid w:val="002073EC"/>
    <w:rsid w:val="00207F2B"/>
    <w:rsid w:val="0021073B"/>
    <w:rsid w:val="00211345"/>
    <w:rsid w:val="0021325E"/>
    <w:rsid w:val="0021341B"/>
    <w:rsid w:val="002134EC"/>
    <w:rsid w:val="00213E93"/>
    <w:rsid w:val="00214010"/>
    <w:rsid w:val="002143FC"/>
    <w:rsid w:val="00214449"/>
    <w:rsid w:val="00214663"/>
    <w:rsid w:val="002150F8"/>
    <w:rsid w:val="002155EE"/>
    <w:rsid w:val="0021579E"/>
    <w:rsid w:val="0021668E"/>
    <w:rsid w:val="00216802"/>
    <w:rsid w:val="00216FB1"/>
    <w:rsid w:val="00216FF9"/>
    <w:rsid w:val="00217EC0"/>
    <w:rsid w:val="002202F6"/>
    <w:rsid w:val="00220A1D"/>
    <w:rsid w:val="002229A3"/>
    <w:rsid w:val="00222AE7"/>
    <w:rsid w:val="00222DF9"/>
    <w:rsid w:val="00223248"/>
    <w:rsid w:val="00223656"/>
    <w:rsid w:val="0022390C"/>
    <w:rsid w:val="00223F71"/>
    <w:rsid w:val="00224630"/>
    <w:rsid w:val="00224914"/>
    <w:rsid w:val="002249BC"/>
    <w:rsid w:val="00224B82"/>
    <w:rsid w:val="002252FB"/>
    <w:rsid w:val="00225B3A"/>
    <w:rsid w:val="00225B84"/>
    <w:rsid w:val="00225BCA"/>
    <w:rsid w:val="00225D81"/>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10D"/>
    <w:rsid w:val="002333FC"/>
    <w:rsid w:val="0023354C"/>
    <w:rsid w:val="00233D25"/>
    <w:rsid w:val="00233E61"/>
    <w:rsid w:val="00234902"/>
    <w:rsid w:val="00234CD6"/>
    <w:rsid w:val="00235332"/>
    <w:rsid w:val="002353E4"/>
    <w:rsid w:val="002359A6"/>
    <w:rsid w:val="00236F69"/>
    <w:rsid w:val="00237755"/>
    <w:rsid w:val="0023782F"/>
    <w:rsid w:val="00237931"/>
    <w:rsid w:val="00237975"/>
    <w:rsid w:val="002403E2"/>
    <w:rsid w:val="00241ACB"/>
    <w:rsid w:val="00242098"/>
    <w:rsid w:val="002420BC"/>
    <w:rsid w:val="0024288F"/>
    <w:rsid w:val="00245CB8"/>
    <w:rsid w:val="002465E8"/>
    <w:rsid w:val="0024670B"/>
    <w:rsid w:val="00246CFE"/>
    <w:rsid w:val="00246FF2"/>
    <w:rsid w:val="00247211"/>
    <w:rsid w:val="002474B7"/>
    <w:rsid w:val="002476EF"/>
    <w:rsid w:val="00247D65"/>
    <w:rsid w:val="002505DE"/>
    <w:rsid w:val="0025101D"/>
    <w:rsid w:val="00251458"/>
    <w:rsid w:val="002517B1"/>
    <w:rsid w:val="00253633"/>
    <w:rsid w:val="00253AB2"/>
    <w:rsid w:val="00254941"/>
    <w:rsid w:val="00256338"/>
    <w:rsid w:val="002566B5"/>
    <w:rsid w:val="002569E2"/>
    <w:rsid w:val="00256CA6"/>
    <w:rsid w:val="00256D56"/>
    <w:rsid w:val="0026110C"/>
    <w:rsid w:val="00261B00"/>
    <w:rsid w:val="002632AE"/>
    <w:rsid w:val="00263C2F"/>
    <w:rsid w:val="002657B7"/>
    <w:rsid w:val="002667EB"/>
    <w:rsid w:val="00266E53"/>
    <w:rsid w:val="0026705C"/>
    <w:rsid w:val="0026746C"/>
    <w:rsid w:val="002676E3"/>
    <w:rsid w:val="00267F19"/>
    <w:rsid w:val="0027040F"/>
    <w:rsid w:val="00270EA6"/>
    <w:rsid w:val="00271C81"/>
    <w:rsid w:val="00271FD1"/>
    <w:rsid w:val="00272194"/>
    <w:rsid w:val="0027226B"/>
    <w:rsid w:val="002738D0"/>
    <w:rsid w:val="00273AD8"/>
    <w:rsid w:val="00273B37"/>
    <w:rsid w:val="00273B64"/>
    <w:rsid w:val="00273CD4"/>
    <w:rsid w:val="00273DFF"/>
    <w:rsid w:val="00275625"/>
    <w:rsid w:val="00275EEC"/>
    <w:rsid w:val="0027636D"/>
    <w:rsid w:val="002768C9"/>
    <w:rsid w:val="00276C1C"/>
    <w:rsid w:val="0027731C"/>
    <w:rsid w:val="00277BDE"/>
    <w:rsid w:val="00277D7D"/>
    <w:rsid w:val="00277E1B"/>
    <w:rsid w:val="00280444"/>
    <w:rsid w:val="00281154"/>
    <w:rsid w:val="00281390"/>
    <w:rsid w:val="00281CCD"/>
    <w:rsid w:val="00281E57"/>
    <w:rsid w:val="00284AA2"/>
    <w:rsid w:val="00285AB5"/>
    <w:rsid w:val="002868F7"/>
    <w:rsid w:val="00286AA3"/>
    <w:rsid w:val="00286C9E"/>
    <w:rsid w:val="00287459"/>
    <w:rsid w:val="00287D92"/>
    <w:rsid w:val="00287F43"/>
    <w:rsid w:val="00290554"/>
    <w:rsid w:val="0029058B"/>
    <w:rsid w:val="00290BA8"/>
    <w:rsid w:val="00291B3D"/>
    <w:rsid w:val="00291BCA"/>
    <w:rsid w:val="00292132"/>
    <w:rsid w:val="002926DD"/>
    <w:rsid w:val="00292D4D"/>
    <w:rsid w:val="00292D87"/>
    <w:rsid w:val="00292F97"/>
    <w:rsid w:val="002933E2"/>
    <w:rsid w:val="0029348C"/>
    <w:rsid w:val="00294185"/>
    <w:rsid w:val="002956AB"/>
    <w:rsid w:val="00295A10"/>
    <w:rsid w:val="0029692E"/>
    <w:rsid w:val="002A07BE"/>
    <w:rsid w:val="002A0B40"/>
    <w:rsid w:val="002A0BF1"/>
    <w:rsid w:val="002A0C54"/>
    <w:rsid w:val="002A0F58"/>
    <w:rsid w:val="002A1134"/>
    <w:rsid w:val="002A2216"/>
    <w:rsid w:val="002A23A6"/>
    <w:rsid w:val="002A4934"/>
    <w:rsid w:val="002A4DF3"/>
    <w:rsid w:val="002A550C"/>
    <w:rsid w:val="002A5721"/>
    <w:rsid w:val="002A5D90"/>
    <w:rsid w:val="002A720D"/>
    <w:rsid w:val="002A75AA"/>
    <w:rsid w:val="002B0526"/>
    <w:rsid w:val="002B0FB8"/>
    <w:rsid w:val="002B2389"/>
    <w:rsid w:val="002B2593"/>
    <w:rsid w:val="002B273A"/>
    <w:rsid w:val="002B2A2A"/>
    <w:rsid w:val="002B2D0F"/>
    <w:rsid w:val="002B3693"/>
    <w:rsid w:val="002B3B18"/>
    <w:rsid w:val="002B3B8D"/>
    <w:rsid w:val="002B466F"/>
    <w:rsid w:val="002B5329"/>
    <w:rsid w:val="002B54C0"/>
    <w:rsid w:val="002B561A"/>
    <w:rsid w:val="002B5B30"/>
    <w:rsid w:val="002B6DB7"/>
    <w:rsid w:val="002B6E89"/>
    <w:rsid w:val="002B70C2"/>
    <w:rsid w:val="002C07EF"/>
    <w:rsid w:val="002C1258"/>
    <w:rsid w:val="002C18E5"/>
    <w:rsid w:val="002C1AC4"/>
    <w:rsid w:val="002C1B36"/>
    <w:rsid w:val="002C21F5"/>
    <w:rsid w:val="002C2A8F"/>
    <w:rsid w:val="002C318E"/>
    <w:rsid w:val="002C31C2"/>
    <w:rsid w:val="002C3A4C"/>
    <w:rsid w:val="002C43CE"/>
    <w:rsid w:val="002C4EEF"/>
    <w:rsid w:val="002C56D9"/>
    <w:rsid w:val="002C6799"/>
    <w:rsid w:val="002C6872"/>
    <w:rsid w:val="002C696C"/>
    <w:rsid w:val="002C6A50"/>
    <w:rsid w:val="002C70CC"/>
    <w:rsid w:val="002C745A"/>
    <w:rsid w:val="002C77F9"/>
    <w:rsid w:val="002C7D53"/>
    <w:rsid w:val="002C7FAC"/>
    <w:rsid w:val="002D05E7"/>
    <w:rsid w:val="002D1A35"/>
    <w:rsid w:val="002D2000"/>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2B4"/>
    <w:rsid w:val="002E6DA4"/>
    <w:rsid w:val="002F0256"/>
    <w:rsid w:val="002F248B"/>
    <w:rsid w:val="002F2738"/>
    <w:rsid w:val="002F3B96"/>
    <w:rsid w:val="002F3C63"/>
    <w:rsid w:val="002F4376"/>
    <w:rsid w:val="002F4DD2"/>
    <w:rsid w:val="002F52B9"/>
    <w:rsid w:val="002F69C4"/>
    <w:rsid w:val="00300381"/>
    <w:rsid w:val="0030107D"/>
    <w:rsid w:val="003020E0"/>
    <w:rsid w:val="0030261B"/>
    <w:rsid w:val="0030280F"/>
    <w:rsid w:val="00302FD5"/>
    <w:rsid w:val="00303280"/>
    <w:rsid w:val="00303CF2"/>
    <w:rsid w:val="0030461C"/>
    <w:rsid w:val="003048FC"/>
    <w:rsid w:val="0030498A"/>
    <w:rsid w:val="00304ABD"/>
    <w:rsid w:val="003050D7"/>
    <w:rsid w:val="00305132"/>
    <w:rsid w:val="003052C2"/>
    <w:rsid w:val="00305C18"/>
    <w:rsid w:val="00305CA5"/>
    <w:rsid w:val="003062C4"/>
    <w:rsid w:val="0030748B"/>
    <w:rsid w:val="003074FE"/>
    <w:rsid w:val="00307802"/>
    <w:rsid w:val="00307846"/>
    <w:rsid w:val="003079AB"/>
    <w:rsid w:val="00307F67"/>
    <w:rsid w:val="00310917"/>
    <w:rsid w:val="0031150A"/>
    <w:rsid w:val="00311586"/>
    <w:rsid w:val="003121C3"/>
    <w:rsid w:val="003123F4"/>
    <w:rsid w:val="00312B97"/>
    <w:rsid w:val="00312FB5"/>
    <w:rsid w:val="00313AEC"/>
    <w:rsid w:val="00313D65"/>
    <w:rsid w:val="0031519C"/>
    <w:rsid w:val="00315A50"/>
    <w:rsid w:val="00315B81"/>
    <w:rsid w:val="00316474"/>
    <w:rsid w:val="003164CD"/>
    <w:rsid w:val="00317F3E"/>
    <w:rsid w:val="00320A1B"/>
    <w:rsid w:val="0032256F"/>
    <w:rsid w:val="003227B3"/>
    <w:rsid w:val="00322BBD"/>
    <w:rsid w:val="0032334A"/>
    <w:rsid w:val="0032379D"/>
    <w:rsid w:val="00323EB1"/>
    <w:rsid w:val="0032410C"/>
    <w:rsid w:val="00324BDA"/>
    <w:rsid w:val="0032545C"/>
    <w:rsid w:val="00325548"/>
    <w:rsid w:val="00325AAC"/>
    <w:rsid w:val="00325C29"/>
    <w:rsid w:val="003262D0"/>
    <w:rsid w:val="00326313"/>
    <w:rsid w:val="0033028D"/>
    <w:rsid w:val="003308EB"/>
    <w:rsid w:val="00330CC1"/>
    <w:rsid w:val="00330EED"/>
    <w:rsid w:val="003312E4"/>
    <w:rsid w:val="00331AC5"/>
    <w:rsid w:val="00331F5A"/>
    <w:rsid w:val="00332110"/>
    <w:rsid w:val="00332C4A"/>
    <w:rsid w:val="0033313E"/>
    <w:rsid w:val="00333198"/>
    <w:rsid w:val="0033386A"/>
    <w:rsid w:val="00333BF8"/>
    <w:rsid w:val="00333C26"/>
    <w:rsid w:val="00334536"/>
    <w:rsid w:val="003346CB"/>
    <w:rsid w:val="0033476A"/>
    <w:rsid w:val="00334BB3"/>
    <w:rsid w:val="003357D0"/>
    <w:rsid w:val="0033587C"/>
    <w:rsid w:val="00335D52"/>
    <w:rsid w:val="00335EE6"/>
    <w:rsid w:val="00336BA1"/>
    <w:rsid w:val="00336F0D"/>
    <w:rsid w:val="003371B6"/>
    <w:rsid w:val="00337464"/>
    <w:rsid w:val="003375F6"/>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917"/>
    <w:rsid w:val="00344CE0"/>
    <w:rsid w:val="0034601A"/>
    <w:rsid w:val="0034637A"/>
    <w:rsid w:val="003469D3"/>
    <w:rsid w:val="003470A3"/>
    <w:rsid w:val="0034712E"/>
    <w:rsid w:val="00347D62"/>
    <w:rsid w:val="003504A0"/>
    <w:rsid w:val="00350650"/>
    <w:rsid w:val="00350F00"/>
    <w:rsid w:val="0035149A"/>
    <w:rsid w:val="00352782"/>
    <w:rsid w:val="00352EA1"/>
    <w:rsid w:val="00353D68"/>
    <w:rsid w:val="00354A05"/>
    <w:rsid w:val="00354EDB"/>
    <w:rsid w:val="00355386"/>
    <w:rsid w:val="00355727"/>
    <w:rsid w:val="00355747"/>
    <w:rsid w:val="00356749"/>
    <w:rsid w:val="00356B57"/>
    <w:rsid w:val="00356D48"/>
    <w:rsid w:val="00357AF8"/>
    <w:rsid w:val="00357BC9"/>
    <w:rsid w:val="003603AA"/>
    <w:rsid w:val="00360A5C"/>
    <w:rsid w:val="0036127C"/>
    <w:rsid w:val="00361C09"/>
    <w:rsid w:val="00361F67"/>
    <w:rsid w:val="003620CC"/>
    <w:rsid w:val="00362702"/>
    <w:rsid w:val="00362905"/>
    <w:rsid w:val="00362A98"/>
    <w:rsid w:val="00362F94"/>
    <w:rsid w:val="00363745"/>
    <w:rsid w:val="00363E6C"/>
    <w:rsid w:val="003647C5"/>
    <w:rsid w:val="00364D42"/>
    <w:rsid w:val="00365056"/>
    <w:rsid w:val="003652CE"/>
    <w:rsid w:val="00365A83"/>
    <w:rsid w:val="0036621D"/>
    <w:rsid w:val="00366599"/>
    <w:rsid w:val="00366C84"/>
    <w:rsid w:val="00367038"/>
    <w:rsid w:val="0037080C"/>
    <w:rsid w:val="003717A3"/>
    <w:rsid w:val="0037187E"/>
    <w:rsid w:val="00371A75"/>
    <w:rsid w:val="003724F1"/>
    <w:rsid w:val="003727E4"/>
    <w:rsid w:val="00373040"/>
    <w:rsid w:val="0037324E"/>
    <w:rsid w:val="0037336A"/>
    <w:rsid w:val="00374016"/>
    <w:rsid w:val="003747EA"/>
    <w:rsid w:val="0037483D"/>
    <w:rsid w:val="0037506F"/>
    <w:rsid w:val="003759F6"/>
    <w:rsid w:val="0037613B"/>
    <w:rsid w:val="003765EF"/>
    <w:rsid w:val="003768FA"/>
    <w:rsid w:val="003772AA"/>
    <w:rsid w:val="0037768D"/>
    <w:rsid w:val="00377A4F"/>
    <w:rsid w:val="00377B65"/>
    <w:rsid w:val="00377F5E"/>
    <w:rsid w:val="00377F7C"/>
    <w:rsid w:val="00380EB6"/>
    <w:rsid w:val="00380ED8"/>
    <w:rsid w:val="003811D2"/>
    <w:rsid w:val="00381201"/>
    <w:rsid w:val="00381695"/>
    <w:rsid w:val="00381C52"/>
    <w:rsid w:val="00381CA8"/>
    <w:rsid w:val="00382D76"/>
    <w:rsid w:val="00383246"/>
    <w:rsid w:val="0038381A"/>
    <w:rsid w:val="0038396D"/>
    <w:rsid w:val="003844B0"/>
    <w:rsid w:val="00385CDF"/>
    <w:rsid w:val="00385E71"/>
    <w:rsid w:val="00386000"/>
    <w:rsid w:val="003868ED"/>
    <w:rsid w:val="00386EE2"/>
    <w:rsid w:val="003870FB"/>
    <w:rsid w:val="003873D1"/>
    <w:rsid w:val="003875B4"/>
    <w:rsid w:val="003876B3"/>
    <w:rsid w:val="0038776E"/>
    <w:rsid w:val="00387E6E"/>
    <w:rsid w:val="00387EBF"/>
    <w:rsid w:val="0039026E"/>
    <w:rsid w:val="0039073C"/>
    <w:rsid w:val="00391627"/>
    <w:rsid w:val="00391D6D"/>
    <w:rsid w:val="00391E13"/>
    <w:rsid w:val="00391E61"/>
    <w:rsid w:val="00391FBD"/>
    <w:rsid w:val="0039233A"/>
    <w:rsid w:val="00392349"/>
    <w:rsid w:val="003924BA"/>
    <w:rsid w:val="00392A7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0BAA"/>
    <w:rsid w:val="003A1411"/>
    <w:rsid w:val="003A1C25"/>
    <w:rsid w:val="003A26CE"/>
    <w:rsid w:val="003A27D7"/>
    <w:rsid w:val="003A2E38"/>
    <w:rsid w:val="003A3B08"/>
    <w:rsid w:val="003A3D29"/>
    <w:rsid w:val="003A51DB"/>
    <w:rsid w:val="003A60BF"/>
    <w:rsid w:val="003A64DB"/>
    <w:rsid w:val="003A6C89"/>
    <w:rsid w:val="003A6D8E"/>
    <w:rsid w:val="003A706B"/>
    <w:rsid w:val="003A7184"/>
    <w:rsid w:val="003A7275"/>
    <w:rsid w:val="003B090F"/>
    <w:rsid w:val="003B1562"/>
    <w:rsid w:val="003B176A"/>
    <w:rsid w:val="003B2B5D"/>
    <w:rsid w:val="003B34D4"/>
    <w:rsid w:val="003B38A4"/>
    <w:rsid w:val="003B484E"/>
    <w:rsid w:val="003B4866"/>
    <w:rsid w:val="003B4ED7"/>
    <w:rsid w:val="003B5F1C"/>
    <w:rsid w:val="003B60C4"/>
    <w:rsid w:val="003B620D"/>
    <w:rsid w:val="003B6810"/>
    <w:rsid w:val="003B6B37"/>
    <w:rsid w:val="003B6E3A"/>
    <w:rsid w:val="003B7267"/>
    <w:rsid w:val="003B734F"/>
    <w:rsid w:val="003B7F03"/>
    <w:rsid w:val="003C01C9"/>
    <w:rsid w:val="003C054A"/>
    <w:rsid w:val="003C0563"/>
    <w:rsid w:val="003C06CE"/>
    <w:rsid w:val="003C0E5D"/>
    <w:rsid w:val="003C1EE1"/>
    <w:rsid w:val="003C2483"/>
    <w:rsid w:val="003C29A4"/>
    <w:rsid w:val="003C2B40"/>
    <w:rsid w:val="003C3655"/>
    <w:rsid w:val="003C4A3D"/>
    <w:rsid w:val="003C599D"/>
    <w:rsid w:val="003C64CC"/>
    <w:rsid w:val="003C7CB3"/>
    <w:rsid w:val="003D0D38"/>
    <w:rsid w:val="003D1610"/>
    <w:rsid w:val="003D21B1"/>
    <w:rsid w:val="003D23F1"/>
    <w:rsid w:val="003D27BD"/>
    <w:rsid w:val="003D2C3D"/>
    <w:rsid w:val="003D2D57"/>
    <w:rsid w:val="003D2F99"/>
    <w:rsid w:val="003D33B9"/>
    <w:rsid w:val="003D3565"/>
    <w:rsid w:val="003D364F"/>
    <w:rsid w:val="003D3C32"/>
    <w:rsid w:val="003D3E5D"/>
    <w:rsid w:val="003D474F"/>
    <w:rsid w:val="003D49F3"/>
    <w:rsid w:val="003D581F"/>
    <w:rsid w:val="003D67F9"/>
    <w:rsid w:val="003D6BA0"/>
    <w:rsid w:val="003E0360"/>
    <w:rsid w:val="003E0524"/>
    <w:rsid w:val="003E0E55"/>
    <w:rsid w:val="003E0FC5"/>
    <w:rsid w:val="003E1689"/>
    <w:rsid w:val="003E1D36"/>
    <w:rsid w:val="003E1D94"/>
    <w:rsid w:val="003E2788"/>
    <w:rsid w:val="003E2910"/>
    <w:rsid w:val="003E32E5"/>
    <w:rsid w:val="003E3489"/>
    <w:rsid w:val="003E359E"/>
    <w:rsid w:val="003E4BAC"/>
    <w:rsid w:val="003E4C30"/>
    <w:rsid w:val="003E514D"/>
    <w:rsid w:val="003E60B8"/>
    <w:rsid w:val="003E65B5"/>
    <w:rsid w:val="003E7257"/>
    <w:rsid w:val="003F0624"/>
    <w:rsid w:val="003F10E4"/>
    <w:rsid w:val="003F16FB"/>
    <w:rsid w:val="003F16FE"/>
    <w:rsid w:val="003F1D3C"/>
    <w:rsid w:val="003F21DD"/>
    <w:rsid w:val="003F22EF"/>
    <w:rsid w:val="003F2ADC"/>
    <w:rsid w:val="003F2E7C"/>
    <w:rsid w:val="003F3442"/>
    <w:rsid w:val="003F363A"/>
    <w:rsid w:val="003F37B1"/>
    <w:rsid w:val="003F38C2"/>
    <w:rsid w:val="003F3A67"/>
    <w:rsid w:val="003F3BC5"/>
    <w:rsid w:val="003F441A"/>
    <w:rsid w:val="003F4473"/>
    <w:rsid w:val="003F460A"/>
    <w:rsid w:val="003F480B"/>
    <w:rsid w:val="003F5593"/>
    <w:rsid w:val="003F6F1A"/>
    <w:rsid w:val="003F7FCC"/>
    <w:rsid w:val="004004E0"/>
    <w:rsid w:val="0040123A"/>
    <w:rsid w:val="00401DA8"/>
    <w:rsid w:val="004024B1"/>
    <w:rsid w:val="00402885"/>
    <w:rsid w:val="00402E6E"/>
    <w:rsid w:val="004033A3"/>
    <w:rsid w:val="00403B46"/>
    <w:rsid w:val="004040B5"/>
    <w:rsid w:val="00404199"/>
    <w:rsid w:val="00404661"/>
    <w:rsid w:val="00404AFE"/>
    <w:rsid w:val="0040526A"/>
    <w:rsid w:val="0040530A"/>
    <w:rsid w:val="0040574C"/>
    <w:rsid w:val="00406DA8"/>
    <w:rsid w:val="004075B0"/>
    <w:rsid w:val="004078DB"/>
    <w:rsid w:val="00411368"/>
    <w:rsid w:val="00411567"/>
    <w:rsid w:val="004117CD"/>
    <w:rsid w:val="004118F5"/>
    <w:rsid w:val="00411CC5"/>
    <w:rsid w:val="00412635"/>
    <w:rsid w:val="00413199"/>
    <w:rsid w:val="004131FC"/>
    <w:rsid w:val="00413359"/>
    <w:rsid w:val="00413434"/>
    <w:rsid w:val="004134CE"/>
    <w:rsid w:val="0041451D"/>
    <w:rsid w:val="00414623"/>
    <w:rsid w:val="004154CE"/>
    <w:rsid w:val="0041574F"/>
    <w:rsid w:val="00415D3A"/>
    <w:rsid w:val="00415E4D"/>
    <w:rsid w:val="00415EE4"/>
    <w:rsid w:val="00417177"/>
    <w:rsid w:val="004200A7"/>
    <w:rsid w:val="004202CC"/>
    <w:rsid w:val="0042194F"/>
    <w:rsid w:val="00421DBA"/>
    <w:rsid w:val="00422341"/>
    <w:rsid w:val="00422687"/>
    <w:rsid w:val="0042338B"/>
    <w:rsid w:val="004243D5"/>
    <w:rsid w:val="004244EE"/>
    <w:rsid w:val="004244F8"/>
    <w:rsid w:val="00424B4A"/>
    <w:rsid w:val="00425542"/>
    <w:rsid w:val="004255AB"/>
    <w:rsid w:val="00425A6F"/>
    <w:rsid w:val="00426D24"/>
    <w:rsid w:val="00427EF5"/>
    <w:rsid w:val="0043085E"/>
    <w:rsid w:val="004314DC"/>
    <w:rsid w:val="004320E0"/>
    <w:rsid w:val="00432243"/>
    <w:rsid w:val="004341E0"/>
    <w:rsid w:val="00434564"/>
    <w:rsid w:val="00435386"/>
    <w:rsid w:val="00435E61"/>
    <w:rsid w:val="00436A36"/>
    <w:rsid w:val="00436D27"/>
    <w:rsid w:val="00436E64"/>
    <w:rsid w:val="0043798C"/>
    <w:rsid w:val="00437C2D"/>
    <w:rsid w:val="00440318"/>
    <w:rsid w:val="004406D2"/>
    <w:rsid w:val="00440B99"/>
    <w:rsid w:val="00440BF3"/>
    <w:rsid w:val="004423F8"/>
    <w:rsid w:val="00442DD1"/>
    <w:rsid w:val="00442F77"/>
    <w:rsid w:val="00443131"/>
    <w:rsid w:val="00443232"/>
    <w:rsid w:val="00443A89"/>
    <w:rsid w:val="00444666"/>
    <w:rsid w:val="00444BAF"/>
    <w:rsid w:val="00444E72"/>
    <w:rsid w:val="00444FCD"/>
    <w:rsid w:val="0044526C"/>
    <w:rsid w:val="0044531B"/>
    <w:rsid w:val="00445ADD"/>
    <w:rsid w:val="00445FFF"/>
    <w:rsid w:val="00447181"/>
    <w:rsid w:val="004479AA"/>
    <w:rsid w:val="004502BD"/>
    <w:rsid w:val="00450734"/>
    <w:rsid w:val="00450B01"/>
    <w:rsid w:val="004514CE"/>
    <w:rsid w:val="00452B33"/>
    <w:rsid w:val="0045341C"/>
    <w:rsid w:val="00454260"/>
    <w:rsid w:val="00454346"/>
    <w:rsid w:val="00455E46"/>
    <w:rsid w:val="00456D33"/>
    <w:rsid w:val="00456FF4"/>
    <w:rsid w:val="004573BA"/>
    <w:rsid w:val="0045777F"/>
    <w:rsid w:val="00460372"/>
    <w:rsid w:val="00460544"/>
    <w:rsid w:val="004607A5"/>
    <w:rsid w:val="00460AEF"/>
    <w:rsid w:val="00460E68"/>
    <w:rsid w:val="00461414"/>
    <w:rsid w:val="00461504"/>
    <w:rsid w:val="00461C7C"/>
    <w:rsid w:val="00461EF3"/>
    <w:rsid w:val="00462275"/>
    <w:rsid w:val="00462481"/>
    <w:rsid w:val="00462DD3"/>
    <w:rsid w:val="004637AB"/>
    <w:rsid w:val="00463E11"/>
    <w:rsid w:val="00463E54"/>
    <w:rsid w:val="00465160"/>
    <w:rsid w:val="00465652"/>
    <w:rsid w:val="0046576E"/>
    <w:rsid w:val="00466671"/>
    <w:rsid w:val="004668B0"/>
    <w:rsid w:val="004679FF"/>
    <w:rsid w:val="00467E39"/>
    <w:rsid w:val="00470C46"/>
    <w:rsid w:val="00471CC6"/>
    <w:rsid w:val="00471F65"/>
    <w:rsid w:val="0047238D"/>
    <w:rsid w:val="00472446"/>
    <w:rsid w:val="004731D7"/>
    <w:rsid w:val="00473859"/>
    <w:rsid w:val="00474527"/>
    <w:rsid w:val="00475828"/>
    <w:rsid w:val="00475A20"/>
    <w:rsid w:val="0047610A"/>
    <w:rsid w:val="004761A6"/>
    <w:rsid w:val="00476C22"/>
    <w:rsid w:val="00476FB1"/>
    <w:rsid w:val="00480AC6"/>
    <w:rsid w:val="00481660"/>
    <w:rsid w:val="00481853"/>
    <w:rsid w:val="004833C9"/>
    <w:rsid w:val="00483421"/>
    <w:rsid w:val="00483554"/>
    <w:rsid w:val="0048464E"/>
    <w:rsid w:val="00484A1F"/>
    <w:rsid w:val="00485860"/>
    <w:rsid w:val="00486232"/>
    <w:rsid w:val="00486EA4"/>
    <w:rsid w:val="00487FA6"/>
    <w:rsid w:val="00490C99"/>
    <w:rsid w:val="004914FA"/>
    <w:rsid w:val="00491E8D"/>
    <w:rsid w:val="004929A4"/>
    <w:rsid w:val="00492A04"/>
    <w:rsid w:val="0049306C"/>
    <w:rsid w:val="004930D6"/>
    <w:rsid w:val="00493A65"/>
    <w:rsid w:val="00493CB8"/>
    <w:rsid w:val="004942A7"/>
    <w:rsid w:val="004942AA"/>
    <w:rsid w:val="0049477C"/>
    <w:rsid w:val="00495391"/>
    <w:rsid w:val="00495496"/>
    <w:rsid w:val="004958CB"/>
    <w:rsid w:val="00495EE0"/>
    <w:rsid w:val="00496A3D"/>
    <w:rsid w:val="00496B64"/>
    <w:rsid w:val="00497633"/>
    <w:rsid w:val="00497684"/>
    <w:rsid w:val="00497925"/>
    <w:rsid w:val="00497EAD"/>
    <w:rsid w:val="004A1868"/>
    <w:rsid w:val="004A2430"/>
    <w:rsid w:val="004A2656"/>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1632"/>
    <w:rsid w:val="004B2019"/>
    <w:rsid w:val="004B2C73"/>
    <w:rsid w:val="004B3037"/>
    <w:rsid w:val="004B4D9C"/>
    <w:rsid w:val="004B507E"/>
    <w:rsid w:val="004B5460"/>
    <w:rsid w:val="004B5F72"/>
    <w:rsid w:val="004B5FBD"/>
    <w:rsid w:val="004B6D95"/>
    <w:rsid w:val="004B6EA4"/>
    <w:rsid w:val="004B7354"/>
    <w:rsid w:val="004B7452"/>
    <w:rsid w:val="004B7C74"/>
    <w:rsid w:val="004C006D"/>
    <w:rsid w:val="004C05F8"/>
    <w:rsid w:val="004C087B"/>
    <w:rsid w:val="004C0884"/>
    <w:rsid w:val="004C0FCA"/>
    <w:rsid w:val="004C11B3"/>
    <w:rsid w:val="004C1467"/>
    <w:rsid w:val="004C1579"/>
    <w:rsid w:val="004C15EF"/>
    <w:rsid w:val="004C1A65"/>
    <w:rsid w:val="004C1C7F"/>
    <w:rsid w:val="004C1F78"/>
    <w:rsid w:val="004C22FF"/>
    <w:rsid w:val="004C2449"/>
    <w:rsid w:val="004C34CE"/>
    <w:rsid w:val="004C352F"/>
    <w:rsid w:val="004C3D17"/>
    <w:rsid w:val="004C5302"/>
    <w:rsid w:val="004C579A"/>
    <w:rsid w:val="004C601E"/>
    <w:rsid w:val="004C6E2B"/>
    <w:rsid w:val="004C6EEF"/>
    <w:rsid w:val="004C7A87"/>
    <w:rsid w:val="004C7FF8"/>
    <w:rsid w:val="004D091E"/>
    <w:rsid w:val="004D191E"/>
    <w:rsid w:val="004D1B09"/>
    <w:rsid w:val="004D2534"/>
    <w:rsid w:val="004D38C4"/>
    <w:rsid w:val="004D4073"/>
    <w:rsid w:val="004D4AFE"/>
    <w:rsid w:val="004D50A5"/>
    <w:rsid w:val="004D58DA"/>
    <w:rsid w:val="004D59B3"/>
    <w:rsid w:val="004D5FB7"/>
    <w:rsid w:val="004D6D18"/>
    <w:rsid w:val="004D735C"/>
    <w:rsid w:val="004D7442"/>
    <w:rsid w:val="004D76B4"/>
    <w:rsid w:val="004D79F5"/>
    <w:rsid w:val="004D7DCB"/>
    <w:rsid w:val="004D7E4F"/>
    <w:rsid w:val="004D7E63"/>
    <w:rsid w:val="004E03BD"/>
    <w:rsid w:val="004E04E8"/>
    <w:rsid w:val="004E0585"/>
    <w:rsid w:val="004E097F"/>
    <w:rsid w:val="004E10F2"/>
    <w:rsid w:val="004E1670"/>
    <w:rsid w:val="004E1946"/>
    <w:rsid w:val="004E1BCA"/>
    <w:rsid w:val="004E1F38"/>
    <w:rsid w:val="004E298B"/>
    <w:rsid w:val="004E2B5F"/>
    <w:rsid w:val="004E34E4"/>
    <w:rsid w:val="004E4568"/>
    <w:rsid w:val="004E5F59"/>
    <w:rsid w:val="004E644A"/>
    <w:rsid w:val="004E6511"/>
    <w:rsid w:val="004E6B5E"/>
    <w:rsid w:val="004E7686"/>
    <w:rsid w:val="004F01C2"/>
    <w:rsid w:val="004F05EC"/>
    <w:rsid w:val="004F0A28"/>
    <w:rsid w:val="004F14B1"/>
    <w:rsid w:val="004F161D"/>
    <w:rsid w:val="004F163E"/>
    <w:rsid w:val="004F272A"/>
    <w:rsid w:val="004F285B"/>
    <w:rsid w:val="004F2EA8"/>
    <w:rsid w:val="004F33B3"/>
    <w:rsid w:val="004F4151"/>
    <w:rsid w:val="004F498B"/>
    <w:rsid w:val="004F5032"/>
    <w:rsid w:val="004F523A"/>
    <w:rsid w:val="004F53EE"/>
    <w:rsid w:val="004F575D"/>
    <w:rsid w:val="004F586D"/>
    <w:rsid w:val="004F5D5A"/>
    <w:rsid w:val="004F5FEB"/>
    <w:rsid w:val="004F675D"/>
    <w:rsid w:val="004F6AB5"/>
    <w:rsid w:val="004F6EC2"/>
    <w:rsid w:val="004F741F"/>
    <w:rsid w:val="004F7C9D"/>
    <w:rsid w:val="004F7D02"/>
    <w:rsid w:val="00500A39"/>
    <w:rsid w:val="00502008"/>
    <w:rsid w:val="0050253B"/>
    <w:rsid w:val="005029E9"/>
    <w:rsid w:val="005029F0"/>
    <w:rsid w:val="00502E8E"/>
    <w:rsid w:val="005034FF"/>
    <w:rsid w:val="00503A11"/>
    <w:rsid w:val="00503C93"/>
    <w:rsid w:val="00503E7E"/>
    <w:rsid w:val="00503EAA"/>
    <w:rsid w:val="0050476B"/>
    <w:rsid w:val="00504AA6"/>
    <w:rsid w:val="00504F65"/>
    <w:rsid w:val="00505C46"/>
    <w:rsid w:val="00505F02"/>
    <w:rsid w:val="005061EE"/>
    <w:rsid w:val="00506247"/>
    <w:rsid w:val="00506E21"/>
    <w:rsid w:val="00507CAD"/>
    <w:rsid w:val="00507E67"/>
    <w:rsid w:val="00507E89"/>
    <w:rsid w:val="00507EAE"/>
    <w:rsid w:val="00510D8C"/>
    <w:rsid w:val="005119D7"/>
    <w:rsid w:val="00511A21"/>
    <w:rsid w:val="00511A8E"/>
    <w:rsid w:val="00512008"/>
    <w:rsid w:val="00512963"/>
    <w:rsid w:val="00512B5C"/>
    <w:rsid w:val="005132B2"/>
    <w:rsid w:val="005135D4"/>
    <w:rsid w:val="005141C5"/>
    <w:rsid w:val="0051443B"/>
    <w:rsid w:val="00514460"/>
    <w:rsid w:val="0051464E"/>
    <w:rsid w:val="00514708"/>
    <w:rsid w:val="00514774"/>
    <w:rsid w:val="00514B94"/>
    <w:rsid w:val="005179F6"/>
    <w:rsid w:val="00517AC7"/>
    <w:rsid w:val="00520623"/>
    <w:rsid w:val="0052109E"/>
    <w:rsid w:val="00522380"/>
    <w:rsid w:val="005223D6"/>
    <w:rsid w:val="00522C41"/>
    <w:rsid w:val="00523498"/>
    <w:rsid w:val="00523746"/>
    <w:rsid w:val="005237C4"/>
    <w:rsid w:val="00523902"/>
    <w:rsid w:val="0052447C"/>
    <w:rsid w:val="005250B9"/>
    <w:rsid w:val="005251BD"/>
    <w:rsid w:val="0052563F"/>
    <w:rsid w:val="00525655"/>
    <w:rsid w:val="00525B1A"/>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5BC"/>
    <w:rsid w:val="005346DF"/>
    <w:rsid w:val="00534944"/>
    <w:rsid w:val="00534E49"/>
    <w:rsid w:val="00535509"/>
    <w:rsid w:val="005357BA"/>
    <w:rsid w:val="00536339"/>
    <w:rsid w:val="00536746"/>
    <w:rsid w:val="005369A2"/>
    <w:rsid w:val="00536F5D"/>
    <w:rsid w:val="0053722A"/>
    <w:rsid w:val="0054060F"/>
    <w:rsid w:val="005406D6"/>
    <w:rsid w:val="00540BFA"/>
    <w:rsid w:val="00540CB3"/>
    <w:rsid w:val="0054103B"/>
    <w:rsid w:val="00541A3B"/>
    <w:rsid w:val="0054204B"/>
    <w:rsid w:val="00542375"/>
    <w:rsid w:val="00542462"/>
    <w:rsid w:val="0054259A"/>
    <w:rsid w:val="00542C09"/>
    <w:rsid w:val="00543A08"/>
    <w:rsid w:val="00544C84"/>
    <w:rsid w:val="005450C5"/>
    <w:rsid w:val="0054520B"/>
    <w:rsid w:val="00545508"/>
    <w:rsid w:val="00545802"/>
    <w:rsid w:val="00545BD7"/>
    <w:rsid w:val="005462AB"/>
    <w:rsid w:val="00546B3C"/>
    <w:rsid w:val="00547425"/>
    <w:rsid w:val="005474AB"/>
    <w:rsid w:val="005510DA"/>
    <w:rsid w:val="005515EC"/>
    <w:rsid w:val="00551B3C"/>
    <w:rsid w:val="00551CF2"/>
    <w:rsid w:val="00552305"/>
    <w:rsid w:val="00553098"/>
    <w:rsid w:val="005530EB"/>
    <w:rsid w:val="0055321F"/>
    <w:rsid w:val="005553C5"/>
    <w:rsid w:val="00555417"/>
    <w:rsid w:val="00555E3E"/>
    <w:rsid w:val="00555F2F"/>
    <w:rsid w:val="00560E57"/>
    <w:rsid w:val="005613F2"/>
    <w:rsid w:val="00562175"/>
    <w:rsid w:val="0056309F"/>
    <w:rsid w:val="00563130"/>
    <w:rsid w:val="0056453C"/>
    <w:rsid w:val="00564949"/>
    <w:rsid w:val="005649BD"/>
    <w:rsid w:val="00564C1F"/>
    <w:rsid w:val="00564C84"/>
    <w:rsid w:val="00565300"/>
    <w:rsid w:val="005661CC"/>
    <w:rsid w:val="0056639B"/>
    <w:rsid w:val="005664A8"/>
    <w:rsid w:val="005668F6"/>
    <w:rsid w:val="00571BF9"/>
    <w:rsid w:val="00571E8E"/>
    <w:rsid w:val="00572C6A"/>
    <w:rsid w:val="00572E68"/>
    <w:rsid w:val="00573006"/>
    <w:rsid w:val="0057352F"/>
    <w:rsid w:val="00573E69"/>
    <w:rsid w:val="00574C47"/>
    <w:rsid w:val="00575670"/>
    <w:rsid w:val="00575A99"/>
    <w:rsid w:val="00575CCE"/>
    <w:rsid w:val="00576D95"/>
    <w:rsid w:val="00576F4B"/>
    <w:rsid w:val="00580017"/>
    <w:rsid w:val="00580115"/>
    <w:rsid w:val="005804E9"/>
    <w:rsid w:val="005807AD"/>
    <w:rsid w:val="00580E37"/>
    <w:rsid w:val="00581FA8"/>
    <w:rsid w:val="00582C30"/>
    <w:rsid w:val="00582DA7"/>
    <w:rsid w:val="00582E4F"/>
    <w:rsid w:val="005836E1"/>
    <w:rsid w:val="00583986"/>
    <w:rsid w:val="00583F35"/>
    <w:rsid w:val="0058423D"/>
    <w:rsid w:val="00584A79"/>
    <w:rsid w:val="005850ED"/>
    <w:rsid w:val="005853DD"/>
    <w:rsid w:val="00585987"/>
    <w:rsid w:val="00585A6B"/>
    <w:rsid w:val="00585A92"/>
    <w:rsid w:val="00585C50"/>
    <w:rsid w:val="00586216"/>
    <w:rsid w:val="00586922"/>
    <w:rsid w:val="00586A62"/>
    <w:rsid w:val="00586DD5"/>
    <w:rsid w:val="00586FCE"/>
    <w:rsid w:val="00587431"/>
    <w:rsid w:val="0058743F"/>
    <w:rsid w:val="00587512"/>
    <w:rsid w:val="00587883"/>
    <w:rsid w:val="00587EFB"/>
    <w:rsid w:val="00591473"/>
    <w:rsid w:val="00591830"/>
    <w:rsid w:val="00591A73"/>
    <w:rsid w:val="00591B2A"/>
    <w:rsid w:val="00591D89"/>
    <w:rsid w:val="0059209E"/>
    <w:rsid w:val="0059245B"/>
    <w:rsid w:val="00592698"/>
    <w:rsid w:val="005947E7"/>
    <w:rsid w:val="0059527E"/>
    <w:rsid w:val="00596DA5"/>
    <w:rsid w:val="0059701D"/>
    <w:rsid w:val="005A07AA"/>
    <w:rsid w:val="005A0B2E"/>
    <w:rsid w:val="005A13E4"/>
    <w:rsid w:val="005A1B2C"/>
    <w:rsid w:val="005A2020"/>
    <w:rsid w:val="005A2D76"/>
    <w:rsid w:val="005A2F76"/>
    <w:rsid w:val="005A3001"/>
    <w:rsid w:val="005A3AF8"/>
    <w:rsid w:val="005A468E"/>
    <w:rsid w:val="005A58DC"/>
    <w:rsid w:val="005A5E3D"/>
    <w:rsid w:val="005A707F"/>
    <w:rsid w:val="005A78AA"/>
    <w:rsid w:val="005B02F8"/>
    <w:rsid w:val="005B03F8"/>
    <w:rsid w:val="005B06B7"/>
    <w:rsid w:val="005B1A6C"/>
    <w:rsid w:val="005B2B65"/>
    <w:rsid w:val="005B2E09"/>
    <w:rsid w:val="005B43F6"/>
    <w:rsid w:val="005B5552"/>
    <w:rsid w:val="005B5707"/>
    <w:rsid w:val="005B67D8"/>
    <w:rsid w:val="005B67DD"/>
    <w:rsid w:val="005B78FB"/>
    <w:rsid w:val="005B7DCB"/>
    <w:rsid w:val="005C0A36"/>
    <w:rsid w:val="005C0A41"/>
    <w:rsid w:val="005C1811"/>
    <w:rsid w:val="005C1BB3"/>
    <w:rsid w:val="005C1E29"/>
    <w:rsid w:val="005C3987"/>
    <w:rsid w:val="005C3D49"/>
    <w:rsid w:val="005C4321"/>
    <w:rsid w:val="005C476A"/>
    <w:rsid w:val="005C4F9A"/>
    <w:rsid w:val="005C5602"/>
    <w:rsid w:val="005C5A5A"/>
    <w:rsid w:val="005C5E35"/>
    <w:rsid w:val="005C6107"/>
    <w:rsid w:val="005C622A"/>
    <w:rsid w:val="005C65EF"/>
    <w:rsid w:val="005C6C50"/>
    <w:rsid w:val="005C6C8F"/>
    <w:rsid w:val="005C7255"/>
    <w:rsid w:val="005D04FF"/>
    <w:rsid w:val="005D0B03"/>
    <w:rsid w:val="005D1D6C"/>
    <w:rsid w:val="005D2618"/>
    <w:rsid w:val="005D3298"/>
    <w:rsid w:val="005D36BF"/>
    <w:rsid w:val="005D397B"/>
    <w:rsid w:val="005D3E4E"/>
    <w:rsid w:val="005D3EF5"/>
    <w:rsid w:val="005D472A"/>
    <w:rsid w:val="005D482B"/>
    <w:rsid w:val="005D562B"/>
    <w:rsid w:val="005D5C08"/>
    <w:rsid w:val="005D61EC"/>
    <w:rsid w:val="005D6440"/>
    <w:rsid w:val="005D64D4"/>
    <w:rsid w:val="005E0031"/>
    <w:rsid w:val="005E0EDF"/>
    <w:rsid w:val="005E1556"/>
    <w:rsid w:val="005E18AA"/>
    <w:rsid w:val="005E1F62"/>
    <w:rsid w:val="005E25C0"/>
    <w:rsid w:val="005E2EF5"/>
    <w:rsid w:val="005E2F73"/>
    <w:rsid w:val="005E33C9"/>
    <w:rsid w:val="005E348D"/>
    <w:rsid w:val="005E3D51"/>
    <w:rsid w:val="005E4125"/>
    <w:rsid w:val="005E4C0C"/>
    <w:rsid w:val="005E55AB"/>
    <w:rsid w:val="005E574D"/>
    <w:rsid w:val="005E606A"/>
    <w:rsid w:val="005E647E"/>
    <w:rsid w:val="005E6B0F"/>
    <w:rsid w:val="005E70B9"/>
    <w:rsid w:val="005E769E"/>
    <w:rsid w:val="005F0207"/>
    <w:rsid w:val="005F043B"/>
    <w:rsid w:val="005F0ACF"/>
    <w:rsid w:val="005F0D1F"/>
    <w:rsid w:val="005F0DA3"/>
    <w:rsid w:val="005F148E"/>
    <w:rsid w:val="005F1B04"/>
    <w:rsid w:val="005F28EB"/>
    <w:rsid w:val="005F2BC0"/>
    <w:rsid w:val="005F2C6B"/>
    <w:rsid w:val="005F2FBE"/>
    <w:rsid w:val="005F34C1"/>
    <w:rsid w:val="005F39F0"/>
    <w:rsid w:val="005F4941"/>
    <w:rsid w:val="005F4DBC"/>
    <w:rsid w:val="005F4DEE"/>
    <w:rsid w:val="005F5270"/>
    <w:rsid w:val="005F5C31"/>
    <w:rsid w:val="005F5E43"/>
    <w:rsid w:val="005F712C"/>
    <w:rsid w:val="005F740B"/>
    <w:rsid w:val="0060010A"/>
    <w:rsid w:val="00600501"/>
    <w:rsid w:val="00600663"/>
    <w:rsid w:val="00600669"/>
    <w:rsid w:val="00600966"/>
    <w:rsid w:val="006009C0"/>
    <w:rsid w:val="00600F77"/>
    <w:rsid w:val="00601DE7"/>
    <w:rsid w:val="00601E0E"/>
    <w:rsid w:val="00602361"/>
    <w:rsid w:val="006023E7"/>
    <w:rsid w:val="006025A7"/>
    <w:rsid w:val="00602BA5"/>
    <w:rsid w:val="006036E7"/>
    <w:rsid w:val="00604584"/>
    <w:rsid w:val="006056BB"/>
    <w:rsid w:val="0060587C"/>
    <w:rsid w:val="0060636D"/>
    <w:rsid w:val="00606492"/>
    <w:rsid w:val="00606533"/>
    <w:rsid w:val="00606D23"/>
    <w:rsid w:val="006109AD"/>
    <w:rsid w:val="00610BE7"/>
    <w:rsid w:val="00610C6B"/>
    <w:rsid w:val="00612A96"/>
    <w:rsid w:val="00613299"/>
    <w:rsid w:val="00613CF9"/>
    <w:rsid w:val="00613E0A"/>
    <w:rsid w:val="00613FEA"/>
    <w:rsid w:val="00614DE2"/>
    <w:rsid w:val="00614DE3"/>
    <w:rsid w:val="00614F5D"/>
    <w:rsid w:val="00615165"/>
    <w:rsid w:val="006156E2"/>
    <w:rsid w:val="0061589E"/>
    <w:rsid w:val="00616065"/>
    <w:rsid w:val="00617406"/>
    <w:rsid w:val="006175F5"/>
    <w:rsid w:val="00621688"/>
    <w:rsid w:val="00622012"/>
    <w:rsid w:val="006225FC"/>
    <w:rsid w:val="006229C2"/>
    <w:rsid w:val="00622A16"/>
    <w:rsid w:val="006230FB"/>
    <w:rsid w:val="006233C9"/>
    <w:rsid w:val="006235AD"/>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34E"/>
    <w:rsid w:val="006319C9"/>
    <w:rsid w:val="00631C3B"/>
    <w:rsid w:val="0063267A"/>
    <w:rsid w:val="00632A15"/>
    <w:rsid w:val="00632A9D"/>
    <w:rsid w:val="00632ABA"/>
    <w:rsid w:val="0063338B"/>
    <w:rsid w:val="006346C1"/>
    <w:rsid w:val="00634ABD"/>
    <w:rsid w:val="006366DE"/>
    <w:rsid w:val="006369F9"/>
    <w:rsid w:val="00636A36"/>
    <w:rsid w:val="006372F5"/>
    <w:rsid w:val="006374C6"/>
    <w:rsid w:val="00637647"/>
    <w:rsid w:val="00637A2C"/>
    <w:rsid w:val="00640063"/>
    <w:rsid w:val="006402A9"/>
    <w:rsid w:val="00640D45"/>
    <w:rsid w:val="00640F3C"/>
    <w:rsid w:val="00640F41"/>
    <w:rsid w:val="00641769"/>
    <w:rsid w:val="00641D52"/>
    <w:rsid w:val="0064289D"/>
    <w:rsid w:val="00642BAA"/>
    <w:rsid w:val="0064381A"/>
    <w:rsid w:val="00643D57"/>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3EA"/>
    <w:rsid w:val="00651714"/>
    <w:rsid w:val="00651EE1"/>
    <w:rsid w:val="00652148"/>
    <w:rsid w:val="0065228E"/>
    <w:rsid w:val="00652570"/>
    <w:rsid w:val="00652BEC"/>
    <w:rsid w:val="00652D98"/>
    <w:rsid w:val="00653208"/>
    <w:rsid w:val="0065320F"/>
    <w:rsid w:val="0065336D"/>
    <w:rsid w:val="00654AC8"/>
    <w:rsid w:val="006552D8"/>
    <w:rsid w:val="00655513"/>
    <w:rsid w:val="00655A37"/>
    <w:rsid w:val="00655A9B"/>
    <w:rsid w:val="00656590"/>
    <w:rsid w:val="00656636"/>
    <w:rsid w:val="00656A2B"/>
    <w:rsid w:val="00656B17"/>
    <w:rsid w:val="00657071"/>
    <w:rsid w:val="0065736F"/>
    <w:rsid w:val="00660224"/>
    <w:rsid w:val="00661254"/>
    <w:rsid w:val="0066161A"/>
    <w:rsid w:val="00661C16"/>
    <w:rsid w:val="00662FA6"/>
    <w:rsid w:val="0066451C"/>
    <w:rsid w:val="006659C5"/>
    <w:rsid w:val="00665EC3"/>
    <w:rsid w:val="00666136"/>
    <w:rsid w:val="006662F1"/>
    <w:rsid w:val="00666B5B"/>
    <w:rsid w:val="00667509"/>
    <w:rsid w:val="00670077"/>
    <w:rsid w:val="00670492"/>
    <w:rsid w:val="00670AB5"/>
    <w:rsid w:val="00670CDD"/>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0AD"/>
    <w:rsid w:val="006752BA"/>
    <w:rsid w:val="0067582A"/>
    <w:rsid w:val="00675D97"/>
    <w:rsid w:val="006767E5"/>
    <w:rsid w:val="00676FDC"/>
    <w:rsid w:val="006779EE"/>
    <w:rsid w:val="00677D2B"/>
    <w:rsid w:val="006804E5"/>
    <w:rsid w:val="00680575"/>
    <w:rsid w:val="00680A73"/>
    <w:rsid w:val="00680AEE"/>
    <w:rsid w:val="00681A84"/>
    <w:rsid w:val="00682247"/>
    <w:rsid w:val="00682FF4"/>
    <w:rsid w:val="00682FFC"/>
    <w:rsid w:val="0068325A"/>
    <w:rsid w:val="006838F7"/>
    <w:rsid w:val="00683F3A"/>
    <w:rsid w:val="006846B8"/>
    <w:rsid w:val="00686279"/>
    <w:rsid w:val="0068683C"/>
    <w:rsid w:val="00686FD5"/>
    <w:rsid w:val="006871B2"/>
    <w:rsid w:val="00687E8E"/>
    <w:rsid w:val="00690644"/>
    <w:rsid w:val="00691583"/>
    <w:rsid w:val="006915BB"/>
    <w:rsid w:val="00691C62"/>
    <w:rsid w:val="006923CC"/>
    <w:rsid w:val="006927C4"/>
    <w:rsid w:val="00692BE8"/>
    <w:rsid w:val="00692E7B"/>
    <w:rsid w:val="00693F44"/>
    <w:rsid w:val="00694DE7"/>
    <w:rsid w:val="006954B7"/>
    <w:rsid w:val="00695721"/>
    <w:rsid w:val="00695813"/>
    <w:rsid w:val="0069659C"/>
    <w:rsid w:val="00696616"/>
    <w:rsid w:val="00696F1B"/>
    <w:rsid w:val="00697821"/>
    <w:rsid w:val="006A14E1"/>
    <w:rsid w:val="006A150B"/>
    <w:rsid w:val="006A15FC"/>
    <w:rsid w:val="006A1BB3"/>
    <w:rsid w:val="006A1CBC"/>
    <w:rsid w:val="006A22B8"/>
    <w:rsid w:val="006A2670"/>
    <w:rsid w:val="006A26FA"/>
    <w:rsid w:val="006A2891"/>
    <w:rsid w:val="006A2935"/>
    <w:rsid w:val="006A368E"/>
    <w:rsid w:val="006A3F6C"/>
    <w:rsid w:val="006A40EC"/>
    <w:rsid w:val="006A4667"/>
    <w:rsid w:val="006A49B8"/>
    <w:rsid w:val="006A4A03"/>
    <w:rsid w:val="006A5327"/>
    <w:rsid w:val="006A585D"/>
    <w:rsid w:val="006A5D4D"/>
    <w:rsid w:val="006A5D86"/>
    <w:rsid w:val="006A63B2"/>
    <w:rsid w:val="006A6890"/>
    <w:rsid w:val="006A6E68"/>
    <w:rsid w:val="006A7611"/>
    <w:rsid w:val="006A7D74"/>
    <w:rsid w:val="006B0689"/>
    <w:rsid w:val="006B0BE7"/>
    <w:rsid w:val="006B1B68"/>
    <w:rsid w:val="006B1EDB"/>
    <w:rsid w:val="006B30E9"/>
    <w:rsid w:val="006B3202"/>
    <w:rsid w:val="006B3A9F"/>
    <w:rsid w:val="006B4477"/>
    <w:rsid w:val="006B509D"/>
    <w:rsid w:val="006B67C5"/>
    <w:rsid w:val="006B6E4E"/>
    <w:rsid w:val="006B716B"/>
    <w:rsid w:val="006B73DD"/>
    <w:rsid w:val="006B757D"/>
    <w:rsid w:val="006C0641"/>
    <w:rsid w:val="006C0647"/>
    <w:rsid w:val="006C1AC9"/>
    <w:rsid w:val="006C27F4"/>
    <w:rsid w:val="006C286F"/>
    <w:rsid w:val="006C2DF1"/>
    <w:rsid w:val="006C2FC7"/>
    <w:rsid w:val="006C2FDA"/>
    <w:rsid w:val="006C41EC"/>
    <w:rsid w:val="006C43F3"/>
    <w:rsid w:val="006C452B"/>
    <w:rsid w:val="006C4C08"/>
    <w:rsid w:val="006C4FE5"/>
    <w:rsid w:val="006C6277"/>
    <w:rsid w:val="006C6470"/>
    <w:rsid w:val="006C655E"/>
    <w:rsid w:val="006C6CAB"/>
    <w:rsid w:val="006C6D4C"/>
    <w:rsid w:val="006C6E58"/>
    <w:rsid w:val="006C78C2"/>
    <w:rsid w:val="006C79ED"/>
    <w:rsid w:val="006D03DC"/>
    <w:rsid w:val="006D0668"/>
    <w:rsid w:val="006D2047"/>
    <w:rsid w:val="006D20E0"/>
    <w:rsid w:val="006D2369"/>
    <w:rsid w:val="006D3CF9"/>
    <w:rsid w:val="006D4A7C"/>
    <w:rsid w:val="006D53B7"/>
    <w:rsid w:val="006D57D9"/>
    <w:rsid w:val="006E0216"/>
    <w:rsid w:val="006E03D3"/>
    <w:rsid w:val="006E0465"/>
    <w:rsid w:val="006E0A56"/>
    <w:rsid w:val="006E1B8B"/>
    <w:rsid w:val="006E3742"/>
    <w:rsid w:val="006E3F6B"/>
    <w:rsid w:val="006E3FD9"/>
    <w:rsid w:val="006E42A4"/>
    <w:rsid w:val="006E4743"/>
    <w:rsid w:val="006E49FD"/>
    <w:rsid w:val="006E5AF6"/>
    <w:rsid w:val="006E612A"/>
    <w:rsid w:val="006E64D3"/>
    <w:rsid w:val="006E68AE"/>
    <w:rsid w:val="006E7013"/>
    <w:rsid w:val="006E71C3"/>
    <w:rsid w:val="006E7C2D"/>
    <w:rsid w:val="006F0C7F"/>
    <w:rsid w:val="006F100D"/>
    <w:rsid w:val="006F1791"/>
    <w:rsid w:val="006F205E"/>
    <w:rsid w:val="006F2A84"/>
    <w:rsid w:val="006F2B25"/>
    <w:rsid w:val="006F4206"/>
    <w:rsid w:val="006F47FD"/>
    <w:rsid w:val="006F4B76"/>
    <w:rsid w:val="006F4DD0"/>
    <w:rsid w:val="006F53DE"/>
    <w:rsid w:val="006F6850"/>
    <w:rsid w:val="006F6E96"/>
    <w:rsid w:val="006F6EAD"/>
    <w:rsid w:val="006F6EB0"/>
    <w:rsid w:val="006F74B6"/>
    <w:rsid w:val="0070004D"/>
    <w:rsid w:val="00700175"/>
    <w:rsid w:val="00700480"/>
    <w:rsid w:val="007007B8"/>
    <w:rsid w:val="007009BF"/>
    <w:rsid w:val="00702663"/>
    <w:rsid w:val="00702B79"/>
    <w:rsid w:val="00702C31"/>
    <w:rsid w:val="00702D21"/>
    <w:rsid w:val="00703B47"/>
    <w:rsid w:val="00703EF9"/>
    <w:rsid w:val="007044B3"/>
    <w:rsid w:val="00704627"/>
    <w:rsid w:val="00704807"/>
    <w:rsid w:val="007049AC"/>
    <w:rsid w:val="00704DB7"/>
    <w:rsid w:val="00705158"/>
    <w:rsid w:val="00705C90"/>
    <w:rsid w:val="0070644C"/>
    <w:rsid w:val="007067C8"/>
    <w:rsid w:val="00706C97"/>
    <w:rsid w:val="00706F0F"/>
    <w:rsid w:val="0070772B"/>
    <w:rsid w:val="007077C3"/>
    <w:rsid w:val="007079C1"/>
    <w:rsid w:val="007103F9"/>
    <w:rsid w:val="007108EF"/>
    <w:rsid w:val="007116AE"/>
    <w:rsid w:val="00712029"/>
    <w:rsid w:val="00712C35"/>
    <w:rsid w:val="00712EF3"/>
    <w:rsid w:val="00713FEA"/>
    <w:rsid w:val="00715FDB"/>
    <w:rsid w:val="00716F57"/>
    <w:rsid w:val="007174EE"/>
    <w:rsid w:val="007176E4"/>
    <w:rsid w:val="00717732"/>
    <w:rsid w:val="0071777F"/>
    <w:rsid w:val="00717D1D"/>
    <w:rsid w:val="00717F3A"/>
    <w:rsid w:val="007200F7"/>
    <w:rsid w:val="007209B7"/>
    <w:rsid w:val="00720D99"/>
    <w:rsid w:val="00721793"/>
    <w:rsid w:val="00721A04"/>
    <w:rsid w:val="00721D67"/>
    <w:rsid w:val="0072252C"/>
    <w:rsid w:val="00722628"/>
    <w:rsid w:val="0072268C"/>
    <w:rsid w:val="007226C9"/>
    <w:rsid w:val="00722D93"/>
    <w:rsid w:val="00722E68"/>
    <w:rsid w:val="00723283"/>
    <w:rsid w:val="00723B9D"/>
    <w:rsid w:val="00723D17"/>
    <w:rsid w:val="00723FBC"/>
    <w:rsid w:val="0072434B"/>
    <w:rsid w:val="00724726"/>
    <w:rsid w:val="00724E4E"/>
    <w:rsid w:val="00725277"/>
    <w:rsid w:val="007255A4"/>
    <w:rsid w:val="00726063"/>
    <w:rsid w:val="00727416"/>
    <w:rsid w:val="0072787D"/>
    <w:rsid w:val="00727E4A"/>
    <w:rsid w:val="0073074E"/>
    <w:rsid w:val="00730E71"/>
    <w:rsid w:val="00730FB2"/>
    <w:rsid w:val="00732720"/>
    <w:rsid w:val="0073278E"/>
    <w:rsid w:val="007327C8"/>
    <w:rsid w:val="00732A7A"/>
    <w:rsid w:val="00733011"/>
    <w:rsid w:val="00733258"/>
    <w:rsid w:val="007334DD"/>
    <w:rsid w:val="00733C52"/>
    <w:rsid w:val="007344C9"/>
    <w:rsid w:val="00734BA6"/>
    <w:rsid w:val="00734DC1"/>
    <w:rsid w:val="0073512E"/>
    <w:rsid w:val="00735578"/>
    <w:rsid w:val="00735874"/>
    <w:rsid w:val="007359CC"/>
    <w:rsid w:val="00735A38"/>
    <w:rsid w:val="00735C55"/>
    <w:rsid w:val="00736BB3"/>
    <w:rsid w:val="007370CD"/>
    <w:rsid w:val="0073769E"/>
    <w:rsid w:val="00737BE3"/>
    <w:rsid w:val="00740329"/>
    <w:rsid w:val="00740929"/>
    <w:rsid w:val="00741F43"/>
    <w:rsid w:val="00741F73"/>
    <w:rsid w:val="0074265B"/>
    <w:rsid w:val="007428C4"/>
    <w:rsid w:val="007428F1"/>
    <w:rsid w:val="00743069"/>
    <w:rsid w:val="0074332C"/>
    <w:rsid w:val="00743835"/>
    <w:rsid w:val="00744808"/>
    <w:rsid w:val="00745A83"/>
    <w:rsid w:val="00745DAC"/>
    <w:rsid w:val="007464CE"/>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2E67"/>
    <w:rsid w:val="00752F7D"/>
    <w:rsid w:val="007539E9"/>
    <w:rsid w:val="00753A50"/>
    <w:rsid w:val="00753BB4"/>
    <w:rsid w:val="00754508"/>
    <w:rsid w:val="00754A9D"/>
    <w:rsid w:val="00754CCC"/>
    <w:rsid w:val="00755132"/>
    <w:rsid w:val="007557BD"/>
    <w:rsid w:val="00756D23"/>
    <w:rsid w:val="00756E28"/>
    <w:rsid w:val="0075744A"/>
    <w:rsid w:val="007574C4"/>
    <w:rsid w:val="007576D4"/>
    <w:rsid w:val="00757C03"/>
    <w:rsid w:val="00757F84"/>
    <w:rsid w:val="00760070"/>
    <w:rsid w:val="007602A3"/>
    <w:rsid w:val="007603C9"/>
    <w:rsid w:val="0076076B"/>
    <w:rsid w:val="00760810"/>
    <w:rsid w:val="007609CE"/>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4BD5"/>
    <w:rsid w:val="0077565E"/>
    <w:rsid w:val="007762AD"/>
    <w:rsid w:val="007764EF"/>
    <w:rsid w:val="00776728"/>
    <w:rsid w:val="0077755A"/>
    <w:rsid w:val="00777852"/>
    <w:rsid w:val="0078076A"/>
    <w:rsid w:val="007824BD"/>
    <w:rsid w:val="007825AD"/>
    <w:rsid w:val="007827C9"/>
    <w:rsid w:val="00783304"/>
    <w:rsid w:val="007846AE"/>
    <w:rsid w:val="007847C0"/>
    <w:rsid w:val="00784D6F"/>
    <w:rsid w:val="0078503D"/>
    <w:rsid w:val="007855C3"/>
    <w:rsid w:val="00785DB0"/>
    <w:rsid w:val="00786DE1"/>
    <w:rsid w:val="00787220"/>
    <w:rsid w:val="007872A2"/>
    <w:rsid w:val="007875E2"/>
    <w:rsid w:val="007879DA"/>
    <w:rsid w:val="00787A19"/>
    <w:rsid w:val="00787EE4"/>
    <w:rsid w:val="007902CA"/>
    <w:rsid w:val="00792B66"/>
    <w:rsid w:val="00792CED"/>
    <w:rsid w:val="00793D49"/>
    <w:rsid w:val="00793F21"/>
    <w:rsid w:val="007946A6"/>
    <w:rsid w:val="00794B74"/>
    <w:rsid w:val="007952C6"/>
    <w:rsid w:val="00796176"/>
    <w:rsid w:val="0079624A"/>
    <w:rsid w:val="00797292"/>
    <w:rsid w:val="007973F4"/>
    <w:rsid w:val="00797895"/>
    <w:rsid w:val="00797B65"/>
    <w:rsid w:val="00797EB6"/>
    <w:rsid w:val="00797FA7"/>
    <w:rsid w:val="007A0A0A"/>
    <w:rsid w:val="007A0ACE"/>
    <w:rsid w:val="007A0F7D"/>
    <w:rsid w:val="007A1247"/>
    <w:rsid w:val="007A196E"/>
    <w:rsid w:val="007A1BA0"/>
    <w:rsid w:val="007A1C7C"/>
    <w:rsid w:val="007A24D8"/>
    <w:rsid w:val="007A2D6A"/>
    <w:rsid w:val="007A2F91"/>
    <w:rsid w:val="007A31A4"/>
    <w:rsid w:val="007A3F06"/>
    <w:rsid w:val="007A3F13"/>
    <w:rsid w:val="007A407F"/>
    <w:rsid w:val="007A4125"/>
    <w:rsid w:val="007A52D0"/>
    <w:rsid w:val="007A61EF"/>
    <w:rsid w:val="007A63B7"/>
    <w:rsid w:val="007A6500"/>
    <w:rsid w:val="007A7C0C"/>
    <w:rsid w:val="007A7D40"/>
    <w:rsid w:val="007A7E23"/>
    <w:rsid w:val="007A7F20"/>
    <w:rsid w:val="007B0F40"/>
    <w:rsid w:val="007B2E9A"/>
    <w:rsid w:val="007B3CF9"/>
    <w:rsid w:val="007B47A3"/>
    <w:rsid w:val="007B607B"/>
    <w:rsid w:val="007B6BD0"/>
    <w:rsid w:val="007B6ED8"/>
    <w:rsid w:val="007B6F8E"/>
    <w:rsid w:val="007B7739"/>
    <w:rsid w:val="007B792F"/>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70A1"/>
    <w:rsid w:val="007C730A"/>
    <w:rsid w:val="007C75FA"/>
    <w:rsid w:val="007C7DE5"/>
    <w:rsid w:val="007C7F02"/>
    <w:rsid w:val="007D1052"/>
    <w:rsid w:val="007D15FF"/>
    <w:rsid w:val="007D1E14"/>
    <w:rsid w:val="007D28CD"/>
    <w:rsid w:val="007D2E84"/>
    <w:rsid w:val="007D2F28"/>
    <w:rsid w:val="007D2FE8"/>
    <w:rsid w:val="007D4F1A"/>
    <w:rsid w:val="007D57A1"/>
    <w:rsid w:val="007D5C7C"/>
    <w:rsid w:val="007D7412"/>
    <w:rsid w:val="007D7739"/>
    <w:rsid w:val="007E02BF"/>
    <w:rsid w:val="007E03BB"/>
    <w:rsid w:val="007E075E"/>
    <w:rsid w:val="007E089B"/>
    <w:rsid w:val="007E0D26"/>
    <w:rsid w:val="007E0FDD"/>
    <w:rsid w:val="007E0FF9"/>
    <w:rsid w:val="007E1365"/>
    <w:rsid w:val="007E14B2"/>
    <w:rsid w:val="007E1752"/>
    <w:rsid w:val="007E1CAB"/>
    <w:rsid w:val="007E261C"/>
    <w:rsid w:val="007E2F45"/>
    <w:rsid w:val="007E406E"/>
    <w:rsid w:val="007E5354"/>
    <w:rsid w:val="007E56A2"/>
    <w:rsid w:val="007E59A6"/>
    <w:rsid w:val="007E59D7"/>
    <w:rsid w:val="007E5B51"/>
    <w:rsid w:val="007E5FCB"/>
    <w:rsid w:val="007E68A4"/>
    <w:rsid w:val="007E692C"/>
    <w:rsid w:val="007E7302"/>
    <w:rsid w:val="007E74DF"/>
    <w:rsid w:val="007E7738"/>
    <w:rsid w:val="007F0673"/>
    <w:rsid w:val="007F0DCF"/>
    <w:rsid w:val="007F1692"/>
    <w:rsid w:val="007F200A"/>
    <w:rsid w:val="007F23B1"/>
    <w:rsid w:val="007F2BB2"/>
    <w:rsid w:val="007F2DA2"/>
    <w:rsid w:val="007F3093"/>
    <w:rsid w:val="007F32DD"/>
    <w:rsid w:val="007F367B"/>
    <w:rsid w:val="007F36CA"/>
    <w:rsid w:val="007F3A0A"/>
    <w:rsid w:val="007F3DEB"/>
    <w:rsid w:val="007F439D"/>
    <w:rsid w:val="007F5D49"/>
    <w:rsid w:val="007F60DA"/>
    <w:rsid w:val="007F6B21"/>
    <w:rsid w:val="007F6D1F"/>
    <w:rsid w:val="007F6F58"/>
    <w:rsid w:val="007F7344"/>
    <w:rsid w:val="007F7560"/>
    <w:rsid w:val="007F7568"/>
    <w:rsid w:val="007F76FD"/>
    <w:rsid w:val="007F7D6E"/>
    <w:rsid w:val="00800ADF"/>
    <w:rsid w:val="00800EDD"/>
    <w:rsid w:val="00801745"/>
    <w:rsid w:val="0080197E"/>
    <w:rsid w:val="00801C12"/>
    <w:rsid w:val="00801CEB"/>
    <w:rsid w:val="00802508"/>
    <w:rsid w:val="008025EB"/>
    <w:rsid w:val="008026C3"/>
    <w:rsid w:val="0080402B"/>
    <w:rsid w:val="00804576"/>
    <w:rsid w:val="008046B2"/>
    <w:rsid w:val="00804B15"/>
    <w:rsid w:val="0080547E"/>
    <w:rsid w:val="008057DF"/>
    <w:rsid w:val="00805B6C"/>
    <w:rsid w:val="00806CF6"/>
    <w:rsid w:val="0080768E"/>
    <w:rsid w:val="0080784D"/>
    <w:rsid w:val="00807C43"/>
    <w:rsid w:val="008108EE"/>
    <w:rsid w:val="00810C71"/>
    <w:rsid w:val="008110BB"/>
    <w:rsid w:val="00811161"/>
    <w:rsid w:val="008113B6"/>
    <w:rsid w:val="008117E5"/>
    <w:rsid w:val="008118A6"/>
    <w:rsid w:val="0081227C"/>
    <w:rsid w:val="00812310"/>
    <w:rsid w:val="008123FF"/>
    <w:rsid w:val="00812E2E"/>
    <w:rsid w:val="00813A49"/>
    <w:rsid w:val="00813A8B"/>
    <w:rsid w:val="008142C7"/>
    <w:rsid w:val="0081434D"/>
    <w:rsid w:val="0081495C"/>
    <w:rsid w:val="00814DF3"/>
    <w:rsid w:val="0081552F"/>
    <w:rsid w:val="008157B5"/>
    <w:rsid w:val="0081595F"/>
    <w:rsid w:val="00815E58"/>
    <w:rsid w:val="00816463"/>
    <w:rsid w:val="008167D8"/>
    <w:rsid w:val="00816BF5"/>
    <w:rsid w:val="00816E49"/>
    <w:rsid w:val="00817024"/>
    <w:rsid w:val="00817F13"/>
    <w:rsid w:val="00820EB2"/>
    <w:rsid w:val="00820F09"/>
    <w:rsid w:val="00821498"/>
    <w:rsid w:val="00821BE2"/>
    <w:rsid w:val="00821CE8"/>
    <w:rsid w:val="0082215F"/>
    <w:rsid w:val="008229D9"/>
    <w:rsid w:val="00822A63"/>
    <w:rsid w:val="0082308E"/>
    <w:rsid w:val="0082425B"/>
    <w:rsid w:val="00826302"/>
    <w:rsid w:val="008269AE"/>
    <w:rsid w:val="0082706C"/>
    <w:rsid w:val="00827729"/>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1B60"/>
    <w:rsid w:val="0083566E"/>
    <w:rsid w:val="00835B1A"/>
    <w:rsid w:val="00835E31"/>
    <w:rsid w:val="0083700F"/>
    <w:rsid w:val="00837427"/>
    <w:rsid w:val="00837B5C"/>
    <w:rsid w:val="00837C77"/>
    <w:rsid w:val="00837E0A"/>
    <w:rsid w:val="00840476"/>
    <w:rsid w:val="00841111"/>
    <w:rsid w:val="00841121"/>
    <w:rsid w:val="008415C5"/>
    <w:rsid w:val="008415F9"/>
    <w:rsid w:val="00841D04"/>
    <w:rsid w:val="00841F32"/>
    <w:rsid w:val="0084247C"/>
    <w:rsid w:val="00842B45"/>
    <w:rsid w:val="008435B3"/>
    <w:rsid w:val="0084389E"/>
    <w:rsid w:val="00845C52"/>
    <w:rsid w:val="00846AF4"/>
    <w:rsid w:val="00847A5D"/>
    <w:rsid w:val="00847B22"/>
    <w:rsid w:val="00847FC6"/>
    <w:rsid w:val="008501FC"/>
    <w:rsid w:val="00850484"/>
    <w:rsid w:val="008507AA"/>
    <w:rsid w:val="0085166A"/>
    <w:rsid w:val="00851899"/>
    <w:rsid w:val="008519DE"/>
    <w:rsid w:val="00851DE3"/>
    <w:rsid w:val="00852A31"/>
    <w:rsid w:val="00852AC7"/>
    <w:rsid w:val="00852BA7"/>
    <w:rsid w:val="00852E15"/>
    <w:rsid w:val="00854AA5"/>
    <w:rsid w:val="008550B0"/>
    <w:rsid w:val="00855909"/>
    <w:rsid w:val="0085667E"/>
    <w:rsid w:val="00856B2F"/>
    <w:rsid w:val="00856F69"/>
    <w:rsid w:val="00856F7B"/>
    <w:rsid w:val="00857969"/>
    <w:rsid w:val="00857B7F"/>
    <w:rsid w:val="008600DB"/>
    <w:rsid w:val="00860D04"/>
    <w:rsid w:val="00860E46"/>
    <w:rsid w:val="0086179B"/>
    <w:rsid w:val="008619FC"/>
    <w:rsid w:val="00863F7C"/>
    <w:rsid w:val="008645A4"/>
    <w:rsid w:val="008649E9"/>
    <w:rsid w:val="008653ED"/>
    <w:rsid w:val="00865B9A"/>
    <w:rsid w:val="00865C4D"/>
    <w:rsid w:val="00866041"/>
    <w:rsid w:val="00866374"/>
    <w:rsid w:val="0086655C"/>
    <w:rsid w:val="0086757F"/>
    <w:rsid w:val="00867760"/>
    <w:rsid w:val="008706B6"/>
    <w:rsid w:val="00870775"/>
    <w:rsid w:val="008713E7"/>
    <w:rsid w:val="00871C7C"/>
    <w:rsid w:val="008720E4"/>
    <w:rsid w:val="00873008"/>
    <w:rsid w:val="008732AA"/>
    <w:rsid w:val="0087368D"/>
    <w:rsid w:val="00873F41"/>
    <w:rsid w:val="008740AF"/>
    <w:rsid w:val="008740EB"/>
    <w:rsid w:val="0087477C"/>
    <w:rsid w:val="00876572"/>
    <w:rsid w:val="00876B59"/>
    <w:rsid w:val="00877093"/>
    <w:rsid w:val="00877378"/>
    <w:rsid w:val="00877910"/>
    <w:rsid w:val="008802D1"/>
    <w:rsid w:val="00880986"/>
    <w:rsid w:val="00880BD9"/>
    <w:rsid w:val="00881781"/>
    <w:rsid w:val="008818EB"/>
    <w:rsid w:val="0088204C"/>
    <w:rsid w:val="008823DE"/>
    <w:rsid w:val="0088244F"/>
    <w:rsid w:val="008827E0"/>
    <w:rsid w:val="00882832"/>
    <w:rsid w:val="0088353E"/>
    <w:rsid w:val="0088378D"/>
    <w:rsid w:val="0088391D"/>
    <w:rsid w:val="00883B5B"/>
    <w:rsid w:val="00883E91"/>
    <w:rsid w:val="00885294"/>
    <w:rsid w:val="00885345"/>
    <w:rsid w:val="00885B80"/>
    <w:rsid w:val="00886163"/>
    <w:rsid w:val="00886456"/>
    <w:rsid w:val="008873D9"/>
    <w:rsid w:val="0088741F"/>
    <w:rsid w:val="008876D8"/>
    <w:rsid w:val="0089020B"/>
    <w:rsid w:val="00890395"/>
    <w:rsid w:val="00890C57"/>
    <w:rsid w:val="00890D35"/>
    <w:rsid w:val="00890F19"/>
    <w:rsid w:val="00890FA5"/>
    <w:rsid w:val="008910EA"/>
    <w:rsid w:val="00891B39"/>
    <w:rsid w:val="00891B75"/>
    <w:rsid w:val="00891F81"/>
    <w:rsid w:val="008927D0"/>
    <w:rsid w:val="00894103"/>
    <w:rsid w:val="0089420A"/>
    <w:rsid w:val="00894ABA"/>
    <w:rsid w:val="00894CA4"/>
    <w:rsid w:val="00895276"/>
    <w:rsid w:val="00895C0F"/>
    <w:rsid w:val="008964AD"/>
    <w:rsid w:val="008968DF"/>
    <w:rsid w:val="00896CE9"/>
    <w:rsid w:val="00896CF6"/>
    <w:rsid w:val="008971F6"/>
    <w:rsid w:val="0089759E"/>
    <w:rsid w:val="00897660"/>
    <w:rsid w:val="00897D48"/>
    <w:rsid w:val="008A0D6E"/>
    <w:rsid w:val="008A0F31"/>
    <w:rsid w:val="008A2081"/>
    <w:rsid w:val="008A252C"/>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D2A"/>
    <w:rsid w:val="008B4F5F"/>
    <w:rsid w:val="008B4F8D"/>
    <w:rsid w:val="008B517D"/>
    <w:rsid w:val="008B5791"/>
    <w:rsid w:val="008B5B3A"/>
    <w:rsid w:val="008B6912"/>
    <w:rsid w:val="008B6B66"/>
    <w:rsid w:val="008B71CB"/>
    <w:rsid w:val="008B739A"/>
    <w:rsid w:val="008B756B"/>
    <w:rsid w:val="008B7D08"/>
    <w:rsid w:val="008C067D"/>
    <w:rsid w:val="008C074D"/>
    <w:rsid w:val="008C0A7E"/>
    <w:rsid w:val="008C15D3"/>
    <w:rsid w:val="008C2F86"/>
    <w:rsid w:val="008C2FAD"/>
    <w:rsid w:val="008C2FE1"/>
    <w:rsid w:val="008C30D8"/>
    <w:rsid w:val="008C4CE6"/>
    <w:rsid w:val="008C555A"/>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5FA"/>
    <w:rsid w:val="008D4357"/>
    <w:rsid w:val="008D501F"/>
    <w:rsid w:val="008D596C"/>
    <w:rsid w:val="008D5E31"/>
    <w:rsid w:val="008D5E74"/>
    <w:rsid w:val="008D63DD"/>
    <w:rsid w:val="008D6AFF"/>
    <w:rsid w:val="008D6CC6"/>
    <w:rsid w:val="008D6DBE"/>
    <w:rsid w:val="008D7AFB"/>
    <w:rsid w:val="008D7DE7"/>
    <w:rsid w:val="008D7E55"/>
    <w:rsid w:val="008E0D9A"/>
    <w:rsid w:val="008E0EFE"/>
    <w:rsid w:val="008E15B2"/>
    <w:rsid w:val="008E18D1"/>
    <w:rsid w:val="008E192F"/>
    <w:rsid w:val="008E2207"/>
    <w:rsid w:val="008E3804"/>
    <w:rsid w:val="008E4095"/>
    <w:rsid w:val="008E414A"/>
    <w:rsid w:val="008E5149"/>
    <w:rsid w:val="008E5296"/>
    <w:rsid w:val="008E5B78"/>
    <w:rsid w:val="008E5D30"/>
    <w:rsid w:val="008F04B3"/>
    <w:rsid w:val="008F0BF3"/>
    <w:rsid w:val="008F0F9C"/>
    <w:rsid w:val="008F13CA"/>
    <w:rsid w:val="008F2323"/>
    <w:rsid w:val="008F244B"/>
    <w:rsid w:val="008F342F"/>
    <w:rsid w:val="008F3A36"/>
    <w:rsid w:val="008F4A49"/>
    <w:rsid w:val="008F6099"/>
    <w:rsid w:val="008F6689"/>
    <w:rsid w:val="008F674C"/>
    <w:rsid w:val="008F6EBC"/>
    <w:rsid w:val="008F7F81"/>
    <w:rsid w:val="009000F9"/>
    <w:rsid w:val="00900EA7"/>
    <w:rsid w:val="009014DD"/>
    <w:rsid w:val="009015C1"/>
    <w:rsid w:val="009015D8"/>
    <w:rsid w:val="00902354"/>
    <w:rsid w:val="009024DB"/>
    <w:rsid w:val="0090331F"/>
    <w:rsid w:val="0090351C"/>
    <w:rsid w:val="00904741"/>
    <w:rsid w:val="009054E5"/>
    <w:rsid w:val="009058D3"/>
    <w:rsid w:val="00905A92"/>
    <w:rsid w:val="0090613F"/>
    <w:rsid w:val="009063C8"/>
    <w:rsid w:val="00906711"/>
    <w:rsid w:val="009071B3"/>
    <w:rsid w:val="00907B69"/>
    <w:rsid w:val="00910A88"/>
    <w:rsid w:val="00910E0F"/>
    <w:rsid w:val="00910FD7"/>
    <w:rsid w:val="00912130"/>
    <w:rsid w:val="00912DA9"/>
    <w:rsid w:val="00913139"/>
    <w:rsid w:val="00913222"/>
    <w:rsid w:val="0091466D"/>
    <w:rsid w:val="009147A2"/>
    <w:rsid w:val="009159B4"/>
    <w:rsid w:val="009163DE"/>
    <w:rsid w:val="009166B4"/>
    <w:rsid w:val="009168B4"/>
    <w:rsid w:val="00916E21"/>
    <w:rsid w:val="00917DB7"/>
    <w:rsid w:val="00920638"/>
    <w:rsid w:val="009221B0"/>
    <w:rsid w:val="0092230D"/>
    <w:rsid w:val="009224B3"/>
    <w:rsid w:val="0092288B"/>
    <w:rsid w:val="009229D0"/>
    <w:rsid w:val="009230E2"/>
    <w:rsid w:val="00923A51"/>
    <w:rsid w:val="00924275"/>
    <w:rsid w:val="0092548A"/>
    <w:rsid w:val="00925C34"/>
    <w:rsid w:val="00925CA9"/>
    <w:rsid w:val="00925D65"/>
    <w:rsid w:val="009263D1"/>
    <w:rsid w:val="009265E0"/>
    <w:rsid w:val="009269A9"/>
    <w:rsid w:val="00926CE6"/>
    <w:rsid w:val="00927387"/>
    <w:rsid w:val="00930958"/>
    <w:rsid w:val="00931F2A"/>
    <w:rsid w:val="009325C4"/>
    <w:rsid w:val="00932798"/>
    <w:rsid w:val="00932A0D"/>
    <w:rsid w:val="00933EF4"/>
    <w:rsid w:val="0093417C"/>
    <w:rsid w:val="00934562"/>
    <w:rsid w:val="00934635"/>
    <w:rsid w:val="00934719"/>
    <w:rsid w:val="00934C27"/>
    <w:rsid w:val="00935CFC"/>
    <w:rsid w:val="00935E5D"/>
    <w:rsid w:val="00936264"/>
    <w:rsid w:val="00936304"/>
    <w:rsid w:val="00936EE4"/>
    <w:rsid w:val="00936F2A"/>
    <w:rsid w:val="009372A4"/>
    <w:rsid w:val="00940008"/>
    <w:rsid w:val="0094054E"/>
    <w:rsid w:val="0094082C"/>
    <w:rsid w:val="0094187F"/>
    <w:rsid w:val="00941B96"/>
    <w:rsid w:val="00941E0D"/>
    <w:rsid w:val="00942528"/>
    <w:rsid w:val="0094393B"/>
    <w:rsid w:val="00943DA6"/>
    <w:rsid w:val="0094415D"/>
    <w:rsid w:val="00944612"/>
    <w:rsid w:val="00945D8F"/>
    <w:rsid w:val="009460F3"/>
    <w:rsid w:val="0094613F"/>
    <w:rsid w:val="00946246"/>
    <w:rsid w:val="00946949"/>
    <w:rsid w:val="00946AE0"/>
    <w:rsid w:val="009472A8"/>
    <w:rsid w:val="00947A0E"/>
    <w:rsid w:val="00950699"/>
    <w:rsid w:val="009507D5"/>
    <w:rsid w:val="00950A07"/>
    <w:rsid w:val="009510EF"/>
    <w:rsid w:val="0095151F"/>
    <w:rsid w:val="009518A5"/>
    <w:rsid w:val="00952B8D"/>
    <w:rsid w:val="009570EE"/>
    <w:rsid w:val="00957AEB"/>
    <w:rsid w:val="00957F65"/>
    <w:rsid w:val="00960DA3"/>
    <w:rsid w:val="00960FDA"/>
    <w:rsid w:val="00961335"/>
    <w:rsid w:val="00963287"/>
    <w:rsid w:val="009635FB"/>
    <w:rsid w:val="009637FE"/>
    <w:rsid w:val="00963A48"/>
    <w:rsid w:val="00964270"/>
    <w:rsid w:val="00964320"/>
    <w:rsid w:val="00964D78"/>
    <w:rsid w:val="00965025"/>
    <w:rsid w:val="009654EB"/>
    <w:rsid w:val="009655FB"/>
    <w:rsid w:val="00966D0C"/>
    <w:rsid w:val="00966E99"/>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EA3"/>
    <w:rsid w:val="00975D54"/>
    <w:rsid w:val="00976271"/>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69CA"/>
    <w:rsid w:val="00986D70"/>
    <w:rsid w:val="009876E3"/>
    <w:rsid w:val="009902DC"/>
    <w:rsid w:val="009908BF"/>
    <w:rsid w:val="00990A7C"/>
    <w:rsid w:val="00992318"/>
    <w:rsid w:val="0099281C"/>
    <w:rsid w:val="009938CB"/>
    <w:rsid w:val="00993FEA"/>
    <w:rsid w:val="00994581"/>
    <w:rsid w:val="00994647"/>
    <w:rsid w:val="0099466C"/>
    <w:rsid w:val="00994FC1"/>
    <w:rsid w:val="0099508C"/>
    <w:rsid w:val="0099589F"/>
    <w:rsid w:val="00995A41"/>
    <w:rsid w:val="009963ED"/>
    <w:rsid w:val="009969B4"/>
    <w:rsid w:val="00997488"/>
    <w:rsid w:val="00997A20"/>
    <w:rsid w:val="009A016D"/>
    <w:rsid w:val="009A05FC"/>
    <w:rsid w:val="009A0930"/>
    <w:rsid w:val="009A0D9B"/>
    <w:rsid w:val="009A1975"/>
    <w:rsid w:val="009A1F22"/>
    <w:rsid w:val="009A1F55"/>
    <w:rsid w:val="009A285E"/>
    <w:rsid w:val="009A2DA7"/>
    <w:rsid w:val="009A3997"/>
    <w:rsid w:val="009A3CD4"/>
    <w:rsid w:val="009A3DC9"/>
    <w:rsid w:val="009A4082"/>
    <w:rsid w:val="009A4516"/>
    <w:rsid w:val="009A5802"/>
    <w:rsid w:val="009A5BFB"/>
    <w:rsid w:val="009A5CF0"/>
    <w:rsid w:val="009A5F76"/>
    <w:rsid w:val="009A6755"/>
    <w:rsid w:val="009A7367"/>
    <w:rsid w:val="009A7FCB"/>
    <w:rsid w:val="009B0CF3"/>
    <w:rsid w:val="009B2636"/>
    <w:rsid w:val="009B2B6D"/>
    <w:rsid w:val="009B2C49"/>
    <w:rsid w:val="009B39D4"/>
    <w:rsid w:val="009B4205"/>
    <w:rsid w:val="009B43CD"/>
    <w:rsid w:val="009B4580"/>
    <w:rsid w:val="009B45BF"/>
    <w:rsid w:val="009B49D7"/>
    <w:rsid w:val="009B5C2C"/>
    <w:rsid w:val="009B5D96"/>
    <w:rsid w:val="009B5DB9"/>
    <w:rsid w:val="009B6560"/>
    <w:rsid w:val="009B6C3F"/>
    <w:rsid w:val="009B7F40"/>
    <w:rsid w:val="009C01E2"/>
    <w:rsid w:val="009C0D7F"/>
    <w:rsid w:val="009C1733"/>
    <w:rsid w:val="009C1ED1"/>
    <w:rsid w:val="009C3146"/>
    <w:rsid w:val="009C32C3"/>
    <w:rsid w:val="009C4764"/>
    <w:rsid w:val="009C4A77"/>
    <w:rsid w:val="009C525B"/>
    <w:rsid w:val="009C5278"/>
    <w:rsid w:val="009C5A07"/>
    <w:rsid w:val="009C5C2B"/>
    <w:rsid w:val="009C60FD"/>
    <w:rsid w:val="009C631F"/>
    <w:rsid w:val="009C6753"/>
    <w:rsid w:val="009C6F69"/>
    <w:rsid w:val="009D0A0F"/>
    <w:rsid w:val="009D0AA7"/>
    <w:rsid w:val="009D1DC5"/>
    <w:rsid w:val="009D2470"/>
    <w:rsid w:val="009D31A1"/>
    <w:rsid w:val="009D3D5B"/>
    <w:rsid w:val="009D3DA5"/>
    <w:rsid w:val="009D4B92"/>
    <w:rsid w:val="009D61F2"/>
    <w:rsid w:val="009D6655"/>
    <w:rsid w:val="009D6990"/>
    <w:rsid w:val="009D79FA"/>
    <w:rsid w:val="009D7F31"/>
    <w:rsid w:val="009E0299"/>
    <w:rsid w:val="009E0428"/>
    <w:rsid w:val="009E05FD"/>
    <w:rsid w:val="009E0813"/>
    <w:rsid w:val="009E0D1C"/>
    <w:rsid w:val="009E0DC3"/>
    <w:rsid w:val="009E1058"/>
    <w:rsid w:val="009E10D5"/>
    <w:rsid w:val="009E11F3"/>
    <w:rsid w:val="009E12E4"/>
    <w:rsid w:val="009E1AED"/>
    <w:rsid w:val="009E2ED3"/>
    <w:rsid w:val="009E40ED"/>
    <w:rsid w:val="009E573B"/>
    <w:rsid w:val="009E5CA9"/>
    <w:rsid w:val="009E6760"/>
    <w:rsid w:val="009E6988"/>
    <w:rsid w:val="009E6B46"/>
    <w:rsid w:val="009E72F6"/>
    <w:rsid w:val="009E7D2A"/>
    <w:rsid w:val="009E7F41"/>
    <w:rsid w:val="009F000B"/>
    <w:rsid w:val="009F004D"/>
    <w:rsid w:val="009F0A01"/>
    <w:rsid w:val="009F1E28"/>
    <w:rsid w:val="009F23F9"/>
    <w:rsid w:val="009F2799"/>
    <w:rsid w:val="009F2A5D"/>
    <w:rsid w:val="009F3127"/>
    <w:rsid w:val="009F35FE"/>
    <w:rsid w:val="009F36A7"/>
    <w:rsid w:val="009F3F22"/>
    <w:rsid w:val="009F4E76"/>
    <w:rsid w:val="009F5AC0"/>
    <w:rsid w:val="009F5C6D"/>
    <w:rsid w:val="009F60FD"/>
    <w:rsid w:val="009F6722"/>
    <w:rsid w:val="009F68B8"/>
    <w:rsid w:val="009F6C2B"/>
    <w:rsid w:val="009F77A3"/>
    <w:rsid w:val="009F7836"/>
    <w:rsid w:val="009F78BD"/>
    <w:rsid w:val="00A00541"/>
    <w:rsid w:val="00A0078B"/>
    <w:rsid w:val="00A009C1"/>
    <w:rsid w:val="00A01538"/>
    <w:rsid w:val="00A01C68"/>
    <w:rsid w:val="00A0219C"/>
    <w:rsid w:val="00A0222F"/>
    <w:rsid w:val="00A02DC5"/>
    <w:rsid w:val="00A04160"/>
    <w:rsid w:val="00A04EF0"/>
    <w:rsid w:val="00A0500E"/>
    <w:rsid w:val="00A053C2"/>
    <w:rsid w:val="00A05F2A"/>
    <w:rsid w:val="00A06360"/>
    <w:rsid w:val="00A06490"/>
    <w:rsid w:val="00A06DBD"/>
    <w:rsid w:val="00A06F62"/>
    <w:rsid w:val="00A06FEB"/>
    <w:rsid w:val="00A07C63"/>
    <w:rsid w:val="00A10A27"/>
    <w:rsid w:val="00A10B9A"/>
    <w:rsid w:val="00A10EAC"/>
    <w:rsid w:val="00A114D9"/>
    <w:rsid w:val="00A11AEC"/>
    <w:rsid w:val="00A1220B"/>
    <w:rsid w:val="00A13412"/>
    <w:rsid w:val="00A138B4"/>
    <w:rsid w:val="00A1493D"/>
    <w:rsid w:val="00A14AF0"/>
    <w:rsid w:val="00A155CE"/>
    <w:rsid w:val="00A16263"/>
    <w:rsid w:val="00A16DD0"/>
    <w:rsid w:val="00A1784D"/>
    <w:rsid w:val="00A17A92"/>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3C0"/>
    <w:rsid w:val="00A34807"/>
    <w:rsid w:val="00A35688"/>
    <w:rsid w:val="00A35B1E"/>
    <w:rsid w:val="00A362B2"/>
    <w:rsid w:val="00A3688B"/>
    <w:rsid w:val="00A37720"/>
    <w:rsid w:val="00A37ABC"/>
    <w:rsid w:val="00A37D59"/>
    <w:rsid w:val="00A40730"/>
    <w:rsid w:val="00A40DFC"/>
    <w:rsid w:val="00A41B1C"/>
    <w:rsid w:val="00A41D60"/>
    <w:rsid w:val="00A41E48"/>
    <w:rsid w:val="00A41E90"/>
    <w:rsid w:val="00A42535"/>
    <w:rsid w:val="00A429B8"/>
    <w:rsid w:val="00A433F6"/>
    <w:rsid w:val="00A43BA5"/>
    <w:rsid w:val="00A43FB3"/>
    <w:rsid w:val="00A44283"/>
    <w:rsid w:val="00A443E1"/>
    <w:rsid w:val="00A44617"/>
    <w:rsid w:val="00A45060"/>
    <w:rsid w:val="00A45302"/>
    <w:rsid w:val="00A45856"/>
    <w:rsid w:val="00A460F0"/>
    <w:rsid w:val="00A4632E"/>
    <w:rsid w:val="00A46D15"/>
    <w:rsid w:val="00A47809"/>
    <w:rsid w:val="00A47C0D"/>
    <w:rsid w:val="00A5202E"/>
    <w:rsid w:val="00A532A3"/>
    <w:rsid w:val="00A5370E"/>
    <w:rsid w:val="00A539F0"/>
    <w:rsid w:val="00A54316"/>
    <w:rsid w:val="00A54D5D"/>
    <w:rsid w:val="00A54D88"/>
    <w:rsid w:val="00A55A05"/>
    <w:rsid w:val="00A5657A"/>
    <w:rsid w:val="00A56875"/>
    <w:rsid w:val="00A57699"/>
    <w:rsid w:val="00A5788F"/>
    <w:rsid w:val="00A57A6E"/>
    <w:rsid w:val="00A57E4F"/>
    <w:rsid w:val="00A602C3"/>
    <w:rsid w:val="00A60C41"/>
    <w:rsid w:val="00A615E3"/>
    <w:rsid w:val="00A62057"/>
    <w:rsid w:val="00A621A7"/>
    <w:rsid w:val="00A62FD6"/>
    <w:rsid w:val="00A63AD7"/>
    <w:rsid w:val="00A644B2"/>
    <w:rsid w:val="00A64C7F"/>
    <w:rsid w:val="00A64FA4"/>
    <w:rsid w:val="00A65DE9"/>
    <w:rsid w:val="00A65EBB"/>
    <w:rsid w:val="00A65F5C"/>
    <w:rsid w:val="00A6658E"/>
    <w:rsid w:val="00A66A17"/>
    <w:rsid w:val="00A66FFD"/>
    <w:rsid w:val="00A67231"/>
    <w:rsid w:val="00A676F9"/>
    <w:rsid w:val="00A67960"/>
    <w:rsid w:val="00A67B9E"/>
    <w:rsid w:val="00A7048C"/>
    <w:rsid w:val="00A714BA"/>
    <w:rsid w:val="00A7164C"/>
    <w:rsid w:val="00A718AC"/>
    <w:rsid w:val="00A71A86"/>
    <w:rsid w:val="00A71BA9"/>
    <w:rsid w:val="00A71E03"/>
    <w:rsid w:val="00A71E2C"/>
    <w:rsid w:val="00A71E57"/>
    <w:rsid w:val="00A7249C"/>
    <w:rsid w:val="00A72ADB"/>
    <w:rsid w:val="00A72B39"/>
    <w:rsid w:val="00A73018"/>
    <w:rsid w:val="00A7327B"/>
    <w:rsid w:val="00A73BBF"/>
    <w:rsid w:val="00A73DDE"/>
    <w:rsid w:val="00A743C9"/>
    <w:rsid w:val="00A74594"/>
    <w:rsid w:val="00A74679"/>
    <w:rsid w:val="00A747BF"/>
    <w:rsid w:val="00A7504F"/>
    <w:rsid w:val="00A758F2"/>
    <w:rsid w:val="00A75A93"/>
    <w:rsid w:val="00A75D9B"/>
    <w:rsid w:val="00A75EFA"/>
    <w:rsid w:val="00A76806"/>
    <w:rsid w:val="00A768DC"/>
    <w:rsid w:val="00A76D16"/>
    <w:rsid w:val="00A76F35"/>
    <w:rsid w:val="00A7715A"/>
    <w:rsid w:val="00A771EF"/>
    <w:rsid w:val="00A778C9"/>
    <w:rsid w:val="00A77A2B"/>
    <w:rsid w:val="00A77C67"/>
    <w:rsid w:val="00A77F00"/>
    <w:rsid w:val="00A80208"/>
    <w:rsid w:val="00A80463"/>
    <w:rsid w:val="00A8094E"/>
    <w:rsid w:val="00A809DB"/>
    <w:rsid w:val="00A80B7B"/>
    <w:rsid w:val="00A80DD1"/>
    <w:rsid w:val="00A82260"/>
    <w:rsid w:val="00A823CE"/>
    <w:rsid w:val="00A82B01"/>
    <w:rsid w:val="00A82BFE"/>
    <w:rsid w:val="00A82DF1"/>
    <w:rsid w:val="00A832D3"/>
    <w:rsid w:val="00A8499A"/>
    <w:rsid w:val="00A85532"/>
    <w:rsid w:val="00A85940"/>
    <w:rsid w:val="00A85E4E"/>
    <w:rsid w:val="00A86453"/>
    <w:rsid w:val="00A866FD"/>
    <w:rsid w:val="00A8679C"/>
    <w:rsid w:val="00A86C20"/>
    <w:rsid w:val="00A86C41"/>
    <w:rsid w:val="00A87352"/>
    <w:rsid w:val="00A87B58"/>
    <w:rsid w:val="00A90EA6"/>
    <w:rsid w:val="00A90FB7"/>
    <w:rsid w:val="00A91333"/>
    <w:rsid w:val="00A91460"/>
    <w:rsid w:val="00A91A5A"/>
    <w:rsid w:val="00A91AA1"/>
    <w:rsid w:val="00A91D7E"/>
    <w:rsid w:val="00A91E5E"/>
    <w:rsid w:val="00A92512"/>
    <w:rsid w:val="00A92792"/>
    <w:rsid w:val="00A9293E"/>
    <w:rsid w:val="00A92C75"/>
    <w:rsid w:val="00A92E0F"/>
    <w:rsid w:val="00A92F55"/>
    <w:rsid w:val="00A9342D"/>
    <w:rsid w:val="00A93463"/>
    <w:rsid w:val="00A9359D"/>
    <w:rsid w:val="00A9387B"/>
    <w:rsid w:val="00A948F1"/>
    <w:rsid w:val="00A9533C"/>
    <w:rsid w:val="00A95B0C"/>
    <w:rsid w:val="00A95D2A"/>
    <w:rsid w:val="00A96998"/>
    <w:rsid w:val="00A96FA6"/>
    <w:rsid w:val="00A975E1"/>
    <w:rsid w:val="00AA024E"/>
    <w:rsid w:val="00AA02BD"/>
    <w:rsid w:val="00AA0A25"/>
    <w:rsid w:val="00AA184C"/>
    <w:rsid w:val="00AA190E"/>
    <w:rsid w:val="00AA2710"/>
    <w:rsid w:val="00AA2A0A"/>
    <w:rsid w:val="00AA2D9E"/>
    <w:rsid w:val="00AA2F8C"/>
    <w:rsid w:val="00AA367E"/>
    <w:rsid w:val="00AA39DE"/>
    <w:rsid w:val="00AA3AD6"/>
    <w:rsid w:val="00AA4428"/>
    <w:rsid w:val="00AA4585"/>
    <w:rsid w:val="00AA539F"/>
    <w:rsid w:val="00AA589C"/>
    <w:rsid w:val="00AA6EF5"/>
    <w:rsid w:val="00AA7323"/>
    <w:rsid w:val="00AA74B7"/>
    <w:rsid w:val="00AA7D89"/>
    <w:rsid w:val="00AB0A97"/>
    <w:rsid w:val="00AB0EDA"/>
    <w:rsid w:val="00AB1441"/>
    <w:rsid w:val="00AB153D"/>
    <w:rsid w:val="00AB1D7B"/>
    <w:rsid w:val="00AB2040"/>
    <w:rsid w:val="00AB335B"/>
    <w:rsid w:val="00AB33EE"/>
    <w:rsid w:val="00AB4A60"/>
    <w:rsid w:val="00AB4F30"/>
    <w:rsid w:val="00AB4F4A"/>
    <w:rsid w:val="00AB574A"/>
    <w:rsid w:val="00AB5E1B"/>
    <w:rsid w:val="00AB5EB8"/>
    <w:rsid w:val="00AB6FD9"/>
    <w:rsid w:val="00AC1D05"/>
    <w:rsid w:val="00AC2635"/>
    <w:rsid w:val="00AC2E77"/>
    <w:rsid w:val="00AC30C9"/>
    <w:rsid w:val="00AC4259"/>
    <w:rsid w:val="00AC47BA"/>
    <w:rsid w:val="00AC48C7"/>
    <w:rsid w:val="00AC49AC"/>
    <w:rsid w:val="00AC4DAA"/>
    <w:rsid w:val="00AC4EC2"/>
    <w:rsid w:val="00AC4F9E"/>
    <w:rsid w:val="00AC5C0A"/>
    <w:rsid w:val="00AC691F"/>
    <w:rsid w:val="00AC724F"/>
    <w:rsid w:val="00AC7A85"/>
    <w:rsid w:val="00AC7D72"/>
    <w:rsid w:val="00AD053B"/>
    <w:rsid w:val="00AD0AAB"/>
    <w:rsid w:val="00AD0B4B"/>
    <w:rsid w:val="00AD1BBC"/>
    <w:rsid w:val="00AD2110"/>
    <w:rsid w:val="00AD234C"/>
    <w:rsid w:val="00AD2455"/>
    <w:rsid w:val="00AD2466"/>
    <w:rsid w:val="00AD2C56"/>
    <w:rsid w:val="00AD3FB0"/>
    <w:rsid w:val="00AD40DB"/>
    <w:rsid w:val="00AD42DB"/>
    <w:rsid w:val="00AD5412"/>
    <w:rsid w:val="00AD5AB0"/>
    <w:rsid w:val="00AD6180"/>
    <w:rsid w:val="00AD6544"/>
    <w:rsid w:val="00AD6596"/>
    <w:rsid w:val="00AD7B49"/>
    <w:rsid w:val="00AE0704"/>
    <w:rsid w:val="00AE0C08"/>
    <w:rsid w:val="00AE0D16"/>
    <w:rsid w:val="00AE1709"/>
    <w:rsid w:val="00AE2096"/>
    <w:rsid w:val="00AE271D"/>
    <w:rsid w:val="00AE30A5"/>
    <w:rsid w:val="00AE340E"/>
    <w:rsid w:val="00AE34D9"/>
    <w:rsid w:val="00AE3610"/>
    <w:rsid w:val="00AE3738"/>
    <w:rsid w:val="00AE3A45"/>
    <w:rsid w:val="00AE453C"/>
    <w:rsid w:val="00AE4BEB"/>
    <w:rsid w:val="00AE5C4E"/>
    <w:rsid w:val="00AE655B"/>
    <w:rsid w:val="00AE6594"/>
    <w:rsid w:val="00AE691A"/>
    <w:rsid w:val="00AE766E"/>
    <w:rsid w:val="00AE7CCF"/>
    <w:rsid w:val="00AF06A1"/>
    <w:rsid w:val="00AF188A"/>
    <w:rsid w:val="00AF1B5A"/>
    <w:rsid w:val="00AF22EC"/>
    <w:rsid w:val="00AF2BCA"/>
    <w:rsid w:val="00AF3083"/>
    <w:rsid w:val="00AF333B"/>
    <w:rsid w:val="00AF3B72"/>
    <w:rsid w:val="00AF443F"/>
    <w:rsid w:val="00AF4A8E"/>
    <w:rsid w:val="00AF4DD1"/>
    <w:rsid w:val="00AF5910"/>
    <w:rsid w:val="00AF5A87"/>
    <w:rsid w:val="00AF5B17"/>
    <w:rsid w:val="00AF720E"/>
    <w:rsid w:val="00B00580"/>
    <w:rsid w:val="00B00630"/>
    <w:rsid w:val="00B00E47"/>
    <w:rsid w:val="00B0100E"/>
    <w:rsid w:val="00B01B2D"/>
    <w:rsid w:val="00B01D45"/>
    <w:rsid w:val="00B02E9C"/>
    <w:rsid w:val="00B0413D"/>
    <w:rsid w:val="00B04C3E"/>
    <w:rsid w:val="00B05150"/>
    <w:rsid w:val="00B0569D"/>
    <w:rsid w:val="00B05972"/>
    <w:rsid w:val="00B06651"/>
    <w:rsid w:val="00B06797"/>
    <w:rsid w:val="00B0687A"/>
    <w:rsid w:val="00B1072E"/>
    <w:rsid w:val="00B11388"/>
    <w:rsid w:val="00B11EF8"/>
    <w:rsid w:val="00B1262D"/>
    <w:rsid w:val="00B129F5"/>
    <w:rsid w:val="00B12CD4"/>
    <w:rsid w:val="00B12D96"/>
    <w:rsid w:val="00B12DD5"/>
    <w:rsid w:val="00B131AB"/>
    <w:rsid w:val="00B13649"/>
    <w:rsid w:val="00B1440A"/>
    <w:rsid w:val="00B146E4"/>
    <w:rsid w:val="00B14766"/>
    <w:rsid w:val="00B163BC"/>
    <w:rsid w:val="00B1666A"/>
    <w:rsid w:val="00B16D02"/>
    <w:rsid w:val="00B174F8"/>
    <w:rsid w:val="00B175F8"/>
    <w:rsid w:val="00B2025B"/>
    <w:rsid w:val="00B20716"/>
    <w:rsid w:val="00B20769"/>
    <w:rsid w:val="00B20B6B"/>
    <w:rsid w:val="00B20DE9"/>
    <w:rsid w:val="00B20FD9"/>
    <w:rsid w:val="00B2124F"/>
    <w:rsid w:val="00B2178F"/>
    <w:rsid w:val="00B2209F"/>
    <w:rsid w:val="00B2242F"/>
    <w:rsid w:val="00B2326E"/>
    <w:rsid w:val="00B23891"/>
    <w:rsid w:val="00B2427A"/>
    <w:rsid w:val="00B25896"/>
    <w:rsid w:val="00B25DEB"/>
    <w:rsid w:val="00B264FF"/>
    <w:rsid w:val="00B2663F"/>
    <w:rsid w:val="00B31566"/>
    <w:rsid w:val="00B31625"/>
    <w:rsid w:val="00B318EA"/>
    <w:rsid w:val="00B321C1"/>
    <w:rsid w:val="00B33676"/>
    <w:rsid w:val="00B341E0"/>
    <w:rsid w:val="00B3436F"/>
    <w:rsid w:val="00B3482B"/>
    <w:rsid w:val="00B34CB2"/>
    <w:rsid w:val="00B34D39"/>
    <w:rsid w:val="00B35E1F"/>
    <w:rsid w:val="00B35E9E"/>
    <w:rsid w:val="00B3634B"/>
    <w:rsid w:val="00B36918"/>
    <w:rsid w:val="00B36B11"/>
    <w:rsid w:val="00B36C79"/>
    <w:rsid w:val="00B37873"/>
    <w:rsid w:val="00B40BE7"/>
    <w:rsid w:val="00B40E69"/>
    <w:rsid w:val="00B41261"/>
    <w:rsid w:val="00B41545"/>
    <w:rsid w:val="00B41CA5"/>
    <w:rsid w:val="00B41EBC"/>
    <w:rsid w:val="00B42B48"/>
    <w:rsid w:val="00B430F3"/>
    <w:rsid w:val="00B43D05"/>
    <w:rsid w:val="00B43F1E"/>
    <w:rsid w:val="00B44173"/>
    <w:rsid w:val="00B445A2"/>
    <w:rsid w:val="00B4482E"/>
    <w:rsid w:val="00B44E23"/>
    <w:rsid w:val="00B46927"/>
    <w:rsid w:val="00B46BCD"/>
    <w:rsid w:val="00B46DE4"/>
    <w:rsid w:val="00B46F41"/>
    <w:rsid w:val="00B472F5"/>
    <w:rsid w:val="00B47A65"/>
    <w:rsid w:val="00B47F9F"/>
    <w:rsid w:val="00B50872"/>
    <w:rsid w:val="00B50A0B"/>
    <w:rsid w:val="00B50DDA"/>
    <w:rsid w:val="00B51338"/>
    <w:rsid w:val="00B51683"/>
    <w:rsid w:val="00B5221D"/>
    <w:rsid w:val="00B525A5"/>
    <w:rsid w:val="00B5305C"/>
    <w:rsid w:val="00B532E5"/>
    <w:rsid w:val="00B537C7"/>
    <w:rsid w:val="00B53A63"/>
    <w:rsid w:val="00B53E7A"/>
    <w:rsid w:val="00B5432F"/>
    <w:rsid w:val="00B549CF"/>
    <w:rsid w:val="00B54A7F"/>
    <w:rsid w:val="00B54FB9"/>
    <w:rsid w:val="00B55E6A"/>
    <w:rsid w:val="00B561A4"/>
    <w:rsid w:val="00B5661E"/>
    <w:rsid w:val="00B56E90"/>
    <w:rsid w:val="00B578F7"/>
    <w:rsid w:val="00B5795A"/>
    <w:rsid w:val="00B57FA5"/>
    <w:rsid w:val="00B61252"/>
    <w:rsid w:val="00B614A9"/>
    <w:rsid w:val="00B618B1"/>
    <w:rsid w:val="00B62851"/>
    <w:rsid w:val="00B62DCA"/>
    <w:rsid w:val="00B630AD"/>
    <w:rsid w:val="00B638BE"/>
    <w:rsid w:val="00B63C65"/>
    <w:rsid w:val="00B64057"/>
    <w:rsid w:val="00B64147"/>
    <w:rsid w:val="00B64ABA"/>
    <w:rsid w:val="00B65167"/>
    <w:rsid w:val="00B653B2"/>
    <w:rsid w:val="00B6588E"/>
    <w:rsid w:val="00B65AF5"/>
    <w:rsid w:val="00B65E26"/>
    <w:rsid w:val="00B66418"/>
    <w:rsid w:val="00B66512"/>
    <w:rsid w:val="00B66D90"/>
    <w:rsid w:val="00B7045E"/>
    <w:rsid w:val="00B70769"/>
    <w:rsid w:val="00B70F8E"/>
    <w:rsid w:val="00B7101C"/>
    <w:rsid w:val="00B719B5"/>
    <w:rsid w:val="00B71C9E"/>
    <w:rsid w:val="00B72089"/>
    <w:rsid w:val="00B72BEB"/>
    <w:rsid w:val="00B72F3B"/>
    <w:rsid w:val="00B73391"/>
    <w:rsid w:val="00B7340B"/>
    <w:rsid w:val="00B737A7"/>
    <w:rsid w:val="00B73E56"/>
    <w:rsid w:val="00B73F58"/>
    <w:rsid w:val="00B75443"/>
    <w:rsid w:val="00B75C76"/>
    <w:rsid w:val="00B75E4B"/>
    <w:rsid w:val="00B75E78"/>
    <w:rsid w:val="00B760FB"/>
    <w:rsid w:val="00B765F1"/>
    <w:rsid w:val="00B77584"/>
    <w:rsid w:val="00B8029E"/>
    <w:rsid w:val="00B802D7"/>
    <w:rsid w:val="00B8119C"/>
    <w:rsid w:val="00B81256"/>
    <w:rsid w:val="00B8135C"/>
    <w:rsid w:val="00B821E8"/>
    <w:rsid w:val="00B82A47"/>
    <w:rsid w:val="00B82DF9"/>
    <w:rsid w:val="00B8344F"/>
    <w:rsid w:val="00B83BA5"/>
    <w:rsid w:val="00B83D50"/>
    <w:rsid w:val="00B83EB9"/>
    <w:rsid w:val="00B845D2"/>
    <w:rsid w:val="00B84CC3"/>
    <w:rsid w:val="00B856AD"/>
    <w:rsid w:val="00B8723D"/>
    <w:rsid w:val="00B8731B"/>
    <w:rsid w:val="00B876E4"/>
    <w:rsid w:val="00B87942"/>
    <w:rsid w:val="00B90117"/>
    <w:rsid w:val="00B91350"/>
    <w:rsid w:val="00B91C69"/>
    <w:rsid w:val="00B91D13"/>
    <w:rsid w:val="00B91F0D"/>
    <w:rsid w:val="00B9468B"/>
    <w:rsid w:val="00B94969"/>
    <w:rsid w:val="00B951A3"/>
    <w:rsid w:val="00B95474"/>
    <w:rsid w:val="00B9564B"/>
    <w:rsid w:val="00B95806"/>
    <w:rsid w:val="00B96115"/>
    <w:rsid w:val="00B9693B"/>
    <w:rsid w:val="00B9703C"/>
    <w:rsid w:val="00B976DC"/>
    <w:rsid w:val="00BA0B9C"/>
    <w:rsid w:val="00BA0E79"/>
    <w:rsid w:val="00BA0EF9"/>
    <w:rsid w:val="00BA12F1"/>
    <w:rsid w:val="00BA195C"/>
    <w:rsid w:val="00BA1BB6"/>
    <w:rsid w:val="00BA1CF3"/>
    <w:rsid w:val="00BA1F6D"/>
    <w:rsid w:val="00BA2B00"/>
    <w:rsid w:val="00BA3233"/>
    <w:rsid w:val="00BA3DA0"/>
    <w:rsid w:val="00BA420D"/>
    <w:rsid w:val="00BA44FE"/>
    <w:rsid w:val="00BA4AD5"/>
    <w:rsid w:val="00BA54F2"/>
    <w:rsid w:val="00BA580C"/>
    <w:rsid w:val="00BA6100"/>
    <w:rsid w:val="00BA6432"/>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299"/>
    <w:rsid w:val="00BB550C"/>
    <w:rsid w:val="00BB593C"/>
    <w:rsid w:val="00BB5997"/>
    <w:rsid w:val="00BB67DE"/>
    <w:rsid w:val="00BB6EC5"/>
    <w:rsid w:val="00BB70C5"/>
    <w:rsid w:val="00BB74B1"/>
    <w:rsid w:val="00BB7C3A"/>
    <w:rsid w:val="00BB7C41"/>
    <w:rsid w:val="00BC0188"/>
    <w:rsid w:val="00BC05F1"/>
    <w:rsid w:val="00BC1135"/>
    <w:rsid w:val="00BC126A"/>
    <w:rsid w:val="00BC1EEA"/>
    <w:rsid w:val="00BC2169"/>
    <w:rsid w:val="00BC2556"/>
    <w:rsid w:val="00BC4960"/>
    <w:rsid w:val="00BC5B94"/>
    <w:rsid w:val="00BC5CB2"/>
    <w:rsid w:val="00BC6167"/>
    <w:rsid w:val="00BC63F1"/>
    <w:rsid w:val="00BC6855"/>
    <w:rsid w:val="00BC7E19"/>
    <w:rsid w:val="00BC7ECC"/>
    <w:rsid w:val="00BD038A"/>
    <w:rsid w:val="00BD0A12"/>
    <w:rsid w:val="00BD0CA8"/>
    <w:rsid w:val="00BD13B6"/>
    <w:rsid w:val="00BD148A"/>
    <w:rsid w:val="00BD189A"/>
    <w:rsid w:val="00BD2322"/>
    <w:rsid w:val="00BD2AAD"/>
    <w:rsid w:val="00BD2F69"/>
    <w:rsid w:val="00BD3347"/>
    <w:rsid w:val="00BD3750"/>
    <w:rsid w:val="00BD3DD5"/>
    <w:rsid w:val="00BD3FC1"/>
    <w:rsid w:val="00BD4162"/>
    <w:rsid w:val="00BD4E06"/>
    <w:rsid w:val="00BD5B13"/>
    <w:rsid w:val="00BD665E"/>
    <w:rsid w:val="00BD6962"/>
    <w:rsid w:val="00BD74BF"/>
    <w:rsid w:val="00BD7B85"/>
    <w:rsid w:val="00BE049C"/>
    <w:rsid w:val="00BE08B4"/>
    <w:rsid w:val="00BE1363"/>
    <w:rsid w:val="00BE198C"/>
    <w:rsid w:val="00BE33A4"/>
    <w:rsid w:val="00BE3506"/>
    <w:rsid w:val="00BE3580"/>
    <w:rsid w:val="00BE35D4"/>
    <w:rsid w:val="00BE3600"/>
    <w:rsid w:val="00BE496B"/>
    <w:rsid w:val="00BE6304"/>
    <w:rsid w:val="00BE683F"/>
    <w:rsid w:val="00BE68AC"/>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1E4"/>
    <w:rsid w:val="00C01F76"/>
    <w:rsid w:val="00C031FE"/>
    <w:rsid w:val="00C03208"/>
    <w:rsid w:val="00C0328F"/>
    <w:rsid w:val="00C034BB"/>
    <w:rsid w:val="00C03DC3"/>
    <w:rsid w:val="00C04477"/>
    <w:rsid w:val="00C05191"/>
    <w:rsid w:val="00C051EB"/>
    <w:rsid w:val="00C0643C"/>
    <w:rsid w:val="00C06E6F"/>
    <w:rsid w:val="00C07621"/>
    <w:rsid w:val="00C07709"/>
    <w:rsid w:val="00C107FE"/>
    <w:rsid w:val="00C112B8"/>
    <w:rsid w:val="00C11FE0"/>
    <w:rsid w:val="00C12A0B"/>
    <w:rsid w:val="00C13553"/>
    <w:rsid w:val="00C140BF"/>
    <w:rsid w:val="00C15DDF"/>
    <w:rsid w:val="00C1657C"/>
    <w:rsid w:val="00C16868"/>
    <w:rsid w:val="00C16E49"/>
    <w:rsid w:val="00C16E73"/>
    <w:rsid w:val="00C175D0"/>
    <w:rsid w:val="00C17CE3"/>
    <w:rsid w:val="00C20707"/>
    <w:rsid w:val="00C2080A"/>
    <w:rsid w:val="00C20873"/>
    <w:rsid w:val="00C20F90"/>
    <w:rsid w:val="00C21C1E"/>
    <w:rsid w:val="00C2309E"/>
    <w:rsid w:val="00C23AD1"/>
    <w:rsid w:val="00C24835"/>
    <w:rsid w:val="00C24D6D"/>
    <w:rsid w:val="00C24F59"/>
    <w:rsid w:val="00C25236"/>
    <w:rsid w:val="00C254CA"/>
    <w:rsid w:val="00C25753"/>
    <w:rsid w:val="00C26CBF"/>
    <w:rsid w:val="00C272FC"/>
    <w:rsid w:val="00C27A1B"/>
    <w:rsid w:val="00C30C04"/>
    <w:rsid w:val="00C3177F"/>
    <w:rsid w:val="00C31CF6"/>
    <w:rsid w:val="00C31FDE"/>
    <w:rsid w:val="00C32264"/>
    <w:rsid w:val="00C33056"/>
    <w:rsid w:val="00C340B7"/>
    <w:rsid w:val="00C34503"/>
    <w:rsid w:val="00C3484D"/>
    <w:rsid w:val="00C34C2C"/>
    <w:rsid w:val="00C3548F"/>
    <w:rsid w:val="00C35EE0"/>
    <w:rsid w:val="00C365F7"/>
    <w:rsid w:val="00C36BD8"/>
    <w:rsid w:val="00C3730A"/>
    <w:rsid w:val="00C37614"/>
    <w:rsid w:val="00C37CFA"/>
    <w:rsid w:val="00C40E04"/>
    <w:rsid w:val="00C412CD"/>
    <w:rsid w:val="00C4198A"/>
    <w:rsid w:val="00C42A9F"/>
    <w:rsid w:val="00C431BE"/>
    <w:rsid w:val="00C44069"/>
    <w:rsid w:val="00C4470B"/>
    <w:rsid w:val="00C4512C"/>
    <w:rsid w:val="00C45FFF"/>
    <w:rsid w:val="00C46133"/>
    <w:rsid w:val="00C46220"/>
    <w:rsid w:val="00C466BB"/>
    <w:rsid w:val="00C466F7"/>
    <w:rsid w:val="00C47194"/>
    <w:rsid w:val="00C471A9"/>
    <w:rsid w:val="00C47372"/>
    <w:rsid w:val="00C50113"/>
    <w:rsid w:val="00C5028D"/>
    <w:rsid w:val="00C50512"/>
    <w:rsid w:val="00C509D1"/>
    <w:rsid w:val="00C511A8"/>
    <w:rsid w:val="00C52C57"/>
    <w:rsid w:val="00C5351C"/>
    <w:rsid w:val="00C53A34"/>
    <w:rsid w:val="00C54875"/>
    <w:rsid w:val="00C54FC4"/>
    <w:rsid w:val="00C552DA"/>
    <w:rsid w:val="00C55B6F"/>
    <w:rsid w:val="00C5622F"/>
    <w:rsid w:val="00C563B3"/>
    <w:rsid w:val="00C56429"/>
    <w:rsid w:val="00C564C6"/>
    <w:rsid w:val="00C601E8"/>
    <w:rsid w:val="00C607DE"/>
    <w:rsid w:val="00C609F8"/>
    <w:rsid w:val="00C61153"/>
    <w:rsid w:val="00C61994"/>
    <w:rsid w:val="00C61ED2"/>
    <w:rsid w:val="00C6232C"/>
    <w:rsid w:val="00C6266C"/>
    <w:rsid w:val="00C6422D"/>
    <w:rsid w:val="00C64426"/>
    <w:rsid w:val="00C64AF9"/>
    <w:rsid w:val="00C658DA"/>
    <w:rsid w:val="00C6747B"/>
    <w:rsid w:val="00C73837"/>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B47"/>
    <w:rsid w:val="00C82067"/>
    <w:rsid w:val="00C82366"/>
    <w:rsid w:val="00C8241A"/>
    <w:rsid w:val="00C8252B"/>
    <w:rsid w:val="00C826DB"/>
    <w:rsid w:val="00C82B33"/>
    <w:rsid w:val="00C83659"/>
    <w:rsid w:val="00C83DFF"/>
    <w:rsid w:val="00C849A3"/>
    <w:rsid w:val="00C84BE5"/>
    <w:rsid w:val="00C851F0"/>
    <w:rsid w:val="00C8579C"/>
    <w:rsid w:val="00C857CC"/>
    <w:rsid w:val="00C85E3C"/>
    <w:rsid w:val="00C862AB"/>
    <w:rsid w:val="00C87047"/>
    <w:rsid w:val="00C87792"/>
    <w:rsid w:val="00C87794"/>
    <w:rsid w:val="00C87EE0"/>
    <w:rsid w:val="00C900EE"/>
    <w:rsid w:val="00C9011D"/>
    <w:rsid w:val="00C9095B"/>
    <w:rsid w:val="00C90BCB"/>
    <w:rsid w:val="00C91864"/>
    <w:rsid w:val="00C91A76"/>
    <w:rsid w:val="00C91DB1"/>
    <w:rsid w:val="00C92776"/>
    <w:rsid w:val="00C92C25"/>
    <w:rsid w:val="00C9314E"/>
    <w:rsid w:val="00C9354E"/>
    <w:rsid w:val="00C93ACE"/>
    <w:rsid w:val="00C94553"/>
    <w:rsid w:val="00C94E36"/>
    <w:rsid w:val="00C94F6D"/>
    <w:rsid w:val="00C953B7"/>
    <w:rsid w:val="00C95B21"/>
    <w:rsid w:val="00C95CCC"/>
    <w:rsid w:val="00C95F59"/>
    <w:rsid w:val="00C96550"/>
    <w:rsid w:val="00C969A6"/>
    <w:rsid w:val="00C978E8"/>
    <w:rsid w:val="00CA05C8"/>
    <w:rsid w:val="00CA14A2"/>
    <w:rsid w:val="00CA19B2"/>
    <w:rsid w:val="00CA2554"/>
    <w:rsid w:val="00CA2C4B"/>
    <w:rsid w:val="00CA319A"/>
    <w:rsid w:val="00CA36CC"/>
    <w:rsid w:val="00CA39CE"/>
    <w:rsid w:val="00CA3D22"/>
    <w:rsid w:val="00CA4E8B"/>
    <w:rsid w:val="00CA5455"/>
    <w:rsid w:val="00CA5CB5"/>
    <w:rsid w:val="00CA68A8"/>
    <w:rsid w:val="00CA6FA0"/>
    <w:rsid w:val="00CA77E0"/>
    <w:rsid w:val="00CA78BB"/>
    <w:rsid w:val="00CA7A3B"/>
    <w:rsid w:val="00CB0547"/>
    <w:rsid w:val="00CB08D8"/>
    <w:rsid w:val="00CB0AA4"/>
    <w:rsid w:val="00CB112D"/>
    <w:rsid w:val="00CB17BC"/>
    <w:rsid w:val="00CB356C"/>
    <w:rsid w:val="00CB35B4"/>
    <w:rsid w:val="00CB3AC5"/>
    <w:rsid w:val="00CB3FCE"/>
    <w:rsid w:val="00CB4AF8"/>
    <w:rsid w:val="00CB600F"/>
    <w:rsid w:val="00CB678B"/>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B59"/>
    <w:rsid w:val="00CC2FB1"/>
    <w:rsid w:val="00CC358F"/>
    <w:rsid w:val="00CC44F0"/>
    <w:rsid w:val="00CC45C9"/>
    <w:rsid w:val="00CC4B44"/>
    <w:rsid w:val="00CC501E"/>
    <w:rsid w:val="00CC6023"/>
    <w:rsid w:val="00CC618C"/>
    <w:rsid w:val="00CC635B"/>
    <w:rsid w:val="00CC65A4"/>
    <w:rsid w:val="00CC6AF2"/>
    <w:rsid w:val="00CC70D9"/>
    <w:rsid w:val="00CC720B"/>
    <w:rsid w:val="00CC769E"/>
    <w:rsid w:val="00CC7A58"/>
    <w:rsid w:val="00CC7C3C"/>
    <w:rsid w:val="00CC7E96"/>
    <w:rsid w:val="00CC7EE9"/>
    <w:rsid w:val="00CD017D"/>
    <w:rsid w:val="00CD06D8"/>
    <w:rsid w:val="00CD0938"/>
    <w:rsid w:val="00CD1BD6"/>
    <w:rsid w:val="00CD23BC"/>
    <w:rsid w:val="00CD2658"/>
    <w:rsid w:val="00CD2E32"/>
    <w:rsid w:val="00CD3406"/>
    <w:rsid w:val="00CD3B04"/>
    <w:rsid w:val="00CD3F12"/>
    <w:rsid w:val="00CD522F"/>
    <w:rsid w:val="00CD53CE"/>
    <w:rsid w:val="00CD5446"/>
    <w:rsid w:val="00CD58BF"/>
    <w:rsid w:val="00CD5A2B"/>
    <w:rsid w:val="00CD5B24"/>
    <w:rsid w:val="00CD626D"/>
    <w:rsid w:val="00CD6861"/>
    <w:rsid w:val="00CD68D0"/>
    <w:rsid w:val="00CD6F4D"/>
    <w:rsid w:val="00CE01A0"/>
    <w:rsid w:val="00CE0240"/>
    <w:rsid w:val="00CE040C"/>
    <w:rsid w:val="00CE1340"/>
    <w:rsid w:val="00CE1DA6"/>
    <w:rsid w:val="00CE3AE0"/>
    <w:rsid w:val="00CE4063"/>
    <w:rsid w:val="00CE48B3"/>
    <w:rsid w:val="00CE5216"/>
    <w:rsid w:val="00CE5566"/>
    <w:rsid w:val="00CE6576"/>
    <w:rsid w:val="00CE6623"/>
    <w:rsid w:val="00CE6D64"/>
    <w:rsid w:val="00CE761D"/>
    <w:rsid w:val="00CE7ACC"/>
    <w:rsid w:val="00CE7DCD"/>
    <w:rsid w:val="00CF0343"/>
    <w:rsid w:val="00CF0C40"/>
    <w:rsid w:val="00CF0DFA"/>
    <w:rsid w:val="00CF126C"/>
    <w:rsid w:val="00CF15F2"/>
    <w:rsid w:val="00CF2131"/>
    <w:rsid w:val="00CF2513"/>
    <w:rsid w:val="00CF3823"/>
    <w:rsid w:val="00CF3F0E"/>
    <w:rsid w:val="00CF4459"/>
    <w:rsid w:val="00CF4EBF"/>
    <w:rsid w:val="00CF4F77"/>
    <w:rsid w:val="00CF5017"/>
    <w:rsid w:val="00CF5561"/>
    <w:rsid w:val="00CF5C20"/>
    <w:rsid w:val="00CF5DA4"/>
    <w:rsid w:val="00CF60EA"/>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DF"/>
    <w:rsid w:val="00D039F8"/>
    <w:rsid w:val="00D03D8B"/>
    <w:rsid w:val="00D04873"/>
    <w:rsid w:val="00D04A11"/>
    <w:rsid w:val="00D05274"/>
    <w:rsid w:val="00D05461"/>
    <w:rsid w:val="00D058EE"/>
    <w:rsid w:val="00D06180"/>
    <w:rsid w:val="00D066B7"/>
    <w:rsid w:val="00D06B02"/>
    <w:rsid w:val="00D06E1E"/>
    <w:rsid w:val="00D0792C"/>
    <w:rsid w:val="00D10F44"/>
    <w:rsid w:val="00D111A1"/>
    <w:rsid w:val="00D112A4"/>
    <w:rsid w:val="00D11D61"/>
    <w:rsid w:val="00D125B0"/>
    <w:rsid w:val="00D12955"/>
    <w:rsid w:val="00D12B57"/>
    <w:rsid w:val="00D132C7"/>
    <w:rsid w:val="00D13836"/>
    <w:rsid w:val="00D13AFB"/>
    <w:rsid w:val="00D143C1"/>
    <w:rsid w:val="00D1583A"/>
    <w:rsid w:val="00D1688F"/>
    <w:rsid w:val="00D169DF"/>
    <w:rsid w:val="00D176B4"/>
    <w:rsid w:val="00D17829"/>
    <w:rsid w:val="00D17F9D"/>
    <w:rsid w:val="00D20B17"/>
    <w:rsid w:val="00D21094"/>
    <w:rsid w:val="00D210AF"/>
    <w:rsid w:val="00D212AF"/>
    <w:rsid w:val="00D21A81"/>
    <w:rsid w:val="00D21B6E"/>
    <w:rsid w:val="00D23961"/>
    <w:rsid w:val="00D239BA"/>
    <w:rsid w:val="00D23D88"/>
    <w:rsid w:val="00D24A54"/>
    <w:rsid w:val="00D25402"/>
    <w:rsid w:val="00D254CB"/>
    <w:rsid w:val="00D25729"/>
    <w:rsid w:val="00D2589D"/>
    <w:rsid w:val="00D2626D"/>
    <w:rsid w:val="00D26558"/>
    <w:rsid w:val="00D27B46"/>
    <w:rsid w:val="00D27D20"/>
    <w:rsid w:val="00D30194"/>
    <w:rsid w:val="00D30B7C"/>
    <w:rsid w:val="00D31536"/>
    <w:rsid w:val="00D31594"/>
    <w:rsid w:val="00D31772"/>
    <w:rsid w:val="00D3199C"/>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0A16"/>
    <w:rsid w:val="00D41176"/>
    <w:rsid w:val="00D4136C"/>
    <w:rsid w:val="00D41917"/>
    <w:rsid w:val="00D424FF"/>
    <w:rsid w:val="00D42CE4"/>
    <w:rsid w:val="00D43D7D"/>
    <w:rsid w:val="00D445BA"/>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37E"/>
    <w:rsid w:val="00D5152D"/>
    <w:rsid w:val="00D5172D"/>
    <w:rsid w:val="00D51909"/>
    <w:rsid w:val="00D5270E"/>
    <w:rsid w:val="00D52B24"/>
    <w:rsid w:val="00D52FA3"/>
    <w:rsid w:val="00D530C3"/>
    <w:rsid w:val="00D538E9"/>
    <w:rsid w:val="00D541E6"/>
    <w:rsid w:val="00D543C5"/>
    <w:rsid w:val="00D5568D"/>
    <w:rsid w:val="00D56C7E"/>
    <w:rsid w:val="00D56D6D"/>
    <w:rsid w:val="00D60114"/>
    <w:rsid w:val="00D607C8"/>
    <w:rsid w:val="00D60F31"/>
    <w:rsid w:val="00D6175E"/>
    <w:rsid w:val="00D6227E"/>
    <w:rsid w:val="00D6299A"/>
    <w:rsid w:val="00D63356"/>
    <w:rsid w:val="00D634A3"/>
    <w:rsid w:val="00D63582"/>
    <w:rsid w:val="00D641D2"/>
    <w:rsid w:val="00D642BB"/>
    <w:rsid w:val="00D65962"/>
    <w:rsid w:val="00D65B4C"/>
    <w:rsid w:val="00D66761"/>
    <w:rsid w:val="00D66A81"/>
    <w:rsid w:val="00D6762D"/>
    <w:rsid w:val="00D67677"/>
    <w:rsid w:val="00D67981"/>
    <w:rsid w:val="00D67D85"/>
    <w:rsid w:val="00D703B1"/>
    <w:rsid w:val="00D70957"/>
    <w:rsid w:val="00D70B3A"/>
    <w:rsid w:val="00D717C7"/>
    <w:rsid w:val="00D727C0"/>
    <w:rsid w:val="00D7292F"/>
    <w:rsid w:val="00D73403"/>
    <w:rsid w:val="00D73CAA"/>
    <w:rsid w:val="00D756D2"/>
    <w:rsid w:val="00D764F3"/>
    <w:rsid w:val="00D76612"/>
    <w:rsid w:val="00D77EA5"/>
    <w:rsid w:val="00D80BAE"/>
    <w:rsid w:val="00D80F51"/>
    <w:rsid w:val="00D817A8"/>
    <w:rsid w:val="00D81E2C"/>
    <w:rsid w:val="00D820DE"/>
    <w:rsid w:val="00D825D3"/>
    <w:rsid w:val="00D82CAB"/>
    <w:rsid w:val="00D83045"/>
    <w:rsid w:val="00D83BC6"/>
    <w:rsid w:val="00D83F7B"/>
    <w:rsid w:val="00D83FEE"/>
    <w:rsid w:val="00D85382"/>
    <w:rsid w:val="00D8565C"/>
    <w:rsid w:val="00D8579F"/>
    <w:rsid w:val="00D858E3"/>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182"/>
    <w:rsid w:val="00D93497"/>
    <w:rsid w:val="00D93A90"/>
    <w:rsid w:val="00D93B5D"/>
    <w:rsid w:val="00D93F5A"/>
    <w:rsid w:val="00D94021"/>
    <w:rsid w:val="00D94DBB"/>
    <w:rsid w:val="00D961DD"/>
    <w:rsid w:val="00D96294"/>
    <w:rsid w:val="00D9672B"/>
    <w:rsid w:val="00D96B5D"/>
    <w:rsid w:val="00D974F2"/>
    <w:rsid w:val="00D97576"/>
    <w:rsid w:val="00D97A92"/>
    <w:rsid w:val="00DA0A51"/>
    <w:rsid w:val="00DA0B3F"/>
    <w:rsid w:val="00DA0D31"/>
    <w:rsid w:val="00DA0DA1"/>
    <w:rsid w:val="00DA295B"/>
    <w:rsid w:val="00DA2A60"/>
    <w:rsid w:val="00DA2B4C"/>
    <w:rsid w:val="00DA2C67"/>
    <w:rsid w:val="00DA33A6"/>
    <w:rsid w:val="00DA3D20"/>
    <w:rsid w:val="00DA4150"/>
    <w:rsid w:val="00DA4231"/>
    <w:rsid w:val="00DA5557"/>
    <w:rsid w:val="00DA55E7"/>
    <w:rsid w:val="00DA5B47"/>
    <w:rsid w:val="00DA5DC1"/>
    <w:rsid w:val="00DA60B6"/>
    <w:rsid w:val="00DA64DA"/>
    <w:rsid w:val="00DA675D"/>
    <w:rsid w:val="00DA68C2"/>
    <w:rsid w:val="00DA694B"/>
    <w:rsid w:val="00DA788E"/>
    <w:rsid w:val="00DB005D"/>
    <w:rsid w:val="00DB01FF"/>
    <w:rsid w:val="00DB0AA3"/>
    <w:rsid w:val="00DB1086"/>
    <w:rsid w:val="00DB1A10"/>
    <w:rsid w:val="00DB1C84"/>
    <w:rsid w:val="00DB2056"/>
    <w:rsid w:val="00DB2359"/>
    <w:rsid w:val="00DB2D99"/>
    <w:rsid w:val="00DB30A9"/>
    <w:rsid w:val="00DB3155"/>
    <w:rsid w:val="00DB3236"/>
    <w:rsid w:val="00DB36E7"/>
    <w:rsid w:val="00DB38DD"/>
    <w:rsid w:val="00DB3D5D"/>
    <w:rsid w:val="00DB4DA6"/>
    <w:rsid w:val="00DB53A6"/>
    <w:rsid w:val="00DB5BB9"/>
    <w:rsid w:val="00DB6301"/>
    <w:rsid w:val="00DB745E"/>
    <w:rsid w:val="00DB76CA"/>
    <w:rsid w:val="00DB77BC"/>
    <w:rsid w:val="00DB7ED8"/>
    <w:rsid w:val="00DC095E"/>
    <w:rsid w:val="00DC0CAD"/>
    <w:rsid w:val="00DC1F76"/>
    <w:rsid w:val="00DC32BA"/>
    <w:rsid w:val="00DC3424"/>
    <w:rsid w:val="00DC35CE"/>
    <w:rsid w:val="00DC5F07"/>
    <w:rsid w:val="00DC638D"/>
    <w:rsid w:val="00DC693C"/>
    <w:rsid w:val="00DC6BFB"/>
    <w:rsid w:val="00DC6C02"/>
    <w:rsid w:val="00DC7136"/>
    <w:rsid w:val="00DC7304"/>
    <w:rsid w:val="00DC74D2"/>
    <w:rsid w:val="00DC78E7"/>
    <w:rsid w:val="00DC7BB2"/>
    <w:rsid w:val="00DD0308"/>
    <w:rsid w:val="00DD2AF1"/>
    <w:rsid w:val="00DD3F44"/>
    <w:rsid w:val="00DD4043"/>
    <w:rsid w:val="00DD48E0"/>
    <w:rsid w:val="00DD5AD1"/>
    <w:rsid w:val="00DD5BD9"/>
    <w:rsid w:val="00DD5BF8"/>
    <w:rsid w:val="00DD64BB"/>
    <w:rsid w:val="00DD64D5"/>
    <w:rsid w:val="00DD6681"/>
    <w:rsid w:val="00DD679C"/>
    <w:rsid w:val="00DD6CFF"/>
    <w:rsid w:val="00DD73DB"/>
    <w:rsid w:val="00DD7431"/>
    <w:rsid w:val="00DD74FE"/>
    <w:rsid w:val="00DD78E0"/>
    <w:rsid w:val="00DD7A9F"/>
    <w:rsid w:val="00DE02A1"/>
    <w:rsid w:val="00DE04DA"/>
    <w:rsid w:val="00DE098B"/>
    <w:rsid w:val="00DE161C"/>
    <w:rsid w:val="00DE214F"/>
    <w:rsid w:val="00DE304F"/>
    <w:rsid w:val="00DE3254"/>
    <w:rsid w:val="00DE3C9B"/>
    <w:rsid w:val="00DE3D63"/>
    <w:rsid w:val="00DE3F8C"/>
    <w:rsid w:val="00DE49AF"/>
    <w:rsid w:val="00DE5970"/>
    <w:rsid w:val="00DE76C0"/>
    <w:rsid w:val="00DE7A5F"/>
    <w:rsid w:val="00DE7E9C"/>
    <w:rsid w:val="00DF0700"/>
    <w:rsid w:val="00DF0D34"/>
    <w:rsid w:val="00DF15A5"/>
    <w:rsid w:val="00DF1FDB"/>
    <w:rsid w:val="00DF26A4"/>
    <w:rsid w:val="00DF2D3F"/>
    <w:rsid w:val="00DF2FD6"/>
    <w:rsid w:val="00DF382A"/>
    <w:rsid w:val="00DF3A28"/>
    <w:rsid w:val="00DF3CAE"/>
    <w:rsid w:val="00DF4772"/>
    <w:rsid w:val="00DF5DA5"/>
    <w:rsid w:val="00DF5DBE"/>
    <w:rsid w:val="00DF61CB"/>
    <w:rsid w:val="00DF62CA"/>
    <w:rsid w:val="00DF649B"/>
    <w:rsid w:val="00DF67D4"/>
    <w:rsid w:val="00DF7788"/>
    <w:rsid w:val="00DF7E59"/>
    <w:rsid w:val="00E00C7D"/>
    <w:rsid w:val="00E01147"/>
    <w:rsid w:val="00E0121E"/>
    <w:rsid w:val="00E01739"/>
    <w:rsid w:val="00E018DF"/>
    <w:rsid w:val="00E01B9F"/>
    <w:rsid w:val="00E01E04"/>
    <w:rsid w:val="00E0250A"/>
    <w:rsid w:val="00E02563"/>
    <w:rsid w:val="00E02615"/>
    <w:rsid w:val="00E0302E"/>
    <w:rsid w:val="00E037D3"/>
    <w:rsid w:val="00E03C64"/>
    <w:rsid w:val="00E03CA7"/>
    <w:rsid w:val="00E03EA3"/>
    <w:rsid w:val="00E03FCA"/>
    <w:rsid w:val="00E0445D"/>
    <w:rsid w:val="00E04958"/>
    <w:rsid w:val="00E052CA"/>
    <w:rsid w:val="00E057A2"/>
    <w:rsid w:val="00E059DA"/>
    <w:rsid w:val="00E06188"/>
    <w:rsid w:val="00E07FE5"/>
    <w:rsid w:val="00E11261"/>
    <w:rsid w:val="00E11ADF"/>
    <w:rsid w:val="00E11E2C"/>
    <w:rsid w:val="00E12122"/>
    <w:rsid w:val="00E1252A"/>
    <w:rsid w:val="00E125C3"/>
    <w:rsid w:val="00E12755"/>
    <w:rsid w:val="00E13285"/>
    <w:rsid w:val="00E13416"/>
    <w:rsid w:val="00E1425D"/>
    <w:rsid w:val="00E1506A"/>
    <w:rsid w:val="00E150DF"/>
    <w:rsid w:val="00E151B7"/>
    <w:rsid w:val="00E15E91"/>
    <w:rsid w:val="00E15F3D"/>
    <w:rsid w:val="00E171B6"/>
    <w:rsid w:val="00E200B0"/>
    <w:rsid w:val="00E20572"/>
    <w:rsid w:val="00E2136D"/>
    <w:rsid w:val="00E2398B"/>
    <w:rsid w:val="00E23A38"/>
    <w:rsid w:val="00E241F5"/>
    <w:rsid w:val="00E2485A"/>
    <w:rsid w:val="00E24A55"/>
    <w:rsid w:val="00E25102"/>
    <w:rsid w:val="00E2575E"/>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59C"/>
    <w:rsid w:val="00E32AAD"/>
    <w:rsid w:val="00E352A8"/>
    <w:rsid w:val="00E35438"/>
    <w:rsid w:val="00E35470"/>
    <w:rsid w:val="00E3549C"/>
    <w:rsid w:val="00E35C8A"/>
    <w:rsid w:val="00E35DDA"/>
    <w:rsid w:val="00E366E5"/>
    <w:rsid w:val="00E3754F"/>
    <w:rsid w:val="00E379EF"/>
    <w:rsid w:val="00E40345"/>
    <w:rsid w:val="00E40529"/>
    <w:rsid w:val="00E41319"/>
    <w:rsid w:val="00E4131F"/>
    <w:rsid w:val="00E415E0"/>
    <w:rsid w:val="00E4192C"/>
    <w:rsid w:val="00E419F4"/>
    <w:rsid w:val="00E41A1B"/>
    <w:rsid w:val="00E42796"/>
    <w:rsid w:val="00E435B0"/>
    <w:rsid w:val="00E4376B"/>
    <w:rsid w:val="00E439E7"/>
    <w:rsid w:val="00E4419B"/>
    <w:rsid w:val="00E4434C"/>
    <w:rsid w:val="00E44BB9"/>
    <w:rsid w:val="00E45251"/>
    <w:rsid w:val="00E466B7"/>
    <w:rsid w:val="00E4688C"/>
    <w:rsid w:val="00E46E54"/>
    <w:rsid w:val="00E47488"/>
    <w:rsid w:val="00E478E9"/>
    <w:rsid w:val="00E47BB0"/>
    <w:rsid w:val="00E47C4C"/>
    <w:rsid w:val="00E47E00"/>
    <w:rsid w:val="00E50301"/>
    <w:rsid w:val="00E505F0"/>
    <w:rsid w:val="00E50940"/>
    <w:rsid w:val="00E50F2F"/>
    <w:rsid w:val="00E5130C"/>
    <w:rsid w:val="00E52CAA"/>
    <w:rsid w:val="00E531DA"/>
    <w:rsid w:val="00E533B8"/>
    <w:rsid w:val="00E53959"/>
    <w:rsid w:val="00E54073"/>
    <w:rsid w:val="00E5444F"/>
    <w:rsid w:val="00E5448F"/>
    <w:rsid w:val="00E546FF"/>
    <w:rsid w:val="00E55350"/>
    <w:rsid w:val="00E5588F"/>
    <w:rsid w:val="00E55A24"/>
    <w:rsid w:val="00E56B11"/>
    <w:rsid w:val="00E56C2B"/>
    <w:rsid w:val="00E5746A"/>
    <w:rsid w:val="00E60C22"/>
    <w:rsid w:val="00E613F5"/>
    <w:rsid w:val="00E61C45"/>
    <w:rsid w:val="00E61F41"/>
    <w:rsid w:val="00E62510"/>
    <w:rsid w:val="00E63065"/>
    <w:rsid w:val="00E640D1"/>
    <w:rsid w:val="00E64642"/>
    <w:rsid w:val="00E650FF"/>
    <w:rsid w:val="00E65851"/>
    <w:rsid w:val="00E659FD"/>
    <w:rsid w:val="00E662D6"/>
    <w:rsid w:val="00E66437"/>
    <w:rsid w:val="00E6680E"/>
    <w:rsid w:val="00E67177"/>
    <w:rsid w:val="00E671B6"/>
    <w:rsid w:val="00E6732D"/>
    <w:rsid w:val="00E673C5"/>
    <w:rsid w:val="00E707FA"/>
    <w:rsid w:val="00E70FE9"/>
    <w:rsid w:val="00E71068"/>
    <w:rsid w:val="00E71DF6"/>
    <w:rsid w:val="00E720FD"/>
    <w:rsid w:val="00E72E1D"/>
    <w:rsid w:val="00E731D0"/>
    <w:rsid w:val="00E74BBD"/>
    <w:rsid w:val="00E7569F"/>
    <w:rsid w:val="00E75C3E"/>
    <w:rsid w:val="00E75F66"/>
    <w:rsid w:val="00E76085"/>
    <w:rsid w:val="00E77739"/>
    <w:rsid w:val="00E8009A"/>
    <w:rsid w:val="00E80593"/>
    <w:rsid w:val="00E80906"/>
    <w:rsid w:val="00E81090"/>
    <w:rsid w:val="00E81E01"/>
    <w:rsid w:val="00E81E9A"/>
    <w:rsid w:val="00E82130"/>
    <w:rsid w:val="00E8312E"/>
    <w:rsid w:val="00E84472"/>
    <w:rsid w:val="00E84B8B"/>
    <w:rsid w:val="00E8546B"/>
    <w:rsid w:val="00E86CE7"/>
    <w:rsid w:val="00E873AE"/>
    <w:rsid w:val="00E87A7B"/>
    <w:rsid w:val="00E90D5B"/>
    <w:rsid w:val="00E91011"/>
    <w:rsid w:val="00E911CA"/>
    <w:rsid w:val="00E9188F"/>
    <w:rsid w:val="00E920C1"/>
    <w:rsid w:val="00E927DD"/>
    <w:rsid w:val="00E92A06"/>
    <w:rsid w:val="00E937B2"/>
    <w:rsid w:val="00E93E07"/>
    <w:rsid w:val="00E93F3C"/>
    <w:rsid w:val="00E940CF"/>
    <w:rsid w:val="00E9413B"/>
    <w:rsid w:val="00E9418C"/>
    <w:rsid w:val="00E941C5"/>
    <w:rsid w:val="00E947B2"/>
    <w:rsid w:val="00E948DE"/>
    <w:rsid w:val="00E94B0E"/>
    <w:rsid w:val="00E95090"/>
    <w:rsid w:val="00E96E52"/>
    <w:rsid w:val="00E97186"/>
    <w:rsid w:val="00E973A0"/>
    <w:rsid w:val="00E97F9C"/>
    <w:rsid w:val="00EA053C"/>
    <w:rsid w:val="00EA1260"/>
    <w:rsid w:val="00EA126C"/>
    <w:rsid w:val="00EA376F"/>
    <w:rsid w:val="00EA4729"/>
    <w:rsid w:val="00EA488E"/>
    <w:rsid w:val="00EA4905"/>
    <w:rsid w:val="00EA593F"/>
    <w:rsid w:val="00EA629F"/>
    <w:rsid w:val="00EA7016"/>
    <w:rsid w:val="00EB08DB"/>
    <w:rsid w:val="00EB0FBB"/>
    <w:rsid w:val="00EB12F6"/>
    <w:rsid w:val="00EB1AED"/>
    <w:rsid w:val="00EB1E1C"/>
    <w:rsid w:val="00EB1E46"/>
    <w:rsid w:val="00EB2355"/>
    <w:rsid w:val="00EB268F"/>
    <w:rsid w:val="00EB27F3"/>
    <w:rsid w:val="00EB2A76"/>
    <w:rsid w:val="00EB33CC"/>
    <w:rsid w:val="00EB3A27"/>
    <w:rsid w:val="00EB445A"/>
    <w:rsid w:val="00EB4869"/>
    <w:rsid w:val="00EB542A"/>
    <w:rsid w:val="00EB5DF0"/>
    <w:rsid w:val="00EB607A"/>
    <w:rsid w:val="00EB6160"/>
    <w:rsid w:val="00EB69B5"/>
    <w:rsid w:val="00EB6DDC"/>
    <w:rsid w:val="00EB7351"/>
    <w:rsid w:val="00EB74EB"/>
    <w:rsid w:val="00EB79F6"/>
    <w:rsid w:val="00EC274C"/>
    <w:rsid w:val="00EC3448"/>
    <w:rsid w:val="00EC3F30"/>
    <w:rsid w:val="00EC406B"/>
    <w:rsid w:val="00EC4215"/>
    <w:rsid w:val="00EC5740"/>
    <w:rsid w:val="00EC5875"/>
    <w:rsid w:val="00EC69BB"/>
    <w:rsid w:val="00EC7868"/>
    <w:rsid w:val="00ED03BF"/>
    <w:rsid w:val="00ED050C"/>
    <w:rsid w:val="00ED053C"/>
    <w:rsid w:val="00ED084D"/>
    <w:rsid w:val="00ED16A2"/>
    <w:rsid w:val="00ED2023"/>
    <w:rsid w:val="00ED3113"/>
    <w:rsid w:val="00ED3FD8"/>
    <w:rsid w:val="00ED403F"/>
    <w:rsid w:val="00ED410F"/>
    <w:rsid w:val="00ED43EA"/>
    <w:rsid w:val="00ED5D9F"/>
    <w:rsid w:val="00ED63DB"/>
    <w:rsid w:val="00ED6E90"/>
    <w:rsid w:val="00ED7278"/>
    <w:rsid w:val="00ED7321"/>
    <w:rsid w:val="00ED767D"/>
    <w:rsid w:val="00EE0157"/>
    <w:rsid w:val="00EE09A8"/>
    <w:rsid w:val="00EE0D91"/>
    <w:rsid w:val="00EE172A"/>
    <w:rsid w:val="00EE22F4"/>
    <w:rsid w:val="00EE2388"/>
    <w:rsid w:val="00EE2BBE"/>
    <w:rsid w:val="00EE3273"/>
    <w:rsid w:val="00EE3FB0"/>
    <w:rsid w:val="00EE4091"/>
    <w:rsid w:val="00EE5829"/>
    <w:rsid w:val="00EE5EA3"/>
    <w:rsid w:val="00EE6877"/>
    <w:rsid w:val="00EE6D81"/>
    <w:rsid w:val="00EE7089"/>
    <w:rsid w:val="00EE7553"/>
    <w:rsid w:val="00EE7584"/>
    <w:rsid w:val="00EF151B"/>
    <w:rsid w:val="00EF15E7"/>
    <w:rsid w:val="00EF2841"/>
    <w:rsid w:val="00EF2C71"/>
    <w:rsid w:val="00EF2D6D"/>
    <w:rsid w:val="00EF2FD9"/>
    <w:rsid w:val="00EF304B"/>
    <w:rsid w:val="00EF3BE3"/>
    <w:rsid w:val="00EF4C76"/>
    <w:rsid w:val="00EF4C8B"/>
    <w:rsid w:val="00EF53F7"/>
    <w:rsid w:val="00EF5428"/>
    <w:rsid w:val="00EF617B"/>
    <w:rsid w:val="00EF6A6B"/>
    <w:rsid w:val="00EF6AC9"/>
    <w:rsid w:val="00EF7303"/>
    <w:rsid w:val="00EF7EDA"/>
    <w:rsid w:val="00F002F3"/>
    <w:rsid w:val="00F00E5C"/>
    <w:rsid w:val="00F016D1"/>
    <w:rsid w:val="00F02301"/>
    <w:rsid w:val="00F0234D"/>
    <w:rsid w:val="00F02E91"/>
    <w:rsid w:val="00F0313E"/>
    <w:rsid w:val="00F03BBE"/>
    <w:rsid w:val="00F04689"/>
    <w:rsid w:val="00F047D9"/>
    <w:rsid w:val="00F04D2A"/>
    <w:rsid w:val="00F051C3"/>
    <w:rsid w:val="00F05341"/>
    <w:rsid w:val="00F061FA"/>
    <w:rsid w:val="00F07459"/>
    <w:rsid w:val="00F07760"/>
    <w:rsid w:val="00F07F90"/>
    <w:rsid w:val="00F1030C"/>
    <w:rsid w:val="00F103F8"/>
    <w:rsid w:val="00F107AE"/>
    <w:rsid w:val="00F10B38"/>
    <w:rsid w:val="00F10D73"/>
    <w:rsid w:val="00F11071"/>
    <w:rsid w:val="00F117C5"/>
    <w:rsid w:val="00F119C1"/>
    <w:rsid w:val="00F11B4F"/>
    <w:rsid w:val="00F11F17"/>
    <w:rsid w:val="00F12682"/>
    <w:rsid w:val="00F12B0A"/>
    <w:rsid w:val="00F12D34"/>
    <w:rsid w:val="00F1423B"/>
    <w:rsid w:val="00F1504C"/>
    <w:rsid w:val="00F150E5"/>
    <w:rsid w:val="00F15C19"/>
    <w:rsid w:val="00F15CDC"/>
    <w:rsid w:val="00F15E80"/>
    <w:rsid w:val="00F15F1D"/>
    <w:rsid w:val="00F163FE"/>
    <w:rsid w:val="00F1698B"/>
    <w:rsid w:val="00F16BB3"/>
    <w:rsid w:val="00F20C0B"/>
    <w:rsid w:val="00F20F8D"/>
    <w:rsid w:val="00F21317"/>
    <w:rsid w:val="00F215D3"/>
    <w:rsid w:val="00F21E23"/>
    <w:rsid w:val="00F2230B"/>
    <w:rsid w:val="00F229F8"/>
    <w:rsid w:val="00F22DAF"/>
    <w:rsid w:val="00F23CA8"/>
    <w:rsid w:val="00F23CC5"/>
    <w:rsid w:val="00F23E90"/>
    <w:rsid w:val="00F23EE5"/>
    <w:rsid w:val="00F25185"/>
    <w:rsid w:val="00F2546A"/>
    <w:rsid w:val="00F254FF"/>
    <w:rsid w:val="00F25778"/>
    <w:rsid w:val="00F26D7B"/>
    <w:rsid w:val="00F27BFF"/>
    <w:rsid w:val="00F27C1E"/>
    <w:rsid w:val="00F3019D"/>
    <w:rsid w:val="00F30D3B"/>
    <w:rsid w:val="00F30DAF"/>
    <w:rsid w:val="00F30F04"/>
    <w:rsid w:val="00F31B97"/>
    <w:rsid w:val="00F31C81"/>
    <w:rsid w:val="00F3247E"/>
    <w:rsid w:val="00F32B52"/>
    <w:rsid w:val="00F33614"/>
    <w:rsid w:val="00F35891"/>
    <w:rsid w:val="00F36EBD"/>
    <w:rsid w:val="00F4025B"/>
    <w:rsid w:val="00F4053C"/>
    <w:rsid w:val="00F406FB"/>
    <w:rsid w:val="00F40C59"/>
    <w:rsid w:val="00F40EE5"/>
    <w:rsid w:val="00F40F3C"/>
    <w:rsid w:val="00F40FCE"/>
    <w:rsid w:val="00F40FDC"/>
    <w:rsid w:val="00F41CC8"/>
    <w:rsid w:val="00F42522"/>
    <w:rsid w:val="00F425C9"/>
    <w:rsid w:val="00F4409F"/>
    <w:rsid w:val="00F447CD"/>
    <w:rsid w:val="00F4568C"/>
    <w:rsid w:val="00F4598D"/>
    <w:rsid w:val="00F46917"/>
    <w:rsid w:val="00F46918"/>
    <w:rsid w:val="00F4695D"/>
    <w:rsid w:val="00F46974"/>
    <w:rsid w:val="00F46CA6"/>
    <w:rsid w:val="00F46E22"/>
    <w:rsid w:val="00F47A79"/>
    <w:rsid w:val="00F47B04"/>
    <w:rsid w:val="00F50AAA"/>
    <w:rsid w:val="00F50D6A"/>
    <w:rsid w:val="00F523D0"/>
    <w:rsid w:val="00F52410"/>
    <w:rsid w:val="00F525BE"/>
    <w:rsid w:val="00F539C7"/>
    <w:rsid w:val="00F53D54"/>
    <w:rsid w:val="00F544B0"/>
    <w:rsid w:val="00F54E06"/>
    <w:rsid w:val="00F5512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6D86"/>
    <w:rsid w:val="00F6725D"/>
    <w:rsid w:val="00F67C01"/>
    <w:rsid w:val="00F67CFA"/>
    <w:rsid w:val="00F67E06"/>
    <w:rsid w:val="00F67E99"/>
    <w:rsid w:val="00F70B98"/>
    <w:rsid w:val="00F71492"/>
    <w:rsid w:val="00F714BD"/>
    <w:rsid w:val="00F71A83"/>
    <w:rsid w:val="00F71D71"/>
    <w:rsid w:val="00F72A8F"/>
    <w:rsid w:val="00F72A9E"/>
    <w:rsid w:val="00F72C15"/>
    <w:rsid w:val="00F73080"/>
    <w:rsid w:val="00F730D9"/>
    <w:rsid w:val="00F7378E"/>
    <w:rsid w:val="00F73AED"/>
    <w:rsid w:val="00F7409E"/>
    <w:rsid w:val="00F7427E"/>
    <w:rsid w:val="00F74751"/>
    <w:rsid w:val="00F751AD"/>
    <w:rsid w:val="00F772A5"/>
    <w:rsid w:val="00F774DE"/>
    <w:rsid w:val="00F77E1D"/>
    <w:rsid w:val="00F820CA"/>
    <w:rsid w:val="00F82282"/>
    <w:rsid w:val="00F83E52"/>
    <w:rsid w:val="00F83F69"/>
    <w:rsid w:val="00F8406E"/>
    <w:rsid w:val="00F846EA"/>
    <w:rsid w:val="00F851D2"/>
    <w:rsid w:val="00F8603A"/>
    <w:rsid w:val="00F86EE2"/>
    <w:rsid w:val="00F87B67"/>
    <w:rsid w:val="00F87F7A"/>
    <w:rsid w:val="00F903B9"/>
    <w:rsid w:val="00F90404"/>
    <w:rsid w:val="00F90E15"/>
    <w:rsid w:val="00F90FE3"/>
    <w:rsid w:val="00F91692"/>
    <w:rsid w:val="00F91B02"/>
    <w:rsid w:val="00F9233F"/>
    <w:rsid w:val="00F92384"/>
    <w:rsid w:val="00F929FD"/>
    <w:rsid w:val="00F92BF6"/>
    <w:rsid w:val="00F92E28"/>
    <w:rsid w:val="00F93A73"/>
    <w:rsid w:val="00F93F9E"/>
    <w:rsid w:val="00F93FD5"/>
    <w:rsid w:val="00F95C3F"/>
    <w:rsid w:val="00F963AC"/>
    <w:rsid w:val="00F96CBB"/>
    <w:rsid w:val="00F96DAE"/>
    <w:rsid w:val="00F970F6"/>
    <w:rsid w:val="00F97867"/>
    <w:rsid w:val="00FA01F5"/>
    <w:rsid w:val="00FA09BD"/>
    <w:rsid w:val="00FA0B76"/>
    <w:rsid w:val="00FA288E"/>
    <w:rsid w:val="00FA32F4"/>
    <w:rsid w:val="00FA3426"/>
    <w:rsid w:val="00FA3E14"/>
    <w:rsid w:val="00FA522C"/>
    <w:rsid w:val="00FA5CD2"/>
    <w:rsid w:val="00FA688B"/>
    <w:rsid w:val="00FA6ED8"/>
    <w:rsid w:val="00FA7266"/>
    <w:rsid w:val="00FA7E00"/>
    <w:rsid w:val="00FB0027"/>
    <w:rsid w:val="00FB010A"/>
    <w:rsid w:val="00FB0FF6"/>
    <w:rsid w:val="00FB1141"/>
    <w:rsid w:val="00FB27CC"/>
    <w:rsid w:val="00FB2DD4"/>
    <w:rsid w:val="00FB3781"/>
    <w:rsid w:val="00FB3918"/>
    <w:rsid w:val="00FB3C4F"/>
    <w:rsid w:val="00FB5592"/>
    <w:rsid w:val="00FB5EE4"/>
    <w:rsid w:val="00FB600A"/>
    <w:rsid w:val="00FB640C"/>
    <w:rsid w:val="00FB73E6"/>
    <w:rsid w:val="00FC15A9"/>
    <w:rsid w:val="00FC2E27"/>
    <w:rsid w:val="00FC2F63"/>
    <w:rsid w:val="00FC307B"/>
    <w:rsid w:val="00FC3314"/>
    <w:rsid w:val="00FC366F"/>
    <w:rsid w:val="00FC39BF"/>
    <w:rsid w:val="00FC3E04"/>
    <w:rsid w:val="00FC4A95"/>
    <w:rsid w:val="00FC5715"/>
    <w:rsid w:val="00FC5BCB"/>
    <w:rsid w:val="00FC6F55"/>
    <w:rsid w:val="00FC70D9"/>
    <w:rsid w:val="00FC7F49"/>
    <w:rsid w:val="00FD0A80"/>
    <w:rsid w:val="00FD1E5F"/>
    <w:rsid w:val="00FD1EFF"/>
    <w:rsid w:val="00FD2FAF"/>
    <w:rsid w:val="00FD3715"/>
    <w:rsid w:val="00FD3ECE"/>
    <w:rsid w:val="00FD42F5"/>
    <w:rsid w:val="00FD4ABD"/>
    <w:rsid w:val="00FD4D2F"/>
    <w:rsid w:val="00FD4FA0"/>
    <w:rsid w:val="00FD64BA"/>
    <w:rsid w:val="00FD6FC9"/>
    <w:rsid w:val="00FD703F"/>
    <w:rsid w:val="00FD7584"/>
    <w:rsid w:val="00FD7979"/>
    <w:rsid w:val="00FE0298"/>
    <w:rsid w:val="00FE02A4"/>
    <w:rsid w:val="00FE0591"/>
    <w:rsid w:val="00FE0632"/>
    <w:rsid w:val="00FE09B7"/>
    <w:rsid w:val="00FE0BE8"/>
    <w:rsid w:val="00FE118B"/>
    <w:rsid w:val="00FE165F"/>
    <w:rsid w:val="00FE1A01"/>
    <w:rsid w:val="00FE1FA4"/>
    <w:rsid w:val="00FE2339"/>
    <w:rsid w:val="00FE2915"/>
    <w:rsid w:val="00FE41C3"/>
    <w:rsid w:val="00FE4546"/>
    <w:rsid w:val="00FE7938"/>
    <w:rsid w:val="00FF01FE"/>
    <w:rsid w:val="00FF068C"/>
    <w:rsid w:val="00FF0BBB"/>
    <w:rsid w:val="00FF0BDE"/>
    <w:rsid w:val="00FF0D18"/>
    <w:rsid w:val="00FF12A4"/>
    <w:rsid w:val="00FF1898"/>
    <w:rsid w:val="00FF2FF5"/>
    <w:rsid w:val="00FF3C7C"/>
    <w:rsid w:val="00FF4766"/>
    <w:rsid w:val="00FF4CE5"/>
    <w:rsid w:val="00FF56BB"/>
    <w:rsid w:val="00FF5AB1"/>
    <w:rsid w:val="00FF631B"/>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744CDF"/>
  <w15:docId w15:val="{085D66A1-9B17-4019-B06D-6D71DEC4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59C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uiPriority w:val="99"/>
    <w:rsid w:val="007C70A1"/>
    <w:pPr>
      <w:ind w:right="-2"/>
      <w:jc w:val="both"/>
    </w:pPr>
    <w:rPr>
      <w:b/>
      <w:lang w:val="x-none"/>
    </w:rPr>
  </w:style>
  <w:style w:type="character" w:customStyle="1" w:styleId="Telobesedila2Znak">
    <w:name w:val="Telo besedila 2 Znak"/>
    <w:link w:val="Telobesedila2"/>
    <w:uiPriority w:val="99"/>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99"/>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ipombabesediloZnak2">
    <w:name w:val="Pripomba – besedilo Znak2"/>
    <w:aliases w:val="Komentar - besedilo Znak1"/>
    <w:basedOn w:val="Privzetapisavaodstavka"/>
    <w:rsid w:val="00BD4162"/>
    <w:rPr>
      <w:lang w:eastAsia="en-US"/>
    </w:rPr>
  </w:style>
  <w:style w:type="paragraph" w:customStyle="1" w:styleId="pogodba">
    <w:name w:val="pogodba"/>
    <w:basedOn w:val="Navaden"/>
    <w:rsid w:val="00483554"/>
    <w:pPr>
      <w:ind w:left="454"/>
      <w:jc w:val="both"/>
    </w:pPr>
    <w:rPr>
      <w:sz w:val="24"/>
      <w:szCs w:val="24"/>
    </w:rPr>
  </w:style>
  <w:style w:type="paragraph" w:customStyle="1" w:styleId="WW-BodyText3">
    <w:name w:val="WW-Body Text 3"/>
    <w:basedOn w:val="Navaden"/>
    <w:uiPriority w:val="99"/>
    <w:rsid w:val="0048355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483554"/>
    <w:pPr>
      <w:suppressAutoHyphens/>
      <w:autoSpaceDN w:val="0"/>
      <w:spacing w:before="100" w:after="100"/>
      <w:textAlignment w:val="baseline"/>
    </w:pPr>
    <w:rPr>
      <w:rFonts w:ascii="Times New Roman" w:eastAsia="Times New Roman" w:hAnsi="Times New Roman"/>
      <w:kern w:val="3"/>
      <w:sz w:val="24"/>
      <w:szCs w:val="24"/>
    </w:rPr>
  </w:style>
  <w:style w:type="paragraph" w:styleId="Brezrazmikov">
    <w:name w:val="No Spacing"/>
    <w:link w:val="BrezrazmikovZnak"/>
    <w:uiPriority w:val="1"/>
    <w:qFormat/>
    <w:rsid w:val="00483554"/>
    <w:rPr>
      <w:sz w:val="22"/>
      <w:szCs w:val="22"/>
      <w:lang w:eastAsia="en-US"/>
    </w:rPr>
  </w:style>
  <w:style w:type="numbering" w:customStyle="1" w:styleId="Brezseznama1">
    <w:name w:val="Brez seznama1"/>
    <w:next w:val="Brezseznama"/>
    <w:uiPriority w:val="99"/>
    <w:semiHidden/>
    <w:unhideWhenUsed/>
    <w:rsid w:val="00483554"/>
  </w:style>
  <w:style w:type="character" w:customStyle="1" w:styleId="BesedilooblakaZnak1">
    <w:name w:val="Besedilo oblačka Znak1"/>
    <w:uiPriority w:val="99"/>
    <w:semiHidden/>
    <w:rsid w:val="00483554"/>
    <w:rPr>
      <w:rFonts w:ascii="Tahoma" w:hAnsi="Tahoma" w:cs="Tahoma"/>
      <w:sz w:val="16"/>
      <w:szCs w:val="16"/>
      <w:lang w:eastAsia="en-US"/>
    </w:rPr>
  </w:style>
  <w:style w:type="character" w:customStyle="1" w:styleId="ZadevapripombeZnak1">
    <w:name w:val="Zadeva pripombe Znak1"/>
    <w:aliases w:val="Zadeva komentarja Znak,Zadeva pripombe1 Znak"/>
    <w:semiHidden/>
    <w:rsid w:val="00483554"/>
    <w:rPr>
      <w:rFonts w:ascii="Times New Roman" w:eastAsia="Times New Roman" w:hAnsi="Times New Roman"/>
      <w:b/>
      <w:bCs/>
    </w:rPr>
  </w:style>
  <w:style w:type="paragraph" w:customStyle="1" w:styleId="WW-Telobesedila2">
    <w:name w:val="WW-Telo besedila 2"/>
    <w:basedOn w:val="Navaden"/>
    <w:rsid w:val="00483554"/>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483554"/>
    <w:pPr>
      <w:spacing w:before="100" w:beforeAutospacing="1"/>
      <w:ind w:right="57"/>
      <w:jc w:val="both"/>
    </w:pPr>
    <w:rPr>
      <w:rFonts w:ascii="Arial" w:hAnsi="Arial" w:cs="Arial"/>
      <w:sz w:val="24"/>
      <w:szCs w:val="24"/>
    </w:rPr>
  </w:style>
  <w:style w:type="paragraph" w:customStyle="1" w:styleId="Telobesedila31">
    <w:name w:val="Telo besedila 31"/>
    <w:basedOn w:val="Navaden"/>
    <w:rsid w:val="00483554"/>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483554"/>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483554"/>
    <w:rPr>
      <w:rFonts w:ascii="Arial" w:hAnsi="Arial"/>
    </w:rPr>
  </w:style>
  <w:style w:type="paragraph" w:customStyle="1" w:styleId="BodyText22">
    <w:name w:val="Body Text 22"/>
    <w:basedOn w:val="Navaden"/>
    <w:rsid w:val="00483554"/>
    <w:pPr>
      <w:widowControl w:val="0"/>
      <w:ind w:left="284" w:hanging="284"/>
      <w:jc w:val="both"/>
    </w:pPr>
    <w:rPr>
      <w:rFonts w:ascii="Tahoma" w:hAnsi="Tahoma" w:cs="Tahoma"/>
      <w:sz w:val="24"/>
      <w:szCs w:val="22"/>
    </w:rPr>
  </w:style>
  <w:style w:type="paragraph" w:customStyle="1" w:styleId="Alineje">
    <w:name w:val="Alineje"/>
    <w:basedOn w:val="Navaden"/>
    <w:qFormat/>
    <w:rsid w:val="00483554"/>
    <w:pPr>
      <w:numPr>
        <w:numId w:val="36"/>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483554"/>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483554"/>
    <w:rPr>
      <w:lang w:eastAsia="en-US"/>
    </w:rPr>
  </w:style>
  <w:style w:type="character" w:styleId="Konnaopomba-sklic">
    <w:name w:val="endnote reference"/>
    <w:uiPriority w:val="99"/>
    <w:semiHidden/>
    <w:unhideWhenUsed/>
    <w:rsid w:val="00483554"/>
    <w:rPr>
      <w:vertAlign w:val="superscript"/>
    </w:rPr>
  </w:style>
  <w:style w:type="table" w:customStyle="1" w:styleId="Tabela-mrea1">
    <w:name w:val="Tabela - mreža1"/>
    <w:basedOn w:val="Navadnatabela"/>
    <w:rsid w:val="0048355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83554"/>
    <w:pPr>
      <w:widowControl w:val="0"/>
      <w:ind w:left="284" w:hanging="284"/>
      <w:jc w:val="both"/>
    </w:pPr>
    <w:rPr>
      <w:rFonts w:ascii="Tahoma" w:eastAsia="Calibri" w:hAnsi="Tahoma" w:cs="Tahoma"/>
      <w:sz w:val="24"/>
    </w:rPr>
  </w:style>
  <w:style w:type="paragraph" w:customStyle="1" w:styleId="cambriaalineje">
    <w:name w:val="cambria alineje"/>
    <w:basedOn w:val="Navaden"/>
    <w:link w:val="cambriaalinejeZnak"/>
    <w:qFormat/>
    <w:rsid w:val="00483554"/>
    <w:pPr>
      <w:numPr>
        <w:numId w:val="39"/>
      </w:numPr>
    </w:pPr>
    <w:rPr>
      <w:rFonts w:ascii="Cambria" w:hAnsi="Cambria" w:cs="Arial"/>
      <w:sz w:val="24"/>
      <w:szCs w:val="24"/>
      <w:u w:val="single"/>
    </w:rPr>
  </w:style>
  <w:style w:type="character" w:customStyle="1" w:styleId="cambriaalinejeZnak">
    <w:name w:val="cambria alineje Znak"/>
    <w:link w:val="cambriaalineje"/>
    <w:rsid w:val="00483554"/>
    <w:rPr>
      <w:rFonts w:ascii="Cambria" w:eastAsia="Times New Roman" w:hAnsi="Cambria" w:cs="Arial"/>
      <w:sz w:val="24"/>
      <w:szCs w:val="24"/>
      <w:u w:val="single"/>
    </w:rPr>
  </w:style>
  <w:style w:type="character" w:customStyle="1" w:styleId="WW8Num3z0">
    <w:name w:val="WW8Num3z0"/>
    <w:rsid w:val="00483554"/>
    <w:rPr>
      <w:rFonts w:ascii="Symbol" w:eastAsia="Times New Roman" w:hAnsi="Symbol" w:cs="Arial"/>
    </w:rPr>
  </w:style>
  <w:style w:type="character" w:customStyle="1" w:styleId="WW8Num4z0">
    <w:name w:val="WW8Num4z0"/>
    <w:rsid w:val="00483554"/>
    <w:rPr>
      <w:rFonts w:ascii="Symbol" w:hAnsi="Symbol"/>
    </w:rPr>
  </w:style>
  <w:style w:type="character" w:customStyle="1" w:styleId="WW8Num5z0">
    <w:name w:val="WW8Num5z0"/>
    <w:rsid w:val="00483554"/>
    <w:rPr>
      <w:rFonts w:ascii="Symbol" w:hAnsi="Symbol"/>
    </w:rPr>
  </w:style>
  <w:style w:type="character" w:customStyle="1" w:styleId="WW8Num6z0">
    <w:name w:val="WW8Num6z0"/>
    <w:rsid w:val="00483554"/>
    <w:rPr>
      <w:rFonts w:ascii="Symbol" w:hAnsi="Symbol"/>
    </w:rPr>
  </w:style>
  <w:style w:type="character" w:customStyle="1" w:styleId="WW8Num6z1">
    <w:name w:val="WW8Num6z1"/>
    <w:rsid w:val="00483554"/>
    <w:rPr>
      <w:rFonts w:ascii="Courier New" w:hAnsi="Courier New"/>
    </w:rPr>
  </w:style>
  <w:style w:type="character" w:customStyle="1" w:styleId="WW8Num6z2">
    <w:name w:val="WW8Num6z2"/>
    <w:rsid w:val="00483554"/>
    <w:rPr>
      <w:rFonts w:ascii="Wingdings" w:hAnsi="Wingdings"/>
    </w:rPr>
  </w:style>
  <w:style w:type="character" w:customStyle="1" w:styleId="WW8Num7z0">
    <w:name w:val="WW8Num7z0"/>
    <w:rsid w:val="00483554"/>
    <w:rPr>
      <w:rFonts w:ascii="Times New Roman" w:hAnsi="Times New Roman"/>
    </w:rPr>
  </w:style>
  <w:style w:type="character" w:customStyle="1" w:styleId="WW8Num9z0">
    <w:name w:val="WW8Num9z0"/>
    <w:rsid w:val="00483554"/>
    <w:rPr>
      <w:rFonts w:ascii="Symbol" w:hAnsi="Symbol"/>
    </w:rPr>
  </w:style>
  <w:style w:type="character" w:customStyle="1" w:styleId="WW8Num10z0">
    <w:name w:val="WW8Num10z0"/>
    <w:rsid w:val="00483554"/>
    <w:rPr>
      <w:rFonts w:ascii="Symbol" w:hAnsi="Symbol"/>
    </w:rPr>
  </w:style>
  <w:style w:type="character" w:customStyle="1" w:styleId="WW8Num11z0">
    <w:name w:val="WW8Num11z0"/>
    <w:rsid w:val="00483554"/>
    <w:rPr>
      <w:rFonts w:ascii="Wingdings" w:hAnsi="Wingdings"/>
    </w:rPr>
  </w:style>
  <w:style w:type="character" w:customStyle="1" w:styleId="WW8Num12z0">
    <w:name w:val="WW8Num12z0"/>
    <w:rsid w:val="00483554"/>
    <w:rPr>
      <w:rFonts w:ascii="Times New Roman" w:hAnsi="Times New Roman"/>
    </w:rPr>
  </w:style>
  <w:style w:type="character" w:customStyle="1" w:styleId="WW8Num13z0">
    <w:name w:val="WW8Num13z0"/>
    <w:rsid w:val="00483554"/>
    <w:rPr>
      <w:rFonts w:ascii="Times New Roman" w:hAnsi="Times New Roman"/>
    </w:rPr>
  </w:style>
  <w:style w:type="character" w:customStyle="1" w:styleId="WW8Num13z1">
    <w:name w:val="WW8Num13z1"/>
    <w:rsid w:val="00483554"/>
    <w:rPr>
      <w:rFonts w:ascii="Courier New" w:hAnsi="Courier New"/>
    </w:rPr>
  </w:style>
  <w:style w:type="character" w:customStyle="1" w:styleId="WW8Num14z0">
    <w:name w:val="WW8Num14z0"/>
    <w:rsid w:val="00483554"/>
    <w:rPr>
      <w:rFonts w:ascii="Symbol" w:hAnsi="Symbol"/>
    </w:rPr>
  </w:style>
  <w:style w:type="character" w:customStyle="1" w:styleId="WW8Num14z1">
    <w:name w:val="WW8Num14z1"/>
    <w:rsid w:val="00483554"/>
    <w:rPr>
      <w:rFonts w:ascii="OpenSymbol" w:hAnsi="OpenSymbol"/>
    </w:rPr>
  </w:style>
  <w:style w:type="character" w:customStyle="1" w:styleId="WW8Num15z0">
    <w:name w:val="WW8Num15z0"/>
    <w:rsid w:val="00483554"/>
    <w:rPr>
      <w:rFonts w:ascii="Times New Roman" w:hAnsi="Times New Roman"/>
    </w:rPr>
  </w:style>
  <w:style w:type="character" w:customStyle="1" w:styleId="WW8Num15z1">
    <w:name w:val="WW8Num15z1"/>
    <w:rsid w:val="00483554"/>
    <w:rPr>
      <w:rFonts w:ascii="OpenSymbol" w:hAnsi="OpenSymbol"/>
    </w:rPr>
  </w:style>
  <w:style w:type="character" w:customStyle="1" w:styleId="WW8Num16z0">
    <w:name w:val="WW8Num16z0"/>
    <w:rsid w:val="00483554"/>
    <w:rPr>
      <w:rFonts w:ascii="Wingdings" w:hAnsi="Wingdings"/>
      <w:sz w:val="16"/>
    </w:rPr>
  </w:style>
  <w:style w:type="character" w:customStyle="1" w:styleId="WW8Num16z1">
    <w:name w:val="WW8Num16z1"/>
    <w:rsid w:val="00483554"/>
    <w:rPr>
      <w:rFonts w:ascii="OpenSymbol" w:hAnsi="OpenSymbol" w:cs="OpenSymbol"/>
    </w:rPr>
  </w:style>
  <w:style w:type="character" w:customStyle="1" w:styleId="WW8Num17z0">
    <w:name w:val="WW8Num17z0"/>
    <w:rsid w:val="00483554"/>
    <w:rPr>
      <w:rFonts w:ascii="Times New Roman" w:eastAsia="Times New Roman" w:hAnsi="Times New Roman" w:cs="Times New Roman"/>
    </w:rPr>
  </w:style>
  <w:style w:type="character" w:customStyle="1" w:styleId="WW8Num17z1">
    <w:name w:val="WW8Num17z1"/>
    <w:rsid w:val="00483554"/>
    <w:rPr>
      <w:rFonts w:ascii="Courier New" w:hAnsi="Courier New"/>
    </w:rPr>
  </w:style>
  <w:style w:type="character" w:customStyle="1" w:styleId="WW8Num18z0">
    <w:name w:val="WW8Num18z0"/>
    <w:rsid w:val="00483554"/>
    <w:rPr>
      <w:rFonts w:ascii="Symbol" w:hAnsi="Symbol"/>
    </w:rPr>
  </w:style>
  <w:style w:type="character" w:customStyle="1" w:styleId="WW8Num18z1">
    <w:name w:val="WW8Num18z1"/>
    <w:rsid w:val="00483554"/>
    <w:rPr>
      <w:rFonts w:ascii="Courier New" w:hAnsi="Courier New"/>
    </w:rPr>
  </w:style>
  <w:style w:type="character" w:customStyle="1" w:styleId="WW8Num19z0">
    <w:name w:val="WW8Num19z0"/>
    <w:rsid w:val="00483554"/>
    <w:rPr>
      <w:rFonts w:ascii="Times New Roman" w:hAnsi="Times New Roman"/>
    </w:rPr>
  </w:style>
  <w:style w:type="character" w:customStyle="1" w:styleId="WW8Num19z1">
    <w:name w:val="WW8Num19z1"/>
    <w:rsid w:val="00483554"/>
    <w:rPr>
      <w:rFonts w:ascii="Courier New" w:hAnsi="Courier New"/>
    </w:rPr>
  </w:style>
  <w:style w:type="character" w:customStyle="1" w:styleId="WW8Num20z0">
    <w:name w:val="WW8Num20z0"/>
    <w:rsid w:val="00483554"/>
    <w:rPr>
      <w:rFonts w:ascii="Wingdings" w:hAnsi="Wingdings"/>
      <w:sz w:val="16"/>
    </w:rPr>
  </w:style>
  <w:style w:type="character" w:customStyle="1" w:styleId="WW8Num20z1">
    <w:name w:val="WW8Num20z1"/>
    <w:rsid w:val="00483554"/>
    <w:rPr>
      <w:rFonts w:ascii="OpenSymbol" w:hAnsi="OpenSymbol" w:cs="OpenSymbol"/>
    </w:rPr>
  </w:style>
  <w:style w:type="character" w:customStyle="1" w:styleId="WW8Num21z0">
    <w:name w:val="WW8Num21z0"/>
    <w:rsid w:val="00483554"/>
    <w:rPr>
      <w:rFonts w:ascii="Wingdings" w:hAnsi="Wingdings"/>
    </w:rPr>
  </w:style>
  <w:style w:type="character" w:customStyle="1" w:styleId="WW8Num21z1">
    <w:name w:val="WW8Num21z1"/>
    <w:rsid w:val="00483554"/>
    <w:rPr>
      <w:rFonts w:ascii="OpenSymbol" w:hAnsi="OpenSymbol" w:cs="OpenSymbol"/>
    </w:rPr>
  </w:style>
  <w:style w:type="character" w:customStyle="1" w:styleId="WW8Num22z0">
    <w:name w:val="WW8Num22z0"/>
    <w:rsid w:val="00483554"/>
    <w:rPr>
      <w:rFonts w:ascii="Times New Roman" w:eastAsia="Times New Roman" w:hAnsi="Times New Roman" w:cs="Times New Roman"/>
    </w:rPr>
  </w:style>
  <w:style w:type="character" w:customStyle="1" w:styleId="WW8Num22z1">
    <w:name w:val="WW8Num22z1"/>
    <w:rsid w:val="00483554"/>
    <w:rPr>
      <w:rFonts w:ascii="Courier New" w:hAnsi="Courier New"/>
    </w:rPr>
  </w:style>
  <w:style w:type="character" w:customStyle="1" w:styleId="WW8Num23z0">
    <w:name w:val="WW8Num23z0"/>
    <w:rsid w:val="00483554"/>
    <w:rPr>
      <w:rFonts w:ascii="Times New Roman" w:eastAsia="Times New Roman" w:hAnsi="Times New Roman" w:cs="Times New Roman"/>
    </w:rPr>
  </w:style>
  <w:style w:type="character" w:customStyle="1" w:styleId="WW8Num23z1">
    <w:name w:val="WW8Num23z1"/>
    <w:rsid w:val="00483554"/>
    <w:rPr>
      <w:rFonts w:ascii="Courier New" w:hAnsi="Courier New"/>
    </w:rPr>
  </w:style>
  <w:style w:type="character" w:customStyle="1" w:styleId="WW8Num24z0">
    <w:name w:val="WW8Num24z0"/>
    <w:rsid w:val="00483554"/>
    <w:rPr>
      <w:rFonts w:ascii="Symbol" w:hAnsi="Symbol"/>
    </w:rPr>
  </w:style>
  <w:style w:type="character" w:customStyle="1" w:styleId="WW8Num24z1">
    <w:name w:val="WW8Num24z1"/>
    <w:rsid w:val="00483554"/>
    <w:rPr>
      <w:rFonts w:ascii="Courier New" w:hAnsi="Courier New"/>
    </w:rPr>
  </w:style>
  <w:style w:type="character" w:customStyle="1" w:styleId="WW8Num25z0">
    <w:name w:val="WW8Num25z0"/>
    <w:rsid w:val="00483554"/>
    <w:rPr>
      <w:rFonts w:ascii="Symbol" w:hAnsi="Symbol"/>
    </w:rPr>
  </w:style>
  <w:style w:type="character" w:customStyle="1" w:styleId="WW8Num25z1">
    <w:name w:val="WW8Num25z1"/>
    <w:rsid w:val="00483554"/>
    <w:rPr>
      <w:rFonts w:ascii="Courier New" w:hAnsi="Courier New"/>
    </w:rPr>
  </w:style>
  <w:style w:type="character" w:customStyle="1" w:styleId="Absatz-Standardschriftart">
    <w:name w:val="Absatz-Standardschriftart"/>
    <w:rsid w:val="00483554"/>
  </w:style>
  <w:style w:type="character" w:customStyle="1" w:styleId="WW8Num26z0">
    <w:name w:val="WW8Num26z0"/>
    <w:rsid w:val="00483554"/>
    <w:rPr>
      <w:rFonts w:ascii="Symbol" w:hAnsi="Symbol"/>
    </w:rPr>
  </w:style>
  <w:style w:type="character" w:customStyle="1" w:styleId="WW8Num26z1">
    <w:name w:val="WW8Num26z1"/>
    <w:rsid w:val="00483554"/>
    <w:rPr>
      <w:rFonts w:ascii="Courier New" w:hAnsi="Courier New"/>
    </w:rPr>
  </w:style>
  <w:style w:type="character" w:customStyle="1" w:styleId="WW8Num27z0">
    <w:name w:val="WW8Num27z0"/>
    <w:rsid w:val="00483554"/>
    <w:rPr>
      <w:rFonts w:ascii="Times New Roman" w:eastAsia="Times New Roman" w:hAnsi="Times New Roman" w:cs="Times New Roman"/>
    </w:rPr>
  </w:style>
  <w:style w:type="character" w:customStyle="1" w:styleId="WW8Num27z1">
    <w:name w:val="WW8Num27z1"/>
    <w:rsid w:val="00483554"/>
    <w:rPr>
      <w:rFonts w:ascii="Courier New" w:hAnsi="Courier New"/>
    </w:rPr>
  </w:style>
  <w:style w:type="character" w:customStyle="1" w:styleId="WW8Num28z0">
    <w:name w:val="WW8Num28z0"/>
    <w:rsid w:val="00483554"/>
    <w:rPr>
      <w:rFonts w:ascii="Symbol" w:hAnsi="Symbol" w:cs="OpenSymbol"/>
    </w:rPr>
  </w:style>
  <w:style w:type="character" w:customStyle="1" w:styleId="WW8Num28z1">
    <w:name w:val="WW8Num28z1"/>
    <w:rsid w:val="00483554"/>
    <w:rPr>
      <w:rFonts w:ascii="OpenSymbol" w:hAnsi="OpenSymbol" w:cs="OpenSymbol"/>
    </w:rPr>
  </w:style>
  <w:style w:type="character" w:customStyle="1" w:styleId="WW8Num29z0">
    <w:name w:val="WW8Num29z0"/>
    <w:rsid w:val="00483554"/>
    <w:rPr>
      <w:rFonts w:eastAsia="Times New Roman"/>
    </w:rPr>
  </w:style>
  <w:style w:type="character" w:customStyle="1" w:styleId="WW8Num29z1">
    <w:name w:val="WW8Num29z1"/>
    <w:rsid w:val="00483554"/>
    <w:rPr>
      <w:rFonts w:ascii="OpenSymbol" w:hAnsi="OpenSymbol" w:cs="Courier New"/>
    </w:rPr>
  </w:style>
  <w:style w:type="character" w:customStyle="1" w:styleId="WW8Num30z0">
    <w:name w:val="WW8Num30z0"/>
    <w:rsid w:val="00483554"/>
    <w:rPr>
      <w:rFonts w:ascii="Symbol" w:hAnsi="Symbol"/>
    </w:rPr>
  </w:style>
  <w:style w:type="character" w:customStyle="1" w:styleId="WW8Num30z1">
    <w:name w:val="WW8Num30z1"/>
    <w:rsid w:val="00483554"/>
    <w:rPr>
      <w:rFonts w:ascii="Courier New" w:hAnsi="Courier New"/>
    </w:rPr>
  </w:style>
  <w:style w:type="character" w:customStyle="1" w:styleId="Privzetapisavaodstavka1">
    <w:name w:val="Privzeta pisava odstavka1"/>
    <w:rsid w:val="00483554"/>
  </w:style>
  <w:style w:type="character" w:customStyle="1" w:styleId="WW-Absatz-Standardschriftart">
    <w:name w:val="WW-Absatz-Standardschriftart"/>
    <w:rsid w:val="00483554"/>
  </w:style>
  <w:style w:type="character" w:customStyle="1" w:styleId="WW8Num10z1">
    <w:name w:val="WW8Num10z1"/>
    <w:rsid w:val="00483554"/>
    <w:rPr>
      <w:rFonts w:ascii="Courier New" w:hAnsi="Courier New"/>
    </w:rPr>
  </w:style>
  <w:style w:type="character" w:customStyle="1" w:styleId="WW8Num10z2">
    <w:name w:val="WW8Num10z2"/>
    <w:rsid w:val="00483554"/>
    <w:rPr>
      <w:rFonts w:ascii="Wingdings" w:hAnsi="Wingdings"/>
    </w:rPr>
  </w:style>
  <w:style w:type="character" w:customStyle="1" w:styleId="WW-Absatz-Standardschriftart1">
    <w:name w:val="WW-Absatz-Standardschriftart1"/>
    <w:rsid w:val="00483554"/>
  </w:style>
  <w:style w:type="character" w:customStyle="1" w:styleId="WW-Privzetapisavaodstavka">
    <w:name w:val="WW-Privzeta pisava odstavka"/>
    <w:rsid w:val="00483554"/>
  </w:style>
  <w:style w:type="character" w:customStyle="1" w:styleId="WW-Absatz-Standardschriftart11">
    <w:name w:val="WW-Absatz-Standardschriftart11"/>
    <w:rsid w:val="00483554"/>
  </w:style>
  <w:style w:type="character" w:customStyle="1" w:styleId="WW-Absatz-Standardschriftart111">
    <w:name w:val="WW-Absatz-Standardschriftart111"/>
    <w:rsid w:val="00483554"/>
  </w:style>
  <w:style w:type="character" w:customStyle="1" w:styleId="WW-Absatz-Standardschriftart1111">
    <w:name w:val="WW-Absatz-Standardschriftart1111"/>
    <w:rsid w:val="00483554"/>
  </w:style>
  <w:style w:type="character" w:customStyle="1" w:styleId="Privzetapisavaodstavka2">
    <w:name w:val="Privzeta pisava odstavka2"/>
    <w:rsid w:val="00483554"/>
  </w:style>
  <w:style w:type="character" w:customStyle="1" w:styleId="WW-Absatz-Standardschriftart11111">
    <w:name w:val="WW-Absatz-Standardschriftart11111"/>
    <w:rsid w:val="00483554"/>
  </w:style>
  <w:style w:type="character" w:customStyle="1" w:styleId="WW-Absatz-Standardschriftart111111">
    <w:name w:val="WW-Absatz-Standardschriftart111111"/>
    <w:rsid w:val="00483554"/>
  </w:style>
  <w:style w:type="character" w:customStyle="1" w:styleId="WW-Absatz-Standardschriftart1111111">
    <w:name w:val="WW-Absatz-Standardschriftart1111111"/>
    <w:rsid w:val="00483554"/>
  </w:style>
  <w:style w:type="character" w:customStyle="1" w:styleId="WW-Absatz-Standardschriftart11111111">
    <w:name w:val="WW-Absatz-Standardschriftart11111111"/>
    <w:rsid w:val="00483554"/>
  </w:style>
  <w:style w:type="character" w:customStyle="1" w:styleId="WW-Absatz-Standardschriftart111111111">
    <w:name w:val="WW-Absatz-Standardschriftart111111111"/>
    <w:rsid w:val="00483554"/>
  </w:style>
  <w:style w:type="character" w:customStyle="1" w:styleId="WW8Num8z0">
    <w:name w:val="WW8Num8z0"/>
    <w:rsid w:val="00483554"/>
    <w:rPr>
      <w:rFonts w:ascii="Symbol" w:hAnsi="Symbol"/>
    </w:rPr>
  </w:style>
  <w:style w:type="character" w:customStyle="1" w:styleId="WW8Num8z1">
    <w:name w:val="WW8Num8z1"/>
    <w:rsid w:val="00483554"/>
    <w:rPr>
      <w:rFonts w:ascii="Courier New" w:hAnsi="Courier New"/>
    </w:rPr>
  </w:style>
  <w:style w:type="character" w:customStyle="1" w:styleId="WW8Num8z2">
    <w:name w:val="WW8Num8z2"/>
    <w:rsid w:val="00483554"/>
    <w:rPr>
      <w:rFonts w:ascii="Wingdings" w:hAnsi="Wingdings"/>
    </w:rPr>
  </w:style>
  <w:style w:type="character" w:customStyle="1" w:styleId="WW8Num13z2">
    <w:name w:val="WW8Num13z2"/>
    <w:rsid w:val="00483554"/>
    <w:rPr>
      <w:rFonts w:ascii="Wingdings" w:hAnsi="Wingdings"/>
    </w:rPr>
  </w:style>
  <w:style w:type="character" w:customStyle="1" w:styleId="WW8Num31z0">
    <w:name w:val="WW8Num31z0"/>
    <w:rsid w:val="00483554"/>
    <w:rPr>
      <w:rFonts w:ascii="Symbol" w:hAnsi="Symbol"/>
    </w:rPr>
  </w:style>
  <w:style w:type="character" w:customStyle="1" w:styleId="WW8Num31z1">
    <w:name w:val="WW8Num31z1"/>
    <w:rsid w:val="00483554"/>
    <w:rPr>
      <w:rFonts w:ascii="Courier New" w:hAnsi="Courier New"/>
    </w:rPr>
  </w:style>
  <w:style w:type="character" w:customStyle="1" w:styleId="WW8Num32z0">
    <w:name w:val="WW8Num32z0"/>
    <w:rsid w:val="00483554"/>
    <w:rPr>
      <w:rFonts w:ascii="Times New Roman" w:hAnsi="Times New Roman"/>
    </w:rPr>
  </w:style>
  <w:style w:type="character" w:customStyle="1" w:styleId="WW8Num32z1">
    <w:name w:val="WW8Num32z1"/>
    <w:rsid w:val="00483554"/>
    <w:rPr>
      <w:rFonts w:ascii="Symbol" w:hAnsi="Symbol"/>
    </w:rPr>
  </w:style>
  <w:style w:type="character" w:customStyle="1" w:styleId="WW8Num33z0">
    <w:name w:val="WW8Num33z0"/>
    <w:rsid w:val="00483554"/>
    <w:rPr>
      <w:rFonts w:ascii="Times New Roman" w:hAnsi="Times New Roman"/>
    </w:rPr>
  </w:style>
  <w:style w:type="character" w:customStyle="1" w:styleId="WW8Num33z1">
    <w:name w:val="WW8Num33z1"/>
    <w:rsid w:val="00483554"/>
    <w:rPr>
      <w:rFonts w:ascii="Courier New" w:hAnsi="Courier New" w:cs="Courier New"/>
    </w:rPr>
  </w:style>
  <w:style w:type="character" w:customStyle="1" w:styleId="WW8Num35z0">
    <w:name w:val="WW8Num35z0"/>
    <w:rsid w:val="00483554"/>
    <w:rPr>
      <w:rFonts w:ascii="Symbol" w:hAnsi="Symbol"/>
    </w:rPr>
  </w:style>
  <w:style w:type="character" w:customStyle="1" w:styleId="WW8Num35z1">
    <w:name w:val="WW8Num35z1"/>
    <w:rsid w:val="00483554"/>
    <w:rPr>
      <w:rFonts w:ascii="Courier New" w:hAnsi="Courier New"/>
    </w:rPr>
  </w:style>
  <w:style w:type="character" w:customStyle="1" w:styleId="WW8Num36z0">
    <w:name w:val="WW8Num36z0"/>
    <w:rsid w:val="00483554"/>
    <w:rPr>
      <w:rFonts w:ascii="Wingdings" w:hAnsi="Wingdings"/>
      <w:sz w:val="16"/>
    </w:rPr>
  </w:style>
  <w:style w:type="character" w:customStyle="1" w:styleId="WW8Num36z1">
    <w:name w:val="WW8Num36z1"/>
    <w:rsid w:val="00483554"/>
    <w:rPr>
      <w:rFonts w:ascii="OpenSymbol" w:hAnsi="OpenSymbol" w:cs="OpenSymbol"/>
    </w:rPr>
  </w:style>
  <w:style w:type="character" w:customStyle="1" w:styleId="WW8Num37z0">
    <w:name w:val="WW8Num37z0"/>
    <w:rsid w:val="00483554"/>
    <w:rPr>
      <w:rFonts w:ascii="Times New Roman" w:hAnsi="Times New Roman"/>
    </w:rPr>
  </w:style>
  <w:style w:type="character" w:customStyle="1" w:styleId="WW8Num37z1">
    <w:name w:val="WW8Num37z1"/>
    <w:rsid w:val="00483554"/>
    <w:rPr>
      <w:rFonts w:ascii="Courier New" w:hAnsi="Courier New" w:cs="Courier New"/>
    </w:rPr>
  </w:style>
  <w:style w:type="character" w:customStyle="1" w:styleId="WW8Num38z0">
    <w:name w:val="WW8Num38z0"/>
    <w:rsid w:val="00483554"/>
    <w:rPr>
      <w:rFonts w:ascii="Symbol" w:hAnsi="Symbol"/>
    </w:rPr>
  </w:style>
  <w:style w:type="character" w:customStyle="1" w:styleId="WW8Num38z1">
    <w:name w:val="WW8Num38z1"/>
    <w:rsid w:val="00483554"/>
    <w:rPr>
      <w:rFonts w:ascii="Courier New" w:hAnsi="Courier New"/>
    </w:rPr>
  </w:style>
  <w:style w:type="character" w:customStyle="1" w:styleId="WW8Num39z0">
    <w:name w:val="WW8Num39z0"/>
    <w:rsid w:val="00483554"/>
    <w:rPr>
      <w:rFonts w:ascii="Wingdings" w:hAnsi="Wingdings"/>
    </w:rPr>
  </w:style>
  <w:style w:type="character" w:customStyle="1" w:styleId="WW8Num39z1">
    <w:name w:val="WW8Num39z1"/>
    <w:rsid w:val="00483554"/>
    <w:rPr>
      <w:rFonts w:ascii="OpenSymbol" w:hAnsi="OpenSymbol" w:cs="OpenSymbol"/>
    </w:rPr>
  </w:style>
  <w:style w:type="character" w:customStyle="1" w:styleId="WW-DefaultParagraphFont">
    <w:name w:val="WW-Default Paragraph Font"/>
    <w:rsid w:val="00483554"/>
  </w:style>
  <w:style w:type="character" w:customStyle="1" w:styleId="WW-Absatz-Standardschriftart1111111111">
    <w:name w:val="WW-Absatz-Standardschriftart1111111111"/>
    <w:rsid w:val="00483554"/>
  </w:style>
  <w:style w:type="character" w:customStyle="1" w:styleId="WW-Absatz-Standardschriftart11111111111">
    <w:name w:val="WW-Absatz-Standardschriftart11111111111"/>
    <w:rsid w:val="00483554"/>
  </w:style>
  <w:style w:type="character" w:customStyle="1" w:styleId="WW8Num34z0">
    <w:name w:val="WW8Num34z0"/>
    <w:rsid w:val="00483554"/>
    <w:rPr>
      <w:rFonts w:ascii="Times New Roman" w:hAnsi="Times New Roman"/>
    </w:rPr>
  </w:style>
  <w:style w:type="character" w:customStyle="1" w:styleId="WW8Num34z1">
    <w:name w:val="WW8Num34z1"/>
    <w:rsid w:val="00483554"/>
    <w:rPr>
      <w:rFonts w:ascii="Courier New" w:hAnsi="Courier New" w:cs="Courier New"/>
    </w:rPr>
  </w:style>
  <w:style w:type="character" w:customStyle="1" w:styleId="WW8Num40z0">
    <w:name w:val="WW8Num40z0"/>
    <w:rsid w:val="00483554"/>
    <w:rPr>
      <w:rFonts w:ascii="Wingdings" w:hAnsi="Wingdings"/>
      <w:sz w:val="16"/>
    </w:rPr>
  </w:style>
  <w:style w:type="character" w:customStyle="1" w:styleId="WW8Num40z1">
    <w:name w:val="WW8Num40z1"/>
    <w:rsid w:val="00483554"/>
    <w:rPr>
      <w:rFonts w:ascii="Courier New" w:hAnsi="Courier New" w:cs="Courier New"/>
    </w:rPr>
  </w:style>
  <w:style w:type="character" w:customStyle="1" w:styleId="WW8Num41z0">
    <w:name w:val="WW8Num41z0"/>
    <w:rsid w:val="00483554"/>
    <w:rPr>
      <w:rFonts w:ascii="Symbol" w:hAnsi="Symbol" w:cs="OpenSymbol"/>
    </w:rPr>
  </w:style>
  <w:style w:type="character" w:customStyle="1" w:styleId="WW8Num41z1">
    <w:name w:val="WW8Num41z1"/>
    <w:rsid w:val="00483554"/>
    <w:rPr>
      <w:rFonts w:ascii="OpenSymbol" w:hAnsi="OpenSymbol" w:cs="OpenSymbol"/>
    </w:rPr>
  </w:style>
  <w:style w:type="character" w:customStyle="1" w:styleId="WW8Num43z0">
    <w:name w:val="WW8Num43z0"/>
    <w:rsid w:val="00483554"/>
    <w:rPr>
      <w:rFonts w:ascii="Symbol" w:hAnsi="Symbol" w:cs="OpenSymbol"/>
    </w:rPr>
  </w:style>
  <w:style w:type="character" w:customStyle="1" w:styleId="WW8Num43z1">
    <w:name w:val="WW8Num43z1"/>
    <w:rsid w:val="00483554"/>
    <w:rPr>
      <w:rFonts w:ascii="OpenSymbol" w:hAnsi="OpenSymbol" w:cs="OpenSymbol"/>
    </w:rPr>
  </w:style>
  <w:style w:type="character" w:customStyle="1" w:styleId="WW8Num44z0">
    <w:name w:val="WW8Num44z0"/>
    <w:rsid w:val="00483554"/>
    <w:rPr>
      <w:rFonts w:ascii="Symbol" w:hAnsi="Symbol" w:cs="OpenSymbol"/>
    </w:rPr>
  </w:style>
  <w:style w:type="character" w:customStyle="1" w:styleId="WW8Num44z1">
    <w:name w:val="WW8Num44z1"/>
    <w:rsid w:val="00483554"/>
    <w:rPr>
      <w:rFonts w:ascii="OpenSymbol" w:hAnsi="OpenSymbol" w:cs="OpenSymbol"/>
    </w:rPr>
  </w:style>
  <w:style w:type="character" w:customStyle="1" w:styleId="WW8Num45z0">
    <w:name w:val="WW8Num45z0"/>
    <w:rsid w:val="00483554"/>
    <w:rPr>
      <w:rFonts w:ascii="Symbol" w:hAnsi="Symbol" w:cs="OpenSymbol"/>
    </w:rPr>
  </w:style>
  <w:style w:type="character" w:customStyle="1" w:styleId="WW8Num45z1">
    <w:name w:val="WW8Num45z1"/>
    <w:rsid w:val="00483554"/>
    <w:rPr>
      <w:rFonts w:ascii="OpenSymbol" w:hAnsi="OpenSymbol" w:cs="OpenSymbol"/>
    </w:rPr>
  </w:style>
  <w:style w:type="character" w:customStyle="1" w:styleId="WW-DefaultParagraphFont1">
    <w:name w:val="WW-Default Paragraph Font1"/>
    <w:rsid w:val="00483554"/>
  </w:style>
  <w:style w:type="character" w:customStyle="1" w:styleId="WW8Num2z0">
    <w:name w:val="WW8Num2z0"/>
    <w:rsid w:val="00483554"/>
    <w:rPr>
      <w:rFonts w:ascii="Wingdings" w:hAnsi="Wingdings"/>
      <w:sz w:val="16"/>
    </w:rPr>
  </w:style>
  <w:style w:type="character" w:customStyle="1" w:styleId="WW8Num19z2">
    <w:name w:val="WW8Num19z2"/>
    <w:rsid w:val="00483554"/>
    <w:rPr>
      <w:rFonts w:ascii="Wingdings" w:hAnsi="Wingdings"/>
    </w:rPr>
  </w:style>
  <w:style w:type="character" w:customStyle="1" w:styleId="WW8Num30z2">
    <w:name w:val="WW8Num30z2"/>
    <w:rsid w:val="00483554"/>
    <w:rPr>
      <w:rFonts w:ascii="Wingdings" w:hAnsi="Wingdings"/>
    </w:rPr>
  </w:style>
  <w:style w:type="character" w:customStyle="1" w:styleId="WW8Num32z2">
    <w:name w:val="WW8Num32z2"/>
    <w:rsid w:val="00483554"/>
    <w:rPr>
      <w:rFonts w:ascii="Wingdings" w:hAnsi="Wingdings"/>
    </w:rPr>
  </w:style>
  <w:style w:type="character" w:customStyle="1" w:styleId="WW8Num32z3">
    <w:name w:val="WW8Num32z3"/>
    <w:rsid w:val="00483554"/>
    <w:rPr>
      <w:rFonts w:ascii="Symbol" w:hAnsi="Symbol"/>
    </w:rPr>
  </w:style>
  <w:style w:type="character" w:customStyle="1" w:styleId="WW8Num33z2">
    <w:name w:val="WW8Num33z2"/>
    <w:rsid w:val="00483554"/>
    <w:rPr>
      <w:rFonts w:ascii="Wingdings" w:hAnsi="Wingdings"/>
    </w:rPr>
  </w:style>
  <w:style w:type="character" w:customStyle="1" w:styleId="WW8Num33z3">
    <w:name w:val="WW8Num33z3"/>
    <w:rsid w:val="00483554"/>
    <w:rPr>
      <w:rFonts w:ascii="Symbol" w:hAnsi="Symbol"/>
    </w:rPr>
  </w:style>
  <w:style w:type="character" w:customStyle="1" w:styleId="WW8Num34z2">
    <w:name w:val="WW8Num34z2"/>
    <w:rsid w:val="00483554"/>
    <w:rPr>
      <w:rFonts w:ascii="Wingdings" w:hAnsi="Wingdings"/>
    </w:rPr>
  </w:style>
  <w:style w:type="character" w:customStyle="1" w:styleId="WW8Num34z3">
    <w:name w:val="WW8Num34z3"/>
    <w:rsid w:val="00483554"/>
    <w:rPr>
      <w:rFonts w:ascii="Symbol" w:hAnsi="Symbol"/>
    </w:rPr>
  </w:style>
  <w:style w:type="character" w:customStyle="1" w:styleId="WW8Num35z2">
    <w:name w:val="WW8Num35z2"/>
    <w:rsid w:val="00483554"/>
    <w:rPr>
      <w:rFonts w:ascii="Wingdings" w:hAnsi="Wingdings"/>
    </w:rPr>
  </w:style>
  <w:style w:type="character" w:customStyle="1" w:styleId="WW8Num37z2">
    <w:name w:val="WW8Num37z2"/>
    <w:rsid w:val="00483554"/>
    <w:rPr>
      <w:rFonts w:ascii="Wingdings" w:hAnsi="Wingdings"/>
    </w:rPr>
  </w:style>
  <w:style w:type="character" w:customStyle="1" w:styleId="WW8Num37z3">
    <w:name w:val="WW8Num37z3"/>
    <w:rsid w:val="00483554"/>
    <w:rPr>
      <w:rFonts w:ascii="Symbol" w:hAnsi="Symbol"/>
    </w:rPr>
  </w:style>
  <w:style w:type="character" w:customStyle="1" w:styleId="WW8Num38z2">
    <w:name w:val="WW8Num38z2"/>
    <w:rsid w:val="00483554"/>
    <w:rPr>
      <w:rFonts w:ascii="Wingdings" w:hAnsi="Wingdings"/>
    </w:rPr>
  </w:style>
  <w:style w:type="character" w:customStyle="1" w:styleId="WW8Num38z4">
    <w:name w:val="WW8Num38z4"/>
    <w:rsid w:val="00483554"/>
    <w:rPr>
      <w:rFonts w:ascii="Courier New" w:hAnsi="Courier New" w:cs="Courier New"/>
    </w:rPr>
  </w:style>
  <w:style w:type="character" w:customStyle="1" w:styleId="WW8Num40z2">
    <w:name w:val="WW8Num40z2"/>
    <w:rsid w:val="00483554"/>
    <w:rPr>
      <w:rFonts w:ascii="Wingdings" w:hAnsi="Wingdings"/>
    </w:rPr>
  </w:style>
  <w:style w:type="character" w:customStyle="1" w:styleId="WW8Num40z3">
    <w:name w:val="WW8Num40z3"/>
    <w:rsid w:val="00483554"/>
    <w:rPr>
      <w:rFonts w:ascii="Symbol" w:hAnsi="Symbol"/>
    </w:rPr>
  </w:style>
  <w:style w:type="character" w:customStyle="1" w:styleId="WW8Num42z0">
    <w:name w:val="WW8Num42z0"/>
    <w:rsid w:val="00483554"/>
    <w:rPr>
      <w:rFonts w:ascii="Times New Roman" w:eastAsia="Times New Roman" w:hAnsi="Times New Roman" w:cs="Times New Roman"/>
    </w:rPr>
  </w:style>
  <w:style w:type="character" w:customStyle="1" w:styleId="WW8Num42z1">
    <w:name w:val="WW8Num42z1"/>
    <w:rsid w:val="00483554"/>
    <w:rPr>
      <w:rFonts w:ascii="Courier New" w:hAnsi="Courier New" w:cs="Courier New"/>
    </w:rPr>
  </w:style>
  <w:style w:type="character" w:customStyle="1" w:styleId="WW8Num42z2">
    <w:name w:val="WW8Num42z2"/>
    <w:rsid w:val="00483554"/>
    <w:rPr>
      <w:rFonts w:ascii="Wingdings" w:hAnsi="Wingdings"/>
    </w:rPr>
  </w:style>
  <w:style w:type="character" w:customStyle="1" w:styleId="WW8Num42z3">
    <w:name w:val="WW8Num42z3"/>
    <w:rsid w:val="00483554"/>
    <w:rPr>
      <w:rFonts w:ascii="Symbol" w:hAnsi="Symbol"/>
    </w:rPr>
  </w:style>
  <w:style w:type="character" w:customStyle="1" w:styleId="WW-DefaultParagraphFont11">
    <w:name w:val="WW-Default Paragraph Font11"/>
    <w:rsid w:val="00483554"/>
  </w:style>
  <w:style w:type="character" w:customStyle="1" w:styleId="WW-Privzetapisavaodstavka1">
    <w:name w:val="WW-Privzeta pisava odstavka1"/>
    <w:rsid w:val="00483554"/>
  </w:style>
  <w:style w:type="character" w:customStyle="1" w:styleId="WW8Num4z1">
    <w:name w:val="WW8Num4z1"/>
    <w:rsid w:val="00483554"/>
    <w:rPr>
      <w:rFonts w:ascii="Courier New" w:hAnsi="Courier New"/>
    </w:rPr>
  </w:style>
  <w:style w:type="character" w:customStyle="1" w:styleId="WW8Num4z2">
    <w:name w:val="WW8Num4z2"/>
    <w:rsid w:val="00483554"/>
    <w:rPr>
      <w:rFonts w:ascii="Wingdings" w:hAnsi="Wingdings"/>
    </w:rPr>
  </w:style>
  <w:style w:type="character" w:customStyle="1" w:styleId="WW8Num6z4">
    <w:name w:val="WW8Num6z4"/>
    <w:rsid w:val="00483554"/>
    <w:rPr>
      <w:rFonts w:ascii="Courier New" w:hAnsi="Courier New"/>
    </w:rPr>
  </w:style>
  <w:style w:type="character" w:customStyle="1" w:styleId="WW8Num9z1">
    <w:name w:val="WW8Num9z1"/>
    <w:rsid w:val="00483554"/>
    <w:rPr>
      <w:rFonts w:ascii="Courier New" w:hAnsi="Courier New"/>
    </w:rPr>
  </w:style>
  <w:style w:type="character" w:customStyle="1" w:styleId="WW8Num9z2">
    <w:name w:val="WW8Num9z2"/>
    <w:rsid w:val="00483554"/>
    <w:rPr>
      <w:rFonts w:ascii="Wingdings" w:hAnsi="Wingdings"/>
    </w:rPr>
  </w:style>
  <w:style w:type="character" w:customStyle="1" w:styleId="WW8Num17z2">
    <w:name w:val="WW8Num17z2"/>
    <w:rsid w:val="00483554"/>
    <w:rPr>
      <w:rFonts w:ascii="Wingdings" w:hAnsi="Wingdings"/>
    </w:rPr>
  </w:style>
  <w:style w:type="character" w:customStyle="1" w:styleId="WW8Num17z3">
    <w:name w:val="WW8Num17z3"/>
    <w:rsid w:val="00483554"/>
    <w:rPr>
      <w:rFonts w:ascii="Symbol" w:hAnsi="Symbol"/>
    </w:rPr>
  </w:style>
  <w:style w:type="character" w:customStyle="1" w:styleId="WW8Num22z2">
    <w:name w:val="WW8Num22z2"/>
    <w:rsid w:val="00483554"/>
    <w:rPr>
      <w:rFonts w:ascii="Wingdings" w:hAnsi="Wingdings"/>
    </w:rPr>
  </w:style>
  <w:style w:type="character" w:customStyle="1" w:styleId="WW8Num22z3">
    <w:name w:val="WW8Num22z3"/>
    <w:rsid w:val="00483554"/>
    <w:rPr>
      <w:rFonts w:ascii="Symbol" w:hAnsi="Symbol"/>
    </w:rPr>
  </w:style>
  <w:style w:type="character" w:customStyle="1" w:styleId="WW8Num23z2">
    <w:name w:val="WW8Num23z2"/>
    <w:rsid w:val="00483554"/>
    <w:rPr>
      <w:rFonts w:ascii="Wingdings" w:hAnsi="Wingdings"/>
    </w:rPr>
  </w:style>
  <w:style w:type="character" w:customStyle="1" w:styleId="WW8Num23z3">
    <w:name w:val="WW8Num23z3"/>
    <w:rsid w:val="00483554"/>
    <w:rPr>
      <w:rFonts w:ascii="Symbol" w:hAnsi="Symbol"/>
    </w:rPr>
  </w:style>
  <w:style w:type="character" w:customStyle="1" w:styleId="WW8Num24z2">
    <w:name w:val="WW8Num24z2"/>
    <w:rsid w:val="00483554"/>
    <w:rPr>
      <w:rFonts w:ascii="Wingdings" w:hAnsi="Wingdings"/>
    </w:rPr>
  </w:style>
  <w:style w:type="character" w:customStyle="1" w:styleId="WW8Num25z2">
    <w:name w:val="WW8Num25z2"/>
    <w:rsid w:val="00483554"/>
    <w:rPr>
      <w:rFonts w:ascii="Wingdings" w:hAnsi="Wingdings"/>
    </w:rPr>
  </w:style>
  <w:style w:type="character" w:customStyle="1" w:styleId="WW8Num26z2">
    <w:name w:val="WW8Num26z2"/>
    <w:rsid w:val="00483554"/>
    <w:rPr>
      <w:rFonts w:ascii="Wingdings" w:hAnsi="Wingdings"/>
    </w:rPr>
  </w:style>
  <w:style w:type="character" w:customStyle="1" w:styleId="WW8Num27z2">
    <w:name w:val="WW8Num27z2"/>
    <w:rsid w:val="00483554"/>
    <w:rPr>
      <w:rFonts w:ascii="Wingdings" w:hAnsi="Wingdings"/>
    </w:rPr>
  </w:style>
  <w:style w:type="character" w:customStyle="1" w:styleId="WW8Num27z3">
    <w:name w:val="WW8Num27z3"/>
    <w:rsid w:val="00483554"/>
    <w:rPr>
      <w:rFonts w:ascii="Symbol" w:hAnsi="Symbol"/>
    </w:rPr>
  </w:style>
  <w:style w:type="character" w:customStyle="1" w:styleId="WW8Num31z2">
    <w:name w:val="WW8Num31z2"/>
    <w:rsid w:val="00483554"/>
    <w:rPr>
      <w:rFonts w:ascii="Wingdings" w:hAnsi="Wingdings"/>
    </w:rPr>
  </w:style>
  <w:style w:type="character" w:customStyle="1" w:styleId="Oznake">
    <w:name w:val="Oznake"/>
    <w:rsid w:val="00483554"/>
    <w:rPr>
      <w:rFonts w:ascii="OpenSymbol" w:eastAsia="OpenSymbol" w:hAnsi="OpenSymbol" w:cs="OpenSymbol"/>
    </w:rPr>
  </w:style>
  <w:style w:type="character" w:customStyle="1" w:styleId="WW8Num2z1">
    <w:name w:val="WW8Num2z1"/>
    <w:rsid w:val="00483554"/>
    <w:rPr>
      <w:rFonts w:ascii="Courier New" w:hAnsi="Courier New"/>
    </w:rPr>
  </w:style>
  <w:style w:type="character" w:customStyle="1" w:styleId="WW8Num2z2">
    <w:name w:val="WW8Num2z2"/>
    <w:rsid w:val="00483554"/>
    <w:rPr>
      <w:rFonts w:ascii="Wingdings" w:hAnsi="Wingdings"/>
    </w:rPr>
  </w:style>
  <w:style w:type="character" w:customStyle="1" w:styleId="WW8Num3z1">
    <w:name w:val="WW8Num3z1"/>
    <w:rsid w:val="00483554"/>
    <w:rPr>
      <w:rFonts w:ascii="Courier New" w:hAnsi="Courier New" w:cs="Courier New"/>
    </w:rPr>
  </w:style>
  <w:style w:type="character" w:customStyle="1" w:styleId="WW8Num3z2">
    <w:name w:val="WW8Num3z2"/>
    <w:rsid w:val="00483554"/>
    <w:rPr>
      <w:rFonts w:ascii="Wingdings" w:hAnsi="Wingdings"/>
    </w:rPr>
  </w:style>
  <w:style w:type="character" w:customStyle="1" w:styleId="WW8Num3z3">
    <w:name w:val="WW8Num3z3"/>
    <w:rsid w:val="00483554"/>
    <w:rPr>
      <w:rFonts w:ascii="Symbol" w:hAnsi="Symbol"/>
    </w:rPr>
  </w:style>
  <w:style w:type="character" w:customStyle="1" w:styleId="WW8Num11z1">
    <w:name w:val="WW8Num11z1"/>
    <w:rsid w:val="00483554"/>
    <w:rPr>
      <w:rFonts w:ascii="Courier New" w:hAnsi="Courier New"/>
    </w:rPr>
  </w:style>
  <w:style w:type="character" w:customStyle="1" w:styleId="WW8Num11z2">
    <w:name w:val="WW8Num11z2"/>
    <w:rsid w:val="00483554"/>
    <w:rPr>
      <w:rFonts w:ascii="Wingdings" w:hAnsi="Wingdings"/>
    </w:rPr>
  </w:style>
  <w:style w:type="character" w:customStyle="1" w:styleId="WW8Num18z2">
    <w:name w:val="WW8Num18z2"/>
    <w:rsid w:val="00483554"/>
    <w:rPr>
      <w:rFonts w:ascii="Wingdings" w:hAnsi="Wingdings"/>
    </w:rPr>
  </w:style>
  <w:style w:type="character" w:customStyle="1" w:styleId="Simbolizaotevilevanje">
    <w:name w:val="Simboli za oštevilčevanje"/>
    <w:rsid w:val="00483554"/>
  </w:style>
  <w:style w:type="paragraph" w:customStyle="1" w:styleId="Naslov10">
    <w:name w:val="Naslov1"/>
    <w:next w:val="Podnaslov"/>
    <w:rsid w:val="00483554"/>
    <w:pPr>
      <w:keepNext/>
      <w:widowControl w:val="0"/>
      <w:suppressAutoHyphens/>
      <w:spacing w:before="240" w:after="120"/>
    </w:pPr>
    <w:rPr>
      <w:rFonts w:ascii="Arial" w:eastAsia="Lucida Sans Unicode" w:hAnsi="Arial"/>
      <w:sz w:val="28"/>
      <w:szCs w:val="28"/>
      <w:lang w:eastAsia="en-US"/>
    </w:rPr>
  </w:style>
  <w:style w:type="paragraph" w:styleId="Seznam">
    <w:name w:val="List"/>
    <w:basedOn w:val="Telobesedila"/>
    <w:semiHidden/>
    <w:rsid w:val="00483554"/>
    <w:pPr>
      <w:widowControl/>
      <w:tabs>
        <w:tab w:val="left" w:pos="7371"/>
        <w:tab w:val="left" w:pos="8364"/>
      </w:tabs>
      <w:suppressAutoHyphens/>
      <w:jc w:val="left"/>
    </w:pPr>
    <w:rPr>
      <w:rFonts w:ascii="Times New Roman" w:hAnsi="Times New Roman" w:cs="Tahoma"/>
      <w:b w:val="0"/>
      <w:sz w:val="24"/>
      <w:lang w:val="sl-SI" w:eastAsia="ar-SA"/>
    </w:rPr>
  </w:style>
  <w:style w:type="paragraph" w:customStyle="1" w:styleId="Napis1">
    <w:name w:val="Napis1"/>
    <w:basedOn w:val="Navaden"/>
    <w:rsid w:val="00483554"/>
    <w:pPr>
      <w:suppressLineNumbers/>
      <w:suppressAutoHyphens/>
      <w:spacing w:before="120" w:after="120"/>
    </w:pPr>
    <w:rPr>
      <w:rFonts w:cs="Tahoma"/>
      <w:i/>
      <w:iCs/>
      <w:sz w:val="24"/>
      <w:szCs w:val="24"/>
      <w:lang w:eastAsia="ar-SA"/>
    </w:rPr>
  </w:style>
  <w:style w:type="paragraph" w:customStyle="1" w:styleId="Kazalo">
    <w:name w:val="Kazalo"/>
    <w:basedOn w:val="Navaden"/>
    <w:rsid w:val="00483554"/>
    <w:pPr>
      <w:suppressLineNumbers/>
      <w:suppressAutoHyphens/>
    </w:pPr>
    <w:rPr>
      <w:rFonts w:cs="Tahoma"/>
      <w:lang w:eastAsia="ar-SA"/>
    </w:rPr>
  </w:style>
  <w:style w:type="paragraph" w:customStyle="1" w:styleId="Vsebinatabele">
    <w:name w:val="Vsebina tabele"/>
    <w:basedOn w:val="Navaden"/>
    <w:rsid w:val="00483554"/>
    <w:pPr>
      <w:suppressLineNumbers/>
      <w:suppressAutoHyphens/>
    </w:pPr>
    <w:rPr>
      <w:lang w:eastAsia="ar-SA"/>
    </w:rPr>
  </w:style>
  <w:style w:type="paragraph" w:customStyle="1" w:styleId="Naslovtabele">
    <w:name w:val="Naslov tabele"/>
    <w:basedOn w:val="Vsebinatabele"/>
    <w:rsid w:val="00483554"/>
    <w:pPr>
      <w:jc w:val="center"/>
    </w:pPr>
    <w:rPr>
      <w:b/>
      <w:bCs/>
      <w:i/>
      <w:iCs/>
    </w:rPr>
  </w:style>
  <w:style w:type="paragraph" w:customStyle="1" w:styleId="Vsebinaokvira">
    <w:name w:val="Vsebina okvira"/>
    <w:basedOn w:val="Telobesedila"/>
    <w:rsid w:val="00483554"/>
    <w:pPr>
      <w:widowControl/>
      <w:tabs>
        <w:tab w:val="left" w:pos="7371"/>
        <w:tab w:val="left" w:pos="8364"/>
      </w:tabs>
      <w:suppressAutoHyphens/>
      <w:jc w:val="left"/>
    </w:pPr>
    <w:rPr>
      <w:rFonts w:ascii="Times New Roman" w:hAnsi="Times New Roman"/>
      <w:b w:val="0"/>
      <w:sz w:val="24"/>
      <w:lang w:val="sl-SI" w:eastAsia="ar-SA"/>
    </w:rPr>
  </w:style>
  <w:style w:type="paragraph" w:customStyle="1" w:styleId="Telobesedila-zamik32">
    <w:name w:val="Telo besedila - zamik 32"/>
    <w:basedOn w:val="Navaden"/>
    <w:rsid w:val="00483554"/>
    <w:pPr>
      <w:tabs>
        <w:tab w:val="left" w:pos="6464"/>
      </w:tabs>
      <w:suppressAutoHyphens/>
      <w:ind w:left="3600" w:hanging="3600"/>
      <w:jc w:val="both"/>
    </w:pPr>
    <w:rPr>
      <w:sz w:val="24"/>
      <w:szCs w:val="24"/>
      <w:lang w:eastAsia="ar-SA"/>
    </w:rPr>
  </w:style>
  <w:style w:type="paragraph" w:customStyle="1" w:styleId="petra">
    <w:name w:val="petra"/>
    <w:basedOn w:val="Noga"/>
    <w:rsid w:val="00483554"/>
    <w:pPr>
      <w:suppressAutoHyphens/>
    </w:pPr>
    <w:rPr>
      <w:b/>
      <w:szCs w:val="24"/>
      <w:lang w:val="sl-SI" w:eastAsia="ar-SA"/>
    </w:rPr>
  </w:style>
  <w:style w:type="paragraph" w:styleId="Zgradbadokumenta">
    <w:name w:val="Document Map"/>
    <w:basedOn w:val="Navaden"/>
    <w:link w:val="ZgradbadokumentaZnak"/>
    <w:semiHidden/>
    <w:rsid w:val="00483554"/>
    <w:pPr>
      <w:shd w:val="clear" w:color="auto" w:fill="000080"/>
    </w:pPr>
    <w:rPr>
      <w:rFonts w:ascii="Tahoma" w:hAnsi="Tahoma"/>
      <w:sz w:val="24"/>
      <w:szCs w:val="24"/>
      <w:lang w:eastAsia="ar-SA"/>
    </w:rPr>
  </w:style>
  <w:style w:type="character" w:customStyle="1" w:styleId="ZgradbadokumentaZnak">
    <w:name w:val="Zgradba dokumenta Znak"/>
    <w:basedOn w:val="Privzetapisavaodstavka"/>
    <w:link w:val="Zgradbadokumenta"/>
    <w:semiHidden/>
    <w:rsid w:val="00483554"/>
    <w:rPr>
      <w:rFonts w:ascii="Tahoma" w:eastAsia="Times New Roman" w:hAnsi="Tahoma"/>
      <w:sz w:val="24"/>
      <w:szCs w:val="24"/>
      <w:shd w:val="clear" w:color="auto" w:fill="000080"/>
      <w:lang w:eastAsia="ar-SA"/>
    </w:rPr>
  </w:style>
  <w:style w:type="character" w:customStyle="1" w:styleId="BrezrazmikovZnak">
    <w:name w:val="Brez razmikov Znak"/>
    <w:link w:val="Brezrazmikov"/>
    <w:uiPriority w:val="1"/>
    <w:rsid w:val="00483554"/>
    <w:rPr>
      <w:sz w:val="22"/>
      <w:szCs w:val="22"/>
      <w:lang w:eastAsia="en-US"/>
    </w:rPr>
  </w:style>
  <w:style w:type="paragraph" w:customStyle="1" w:styleId="Standard">
    <w:name w:val="Standard"/>
    <w:rsid w:val="00483554"/>
    <w:pPr>
      <w:suppressAutoHyphens/>
      <w:autoSpaceDN w:val="0"/>
      <w:textAlignment w:val="baseline"/>
    </w:pPr>
    <w:rPr>
      <w:rFonts w:ascii="Times New Roman" w:eastAsia="Times New Roman" w:hAnsi="Times New Roman"/>
      <w:kern w:val="3"/>
    </w:rPr>
  </w:style>
  <w:style w:type="character" w:customStyle="1" w:styleId="GlavaZnak2">
    <w:name w:val="Glava Znak2"/>
    <w:uiPriority w:val="99"/>
    <w:rsid w:val="00483554"/>
    <w:rPr>
      <w:kern w:val="3"/>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8846259">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274042">
      <w:bodyDiv w:val="1"/>
      <w:marLeft w:val="0"/>
      <w:marRight w:val="0"/>
      <w:marTop w:val="0"/>
      <w:marBottom w:val="0"/>
      <w:divBdr>
        <w:top w:val="none" w:sz="0" w:space="0" w:color="auto"/>
        <w:left w:val="none" w:sz="0" w:space="0" w:color="auto"/>
        <w:bottom w:val="none" w:sz="0" w:space="0" w:color="auto"/>
        <w:right w:val="none" w:sz="0" w:space="0" w:color="auto"/>
      </w:divBdr>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0999663">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0709338">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7401848">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1366025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6797205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kpk-rs.si/sl/pogosta-vprasanj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eJN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jhl.si/javna-narocila-iz-podjetij"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hyperlink" Target="mailto:andrej.&#353;karja@lpp.si"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5F0B8-347F-4665-9879-5039BBDA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52</Pages>
  <Words>18032</Words>
  <Characters>102788</Characters>
  <Application>Microsoft Office Word</Application>
  <DocSecurity>0</DocSecurity>
  <Lines>856</Lines>
  <Paragraphs>241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120579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Jana Nahtigal</cp:lastModifiedBy>
  <cp:revision>2</cp:revision>
  <cp:lastPrinted>2023-06-16T08:49:00Z</cp:lastPrinted>
  <dcterms:created xsi:type="dcterms:W3CDTF">2023-06-16T10:56:00Z</dcterms:created>
  <dcterms:modified xsi:type="dcterms:W3CDTF">2023-06-16T10:56:00Z</dcterms:modified>
</cp:coreProperties>
</file>